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E979BCC" w14:textId="77777777" w:rsidR="00CA6C5D" w:rsidRDefault="00CA6C5D">
      <w:pPr>
        <w:spacing w:before="240" w:after="240"/>
        <w:jc w:val="center"/>
        <w:rPr>
          <w:rFonts w:eastAsia="Times New Roman"/>
          <w:b/>
          <w:sz w:val="28"/>
          <w:szCs w:val="32"/>
        </w:rPr>
      </w:pPr>
    </w:p>
    <w:p w14:paraId="668A7CC6" w14:textId="195AE1DD" w:rsidR="00E366B1" w:rsidRDefault="0025005B">
      <w:pPr>
        <w:spacing w:before="240" w:after="240"/>
        <w:jc w:val="center"/>
        <w:rPr>
          <w:rFonts w:ascii="Times New Roman" w:eastAsia="Times New Roman" w:hAnsi="Times New Roman" w:cs="Times New Roman"/>
        </w:rPr>
      </w:pPr>
      <w:r>
        <w:rPr>
          <w:rFonts w:eastAsia="Times New Roman"/>
          <w:b/>
          <w:sz w:val="28"/>
          <w:szCs w:val="32"/>
        </w:rPr>
        <w:t>INTERNATIONAL HYDROGRAPHIC ORGANIZATION</w:t>
      </w:r>
    </w:p>
    <w:p w14:paraId="69E19EE1" w14:textId="77777777" w:rsidR="00E366B1" w:rsidRPr="00763CE3" w:rsidRDefault="00E366B1">
      <w:pPr>
        <w:rPr>
          <w:rFonts w:ascii="127" w:eastAsia="Times New Roman" w:hAnsi="Times New Roman" w:cs="Times New Roman"/>
        </w:rPr>
      </w:pPr>
    </w:p>
    <w:p w14:paraId="0F990D9C" w14:textId="20D90B92" w:rsidR="00E366B1" w:rsidRDefault="00CA6C5D">
      <w:pPr>
        <w:jc w:val="center"/>
        <w:rPr>
          <w:b/>
          <w:sz w:val="32"/>
          <w:szCs w:val="32"/>
        </w:rPr>
      </w:pPr>
      <w:r w:rsidRPr="00F404A9">
        <w:rPr>
          <w:noProof/>
          <w:lang w:eastAsia="ko-KR"/>
        </w:rPr>
        <w:drawing>
          <wp:inline distT="0" distB="0" distL="0" distR="0" wp14:anchorId="0ACFA2F7" wp14:editId="7C032CC2">
            <wp:extent cx="1645920" cy="2194560"/>
            <wp:effectExtent l="0" t="0" r="0" b="0"/>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45920" cy="2194560"/>
                    </a:xfrm>
                    <a:prstGeom prst="rect">
                      <a:avLst/>
                    </a:prstGeom>
                    <a:noFill/>
                    <a:ln>
                      <a:noFill/>
                    </a:ln>
                  </pic:spPr>
                </pic:pic>
              </a:graphicData>
            </a:graphic>
          </wp:inline>
        </w:drawing>
      </w:r>
    </w:p>
    <w:p w14:paraId="7DABD46A" w14:textId="77777777" w:rsidR="00E366B1" w:rsidRDefault="00E366B1">
      <w:pPr>
        <w:jc w:val="center"/>
        <w:rPr>
          <w:b/>
          <w:sz w:val="32"/>
          <w:szCs w:val="32"/>
        </w:rPr>
      </w:pPr>
    </w:p>
    <w:p w14:paraId="4400CFEF" w14:textId="77777777" w:rsidR="00E366B1" w:rsidRDefault="0025005B">
      <w:pPr>
        <w:jc w:val="center"/>
        <w:rPr>
          <w:b/>
          <w:sz w:val="32"/>
          <w:szCs w:val="32"/>
        </w:rPr>
      </w:pPr>
      <w:r>
        <w:rPr>
          <w:b/>
          <w:sz w:val="32"/>
          <w:szCs w:val="32"/>
        </w:rPr>
        <w:t>IHO GEOSPATIAL STANDARD</w:t>
      </w:r>
    </w:p>
    <w:p w14:paraId="6E35CD2D" w14:textId="1B8EFFE1" w:rsidR="00E366B1" w:rsidRDefault="0025005B">
      <w:pPr>
        <w:jc w:val="center"/>
        <w:rPr>
          <w:rFonts w:ascii="Times New Roman" w:eastAsia="Times New Roman" w:hAnsi="Times New Roman" w:cs="Times New Roman"/>
        </w:rPr>
      </w:pPr>
      <w:bookmarkStart w:id="0" w:name="_Toc173128084"/>
      <w:bookmarkStart w:id="1" w:name="_Toc173128203"/>
      <w:bookmarkStart w:id="2" w:name="_Toc288810231"/>
      <w:bookmarkStart w:id="3" w:name="_Toc288812278"/>
      <w:r>
        <w:rPr>
          <w:b/>
          <w:sz w:val="32"/>
          <w:szCs w:val="32"/>
        </w:rPr>
        <w:t xml:space="preserve">FOR </w:t>
      </w:r>
      <w:r w:rsidR="00567224">
        <w:rPr>
          <w:b/>
          <w:sz w:val="32"/>
          <w:szCs w:val="32"/>
        </w:rPr>
        <w:t>CATALOGUE OF NAUTICAL PRODUCTS</w:t>
      </w:r>
      <w:bookmarkEnd w:id="0"/>
      <w:bookmarkEnd w:id="1"/>
      <w:bookmarkEnd w:id="2"/>
      <w:bookmarkEnd w:id="3"/>
    </w:p>
    <w:p w14:paraId="210D30E2" w14:textId="77777777" w:rsidR="00E366B1" w:rsidRDefault="0025005B">
      <w:pPr>
        <w:rPr>
          <w:rFonts w:eastAsia="Times New Roman"/>
          <w:b/>
          <w:szCs w:val="32"/>
        </w:rPr>
      </w:pPr>
      <w:r>
        <w:rPr>
          <w:rFonts w:ascii="Times New Roman" w:eastAsia="Times New Roman" w:hAnsi="Times New Roman" w:cs="Times New Roman"/>
        </w:rPr>
        <w:t xml:space="preserve"> </w:t>
      </w:r>
    </w:p>
    <w:p w14:paraId="06974997" w14:textId="786CCE2A" w:rsidR="000B02E5" w:rsidRDefault="0025005B">
      <w:pPr>
        <w:spacing w:before="240" w:after="240"/>
        <w:jc w:val="center"/>
        <w:rPr>
          <w:rFonts w:eastAsia="Times New Roman"/>
          <w:b/>
          <w:szCs w:val="32"/>
        </w:rPr>
      </w:pPr>
      <w:r>
        <w:rPr>
          <w:rFonts w:eastAsia="Times New Roman"/>
          <w:b/>
          <w:szCs w:val="32"/>
        </w:rPr>
        <w:t xml:space="preserve">Working Draft – Edition </w:t>
      </w:r>
      <w:r w:rsidR="00B86A21">
        <w:rPr>
          <w:rFonts w:eastAsia="Times New Roman"/>
          <w:b/>
          <w:szCs w:val="32"/>
        </w:rPr>
        <w:t>1.0.0</w:t>
      </w:r>
    </w:p>
    <w:p w14:paraId="57FB10E9" w14:textId="77777777" w:rsidR="00567224" w:rsidRDefault="00567224">
      <w:pPr>
        <w:spacing w:before="240" w:after="240"/>
        <w:jc w:val="center"/>
        <w:rPr>
          <w:rFonts w:eastAsia="Times New Roman"/>
          <w:b/>
          <w:szCs w:val="32"/>
        </w:rPr>
      </w:pPr>
    </w:p>
    <w:p w14:paraId="1219198F" w14:textId="7B7815C6" w:rsidR="00E366B1" w:rsidRDefault="00800D9D">
      <w:pPr>
        <w:spacing w:before="240" w:after="240"/>
        <w:jc w:val="center"/>
        <w:rPr>
          <w:rFonts w:ascii="Times New Roman" w:eastAsia="Times New Roman" w:hAnsi="Times New Roman" w:cs="Times New Roman"/>
        </w:rPr>
      </w:pPr>
      <w:r>
        <w:rPr>
          <w:rFonts w:eastAsia="Times New Roman"/>
          <w:b/>
          <w:szCs w:val="32"/>
        </w:rPr>
        <w:t>March</w:t>
      </w:r>
      <w:r w:rsidR="0091178C">
        <w:rPr>
          <w:rFonts w:eastAsia="Times New Roman"/>
          <w:b/>
          <w:szCs w:val="32"/>
        </w:rPr>
        <w:t xml:space="preserve"> 202</w:t>
      </w:r>
      <w:r>
        <w:rPr>
          <w:rFonts w:eastAsia="Times New Roman"/>
          <w:b/>
          <w:szCs w:val="32"/>
        </w:rPr>
        <w:t>1</w:t>
      </w:r>
    </w:p>
    <w:p w14:paraId="67F6330D" w14:textId="77777777" w:rsidR="00E366B1" w:rsidRDefault="0025005B">
      <w:pPr>
        <w:rPr>
          <w:rFonts w:ascii="Times New Roman" w:eastAsia="Times New Roman" w:hAnsi="Times New Roman" w:cs="Times New Roman"/>
        </w:rPr>
      </w:pPr>
      <w:r>
        <w:rPr>
          <w:rFonts w:ascii="Times New Roman" w:eastAsia="Times New Roman" w:hAnsi="Times New Roman" w:cs="Times New Roman"/>
        </w:rPr>
        <w:t xml:space="preserve"> </w:t>
      </w:r>
    </w:p>
    <w:p w14:paraId="6B116B16" w14:textId="77777777" w:rsidR="00E366B1" w:rsidRDefault="00E366B1">
      <w:pPr>
        <w:rPr>
          <w:rFonts w:ascii="Times New Roman" w:eastAsia="Times New Roman" w:hAnsi="Times New Roman" w:cs="Times New Roman"/>
        </w:rPr>
      </w:pPr>
    </w:p>
    <w:p w14:paraId="16462461" w14:textId="3BDE4042" w:rsidR="00E366B1" w:rsidRDefault="0025005B">
      <w:pPr>
        <w:spacing w:before="240" w:after="240"/>
        <w:jc w:val="center"/>
        <w:rPr>
          <w:sz w:val="28"/>
          <w:szCs w:val="28"/>
        </w:rPr>
      </w:pPr>
      <w:r>
        <w:rPr>
          <w:rFonts w:eastAsia="Times New Roman"/>
          <w:b/>
          <w:szCs w:val="32"/>
        </w:rPr>
        <w:t>Special Publication No. S-12</w:t>
      </w:r>
      <w:r w:rsidR="00567224">
        <w:rPr>
          <w:rFonts w:eastAsia="Times New Roman"/>
          <w:b/>
          <w:szCs w:val="32"/>
        </w:rPr>
        <w:t>8</w:t>
      </w:r>
    </w:p>
    <w:p w14:paraId="1BEE5A9B" w14:textId="29FDA3EF" w:rsidR="00E366B1" w:rsidRDefault="00567224">
      <w:pPr>
        <w:jc w:val="center"/>
        <w:rPr>
          <w:rFonts w:ascii="Times New Roman" w:eastAsia="Times New Roman" w:hAnsi="Times New Roman" w:cs="Times New Roman"/>
        </w:rPr>
      </w:pPr>
      <w:bookmarkStart w:id="4" w:name="_Toc288810234"/>
      <w:bookmarkStart w:id="5" w:name="_Toc288812281"/>
      <w:r>
        <w:rPr>
          <w:sz w:val="28"/>
          <w:szCs w:val="28"/>
        </w:rPr>
        <w:t>Catalogue of Nautical Products</w:t>
      </w:r>
      <w:r w:rsidR="0025005B">
        <w:rPr>
          <w:sz w:val="28"/>
          <w:szCs w:val="28"/>
        </w:rPr>
        <w:t xml:space="preserve"> - Product Specification</w:t>
      </w:r>
      <w:bookmarkEnd w:id="4"/>
      <w:bookmarkEnd w:id="5"/>
    </w:p>
    <w:p w14:paraId="2216BD15" w14:textId="77777777" w:rsidR="00E366B1" w:rsidRDefault="0025005B">
      <w:pPr>
        <w:rPr>
          <w:rFonts w:ascii="Times New Roman" w:eastAsia="Times New Roman" w:hAnsi="Times New Roman" w:cs="Times New Roman"/>
        </w:rPr>
      </w:pPr>
      <w:r>
        <w:rPr>
          <w:rFonts w:ascii="Times New Roman" w:eastAsia="Times New Roman" w:hAnsi="Times New Roman" w:cs="Times New Roman"/>
        </w:rPr>
        <w:t xml:space="preserve"> </w:t>
      </w:r>
    </w:p>
    <w:p w14:paraId="5D60A120" w14:textId="77777777" w:rsidR="00E366B1" w:rsidRDefault="00E366B1">
      <w:pPr>
        <w:rPr>
          <w:rFonts w:ascii="Times New Roman" w:eastAsia="Times New Roman" w:hAnsi="Times New Roman" w:cs="Times New Roman"/>
        </w:rPr>
      </w:pPr>
    </w:p>
    <w:p w14:paraId="5F1221F0" w14:textId="77777777" w:rsidR="00E366B1" w:rsidRDefault="0025005B">
      <w:pPr>
        <w:spacing w:before="240" w:after="240"/>
        <w:jc w:val="center"/>
        <w:rPr>
          <w:rFonts w:eastAsia="Times New Roman"/>
          <w:b/>
          <w:szCs w:val="32"/>
        </w:rPr>
      </w:pPr>
      <w:r>
        <w:rPr>
          <w:rFonts w:eastAsia="Times New Roman"/>
          <w:b/>
          <w:szCs w:val="32"/>
        </w:rPr>
        <w:t xml:space="preserve">Published by the </w:t>
      </w:r>
      <w:r>
        <w:rPr>
          <w:rFonts w:eastAsia="Times New Roman"/>
          <w:b/>
          <w:szCs w:val="32"/>
        </w:rPr>
        <w:br/>
        <w:t>International Hydrographic Organization</w:t>
      </w:r>
      <w:r>
        <w:rPr>
          <w:rFonts w:eastAsia="Times New Roman"/>
          <w:b/>
          <w:szCs w:val="32"/>
        </w:rPr>
        <w:br/>
        <w:t>MONACO</w:t>
      </w:r>
    </w:p>
    <w:p w14:paraId="55ACE1CE" w14:textId="77777777" w:rsidR="00E366B1" w:rsidRDefault="00E366B1">
      <w:pPr>
        <w:spacing w:after="160"/>
        <w:rPr>
          <w:rFonts w:eastAsia="Times New Roman"/>
          <w:b/>
          <w:szCs w:val="32"/>
        </w:rPr>
      </w:pPr>
    </w:p>
    <w:p w14:paraId="17801685" w14:textId="77777777" w:rsidR="00883597" w:rsidRDefault="00883597">
      <w:pPr>
        <w:spacing w:after="160"/>
        <w:rPr>
          <w:rFonts w:eastAsia="Times New Roman"/>
          <w:b/>
          <w:szCs w:val="32"/>
        </w:rPr>
      </w:pPr>
    </w:p>
    <w:p w14:paraId="27ECB992" w14:textId="77777777" w:rsidR="00883597" w:rsidRDefault="00883597">
      <w:pPr>
        <w:spacing w:after="160"/>
        <w:rPr>
          <w:rFonts w:eastAsia="Times New Roman"/>
          <w:b/>
          <w:szCs w:val="32"/>
        </w:rPr>
      </w:pPr>
    </w:p>
    <w:p w14:paraId="3F97D3EE" w14:textId="77777777" w:rsidR="00883597" w:rsidRDefault="00883597">
      <w:pPr>
        <w:spacing w:after="160"/>
        <w:rPr>
          <w:rFonts w:eastAsia="Times New Roman"/>
          <w:b/>
          <w:szCs w:val="32"/>
        </w:rPr>
      </w:pPr>
    </w:p>
    <w:p w14:paraId="645F9212" w14:textId="77777777" w:rsidR="00E366B1" w:rsidRPr="00883597" w:rsidRDefault="00E366B1">
      <w:pPr>
        <w:pageBreakBefore/>
        <w:spacing w:after="160"/>
        <w:rPr>
          <w:rFonts w:eastAsia="Times New Roman"/>
          <w:b/>
          <w:szCs w:val="32"/>
        </w:rPr>
      </w:pPr>
    </w:p>
    <w:p w14:paraId="4173AE81" w14:textId="77777777" w:rsidR="00E366B1" w:rsidRDefault="00E366B1">
      <w:pPr>
        <w:pStyle w:val="zzCover"/>
        <w:spacing w:after="0"/>
        <w:jc w:val="both"/>
        <w:rPr>
          <w:b w:val="0"/>
          <w:color w:val="00000A"/>
          <w:sz w:val="20"/>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FFFFFF"/>
          <w:insideV w:val="single" w:sz="4" w:space="0" w:color="FFFFFF"/>
        </w:tblBorders>
        <w:tblLook w:val="00A0" w:firstRow="1" w:lastRow="0" w:firstColumn="1" w:lastColumn="0" w:noHBand="0" w:noVBand="0"/>
      </w:tblPr>
      <w:tblGrid>
        <w:gridCol w:w="8079"/>
      </w:tblGrid>
      <w:tr w:rsidR="00883597" w:rsidRPr="0067228E" w14:paraId="4BDC7862" w14:textId="77777777" w:rsidTr="00883597">
        <w:tc>
          <w:tcPr>
            <w:tcW w:w="8079" w:type="dxa"/>
            <w:tcBorders>
              <w:top w:val="single" w:sz="4" w:space="0" w:color="000000"/>
            </w:tcBorders>
          </w:tcPr>
          <w:p w14:paraId="5B5E4DD3" w14:textId="0E6F1F00" w:rsidR="00883597" w:rsidRPr="0067228E" w:rsidRDefault="00883597" w:rsidP="00883597">
            <w:pPr>
              <w:tabs>
                <w:tab w:val="left" w:pos="-1440"/>
                <w:tab w:val="left" w:pos="-72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spacing w:before="360" w:after="120" w:line="240" w:lineRule="auto"/>
              <w:jc w:val="center"/>
              <w:rPr>
                <w:rFonts w:ascii="Helvetica" w:eastAsia="Times New Roman" w:hAnsi="Helvetica" w:cs="Times New Roman"/>
                <w:color w:val="auto"/>
                <w:szCs w:val="22"/>
                <w:lang w:val="en-AU" w:eastAsia="de-DE"/>
              </w:rPr>
            </w:pPr>
            <w:bookmarkStart w:id="6" w:name="_Hlk514808064"/>
            <w:r w:rsidRPr="0067228E">
              <w:rPr>
                <w:rFonts w:ascii="Helvetica" w:eastAsia="Times New Roman" w:hAnsi="Helvetica" w:cs="Helvetica"/>
                <w:color w:val="auto"/>
                <w:szCs w:val="22"/>
                <w:lang w:val="en-AU" w:eastAsia="de-DE"/>
              </w:rPr>
              <w:t xml:space="preserve">© </w:t>
            </w:r>
            <w:r w:rsidRPr="0067228E">
              <w:rPr>
                <w:rFonts w:ascii="Helvetica" w:eastAsia="Times New Roman" w:hAnsi="Helvetica" w:cs="Times New Roman"/>
                <w:color w:val="auto"/>
                <w:szCs w:val="22"/>
                <w:lang w:val="en-AU" w:eastAsia="de-DE"/>
              </w:rPr>
              <w:t xml:space="preserve">Copyright International Hydrographic Organization </w:t>
            </w:r>
            <w:r>
              <w:rPr>
                <w:rFonts w:ascii="Helvetica" w:eastAsia="Times New Roman" w:hAnsi="Helvetica" w:cs="Times New Roman"/>
                <w:color w:val="auto"/>
                <w:szCs w:val="22"/>
                <w:lang w:val="en-AU" w:eastAsia="de-DE"/>
              </w:rPr>
              <w:fldChar w:fldCharType="begin"/>
            </w:r>
            <w:r>
              <w:rPr>
                <w:rFonts w:ascii="Helvetica" w:eastAsia="Times New Roman" w:hAnsi="Helvetica" w:cs="Times New Roman"/>
                <w:color w:val="auto"/>
                <w:szCs w:val="22"/>
                <w:lang w:val="en-AU" w:eastAsia="de-DE"/>
              </w:rPr>
              <w:instrText xml:space="preserve"> DATE  \@ "MMMM yyyy" </w:instrText>
            </w:r>
            <w:r>
              <w:rPr>
                <w:rFonts w:ascii="Helvetica" w:eastAsia="Times New Roman" w:hAnsi="Helvetica" w:cs="Times New Roman"/>
                <w:color w:val="auto"/>
                <w:szCs w:val="22"/>
                <w:lang w:val="en-AU" w:eastAsia="de-DE"/>
              </w:rPr>
              <w:fldChar w:fldCharType="separate"/>
            </w:r>
            <w:r w:rsidR="00FC3E71">
              <w:rPr>
                <w:rFonts w:ascii="Helvetica" w:eastAsia="Times New Roman" w:hAnsi="Helvetica" w:cs="Times New Roman"/>
                <w:noProof/>
                <w:color w:val="auto"/>
                <w:szCs w:val="22"/>
                <w:lang w:val="en-AU" w:eastAsia="de-DE"/>
              </w:rPr>
              <w:t>March 2021</w:t>
            </w:r>
            <w:r>
              <w:rPr>
                <w:rFonts w:ascii="Helvetica" w:eastAsia="Times New Roman" w:hAnsi="Helvetica" w:cs="Times New Roman"/>
                <w:color w:val="auto"/>
                <w:szCs w:val="22"/>
                <w:lang w:val="en-AU" w:eastAsia="de-DE"/>
              </w:rPr>
              <w:fldChar w:fldCharType="end"/>
            </w:r>
          </w:p>
        </w:tc>
      </w:tr>
      <w:tr w:rsidR="00883597" w:rsidRPr="0067228E" w14:paraId="6A03BCBE" w14:textId="77777777" w:rsidTr="00883597">
        <w:tc>
          <w:tcPr>
            <w:tcW w:w="8079" w:type="dxa"/>
          </w:tcPr>
          <w:p w14:paraId="6403348C" w14:textId="77777777" w:rsidR="00883597" w:rsidRPr="0067228E" w:rsidRDefault="00883597" w:rsidP="00883597">
            <w:pPr>
              <w:suppressAutoHyphens w:val="0"/>
              <w:spacing w:before="120" w:line="240" w:lineRule="auto"/>
              <w:jc w:val="both"/>
              <w:rPr>
                <w:rFonts w:eastAsia="Times New Roman" w:cs="Times New Roman"/>
                <w:color w:val="auto"/>
                <w:szCs w:val="20"/>
                <w:lang w:val="en-GB" w:eastAsia="de-DE"/>
              </w:rPr>
            </w:pPr>
            <w:bookmarkStart w:id="7" w:name="_Hlk514808031"/>
            <w:r w:rsidRPr="0067228E">
              <w:rPr>
                <w:rFonts w:eastAsia="Times New Roman" w:cs="Times New Roman"/>
                <w:color w:val="auto"/>
                <w:szCs w:val="20"/>
                <w:lang w:val="en-GB" w:eastAsia="de-DE"/>
              </w:rPr>
              <w:t xml:space="preserve">This work is copyright. Apart from any use permitted in accordance with the </w:t>
            </w:r>
            <w:hyperlink r:id="rId9" w:history="1">
              <w:r w:rsidRPr="0067228E">
                <w:rPr>
                  <w:rFonts w:eastAsia="Times New Roman" w:cs="Times New Roman"/>
                  <w:color w:val="auto"/>
                  <w:szCs w:val="20"/>
                  <w:lang w:val="en-GB" w:eastAsia="de-DE"/>
                </w:rPr>
                <w:t>Berne Convention for the Protection of Literary and Artistic Works</w:t>
              </w:r>
            </w:hyperlink>
            <w:r w:rsidRPr="0067228E">
              <w:rPr>
                <w:rFonts w:eastAsia="Times New Roman" w:cs="Times New Roman"/>
                <w:color w:val="auto"/>
                <w:szCs w:val="20"/>
                <w:lang w:val="en-GB" w:eastAsia="de-DE"/>
              </w:rPr>
              <w:t xml:space="preserve"> (1886), and except in the circumstances described below, no part may be translated, reproduced by any process, adapted, communicated or commercially exploited without prior written permission from the International Hydrographic Organization Secretariat (IHO Secretariat). Copyright in some of the material in this publication may be owned by another party and permission for the translation and/or reproduction of that material must be obtained from the owner.</w:t>
            </w:r>
          </w:p>
        </w:tc>
      </w:tr>
      <w:tr w:rsidR="00883597" w:rsidRPr="0067228E" w14:paraId="61840E83" w14:textId="77777777" w:rsidTr="00883597">
        <w:tc>
          <w:tcPr>
            <w:tcW w:w="8079" w:type="dxa"/>
          </w:tcPr>
          <w:p w14:paraId="2C6CB5B8" w14:textId="77777777" w:rsidR="00883597" w:rsidRPr="0067228E" w:rsidRDefault="00883597" w:rsidP="00883597">
            <w:pPr>
              <w:suppressAutoHyphens w:val="0"/>
              <w:spacing w:before="120" w:line="240" w:lineRule="auto"/>
              <w:jc w:val="both"/>
              <w:rPr>
                <w:rFonts w:eastAsia="Times New Roman" w:cs="Times New Roman"/>
                <w:color w:val="auto"/>
                <w:szCs w:val="20"/>
                <w:lang w:val="en-GB" w:eastAsia="de-DE"/>
              </w:rPr>
            </w:pPr>
            <w:r w:rsidRPr="0067228E">
              <w:rPr>
                <w:rFonts w:eastAsia="Times New Roman" w:cs="Times New Roman"/>
                <w:color w:val="auto"/>
                <w:szCs w:val="20"/>
                <w:lang w:val="en-GB" w:eastAsia="de-DE"/>
              </w:rPr>
              <w:t>This document or partial material from this document may be translated, reproduced or distributed for general information, on no more than a cost recovery basis. Copies may not be sold or distributed for profit or gain without prior written agreement of the IHO Secretariat acting for the IHO and any other copyright holders.</w:t>
            </w:r>
          </w:p>
        </w:tc>
      </w:tr>
      <w:tr w:rsidR="00883597" w:rsidRPr="0067228E" w14:paraId="4A7B8BC3" w14:textId="77777777" w:rsidTr="00883597">
        <w:tc>
          <w:tcPr>
            <w:tcW w:w="8079" w:type="dxa"/>
          </w:tcPr>
          <w:p w14:paraId="222D9A0C" w14:textId="77777777" w:rsidR="00883597" w:rsidRPr="0067228E" w:rsidRDefault="00883597" w:rsidP="00883597">
            <w:pPr>
              <w:suppressAutoHyphens w:val="0"/>
              <w:autoSpaceDE w:val="0"/>
              <w:autoSpaceDN w:val="0"/>
              <w:adjustRightInd w:val="0"/>
              <w:spacing w:before="120" w:after="120" w:line="240" w:lineRule="auto"/>
              <w:ind w:left="317" w:right="390"/>
              <w:jc w:val="both"/>
              <w:rPr>
                <w:rFonts w:eastAsia="Times New Roman"/>
                <w:color w:val="auto"/>
                <w:sz w:val="20"/>
                <w:szCs w:val="20"/>
                <w:lang w:val="en-AU" w:eastAsia="de-DE"/>
              </w:rPr>
            </w:pPr>
            <w:r w:rsidRPr="0067228E">
              <w:rPr>
                <w:rFonts w:eastAsia="Times New Roman"/>
                <w:color w:val="auto"/>
                <w:sz w:val="20"/>
                <w:szCs w:val="20"/>
                <w:lang w:val="en-AU" w:eastAsia="de-DE"/>
              </w:rPr>
              <w:t>In the event that this document or partial material from this document is reproduced, translated or distributed under the terms described above, the following statements are to be included:</w:t>
            </w:r>
          </w:p>
        </w:tc>
      </w:tr>
      <w:tr w:rsidR="00883597" w:rsidRPr="0067228E" w14:paraId="1BA10A12" w14:textId="77777777" w:rsidTr="00883597">
        <w:tc>
          <w:tcPr>
            <w:tcW w:w="8079" w:type="dxa"/>
          </w:tcPr>
          <w:p w14:paraId="00AD83AC" w14:textId="77777777" w:rsidR="00883597" w:rsidRPr="0067228E" w:rsidRDefault="00883597" w:rsidP="00883597">
            <w:pPr>
              <w:suppressAutoHyphens w:val="0"/>
              <w:autoSpaceDE w:val="0"/>
              <w:autoSpaceDN w:val="0"/>
              <w:adjustRightInd w:val="0"/>
              <w:spacing w:before="120" w:after="120" w:line="240" w:lineRule="auto"/>
              <w:ind w:left="600" w:right="924"/>
              <w:jc w:val="center"/>
              <w:rPr>
                <w:rFonts w:ascii="Calibri" w:eastAsia="Times New Roman" w:hAnsi="Calibri"/>
                <w:i/>
                <w:color w:val="auto"/>
                <w:sz w:val="20"/>
                <w:szCs w:val="20"/>
                <w:lang w:val="en-AU" w:eastAsia="de-DE"/>
              </w:rPr>
            </w:pPr>
            <w:r w:rsidRPr="0067228E">
              <w:rPr>
                <w:rFonts w:ascii="Calibri" w:eastAsia="Times New Roman" w:hAnsi="Calibri"/>
                <w:i/>
                <w:color w:val="auto"/>
                <w:sz w:val="20"/>
                <w:szCs w:val="20"/>
                <w:lang w:val="en-AU" w:eastAsia="de-DE"/>
              </w:rPr>
              <w:t>“Material from IHO publication [reference to extract: Title, Edition] is reproduced with the permission of the International Hydrographic Organization Secretariat (IHO Secretariat) (Permission No ……</w:t>
            </w:r>
            <w:proofErr w:type="gramStart"/>
            <w:r w:rsidRPr="0067228E">
              <w:rPr>
                <w:rFonts w:ascii="Calibri" w:eastAsia="Times New Roman" w:hAnsi="Calibri"/>
                <w:i/>
                <w:color w:val="auto"/>
                <w:sz w:val="20"/>
                <w:szCs w:val="20"/>
                <w:lang w:val="en-AU" w:eastAsia="de-DE"/>
              </w:rPr>
              <w:t>./</w:t>
            </w:r>
            <w:proofErr w:type="gramEnd"/>
            <w:r w:rsidRPr="0067228E">
              <w:rPr>
                <w:rFonts w:ascii="Calibri" w:eastAsia="Times New Roman" w:hAnsi="Calibri"/>
                <w:i/>
                <w:color w:val="auto"/>
                <w:sz w:val="20"/>
                <w:szCs w:val="20"/>
                <w:lang w:val="en-AU" w:eastAsia="de-DE"/>
              </w:rPr>
              <w:t>…) acting for the International Hydrographic Organization (IHO), which does not accept responsibility for the correctness of the material as reproduced: in case of doubt, the IHO’s authentic text shall prevail.    The incorporation of material sourced from IHO shall not be construed as constituting an endorsement by IHO of this product.”</w:t>
            </w:r>
          </w:p>
        </w:tc>
      </w:tr>
      <w:tr w:rsidR="00883597" w:rsidRPr="0067228E" w14:paraId="63D139C3" w14:textId="77777777" w:rsidTr="00883597">
        <w:trPr>
          <w:trHeight w:val="2312"/>
        </w:trPr>
        <w:tc>
          <w:tcPr>
            <w:tcW w:w="8079" w:type="dxa"/>
            <w:tcBorders>
              <w:bottom w:val="single" w:sz="4" w:space="0" w:color="000000"/>
            </w:tcBorders>
          </w:tcPr>
          <w:p w14:paraId="0C0C0AF1" w14:textId="77777777" w:rsidR="00883597" w:rsidRPr="0067228E" w:rsidRDefault="00883597" w:rsidP="00883597">
            <w:pPr>
              <w:suppressAutoHyphens w:val="0"/>
              <w:autoSpaceDE w:val="0"/>
              <w:autoSpaceDN w:val="0"/>
              <w:adjustRightInd w:val="0"/>
              <w:spacing w:before="120" w:after="120" w:line="240" w:lineRule="auto"/>
              <w:ind w:left="600" w:right="924"/>
              <w:jc w:val="both"/>
              <w:rPr>
                <w:rFonts w:ascii="Calibri" w:eastAsia="Times New Roman" w:hAnsi="Calibri"/>
                <w:i/>
                <w:color w:val="auto"/>
                <w:sz w:val="20"/>
                <w:szCs w:val="20"/>
                <w:lang w:val="en-AU" w:eastAsia="de-DE"/>
              </w:rPr>
            </w:pPr>
            <w:r w:rsidRPr="0067228E">
              <w:rPr>
                <w:rFonts w:ascii="Calibri" w:eastAsia="Times New Roman" w:hAnsi="Calibri"/>
                <w:i/>
                <w:color w:val="auto"/>
                <w:sz w:val="20"/>
                <w:szCs w:val="20"/>
                <w:lang w:val="en-AU" w:eastAsia="de-DE"/>
              </w:rPr>
              <w:t>“This [document/publication] is a translation of IHO [document/publication] [name]. The IHO has not checked this translation and therefore takes no responsibility for its accuracy. In case of doubt the source version of [name] in [language] should be consulted.”</w:t>
            </w:r>
          </w:p>
          <w:p w14:paraId="450C7995" w14:textId="77777777" w:rsidR="00883597" w:rsidRPr="0067228E" w:rsidRDefault="00883597" w:rsidP="00883597">
            <w:pPr>
              <w:suppressAutoHyphens w:val="0"/>
              <w:autoSpaceDE w:val="0"/>
              <w:autoSpaceDN w:val="0"/>
              <w:adjustRightInd w:val="0"/>
              <w:spacing w:before="120" w:after="120" w:line="240" w:lineRule="auto"/>
              <w:ind w:left="366" w:right="924"/>
              <w:jc w:val="both"/>
              <w:rPr>
                <w:rFonts w:eastAsia="Times New Roman"/>
                <w:color w:val="auto"/>
                <w:sz w:val="20"/>
                <w:szCs w:val="20"/>
                <w:lang w:val="en-AU" w:eastAsia="de-DE"/>
              </w:rPr>
            </w:pPr>
            <w:r w:rsidRPr="0067228E">
              <w:rPr>
                <w:rFonts w:eastAsia="Times New Roman"/>
                <w:color w:val="auto"/>
                <w:sz w:val="20"/>
                <w:szCs w:val="20"/>
                <w:lang w:val="en-AU" w:eastAsia="de-DE"/>
              </w:rPr>
              <w:t>The IHO Logo or other identifiers shall not be used in any derived product without prior written permission from the IHO Secretariat.</w:t>
            </w:r>
          </w:p>
          <w:p w14:paraId="0AA129E7" w14:textId="77777777" w:rsidR="00883597" w:rsidRPr="0067228E" w:rsidRDefault="00883597" w:rsidP="00883597">
            <w:pPr>
              <w:suppressAutoHyphens w:val="0"/>
              <w:autoSpaceDE w:val="0"/>
              <w:autoSpaceDN w:val="0"/>
              <w:adjustRightInd w:val="0"/>
              <w:spacing w:before="120" w:after="120" w:line="240" w:lineRule="auto"/>
              <w:ind w:left="600" w:right="924"/>
              <w:jc w:val="both"/>
              <w:rPr>
                <w:rFonts w:eastAsia="Times New Roman"/>
                <w:color w:val="auto"/>
                <w:szCs w:val="20"/>
                <w:lang w:val="en-AU" w:eastAsia="de-DE"/>
              </w:rPr>
            </w:pPr>
          </w:p>
        </w:tc>
      </w:tr>
      <w:bookmarkEnd w:id="6"/>
      <w:bookmarkEnd w:id="7"/>
    </w:tbl>
    <w:p w14:paraId="0DFA6F45" w14:textId="77777777" w:rsidR="00E366B1" w:rsidRPr="00883597" w:rsidRDefault="00E366B1">
      <w:pPr>
        <w:pStyle w:val="zzCover"/>
        <w:spacing w:after="0"/>
        <w:jc w:val="both"/>
        <w:rPr>
          <w:b w:val="0"/>
          <w:color w:val="00000A"/>
          <w:sz w:val="20"/>
          <w:lang w:val="en-US"/>
        </w:rPr>
      </w:pPr>
    </w:p>
    <w:p w14:paraId="1AFC7042" w14:textId="77777777" w:rsidR="00883597" w:rsidRDefault="00883597">
      <w:pPr>
        <w:suppressAutoHyphens w:val="0"/>
        <w:spacing w:line="240" w:lineRule="auto"/>
        <w:rPr>
          <w:rFonts w:eastAsia="Times New Roman" w:cs="Times New Roman"/>
          <w:b/>
        </w:rPr>
      </w:pPr>
      <w:r>
        <w:rPr>
          <w:rFonts w:eastAsia="Times New Roman" w:cs="Times New Roman"/>
          <w:b/>
        </w:rPr>
        <w:br w:type="page"/>
      </w:r>
    </w:p>
    <w:p w14:paraId="3DE2A910" w14:textId="6CA1EC8B" w:rsidR="00E366B1" w:rsidRDefault="0025005B">
      <w:pPr>
        <w:spacing w:before="360" w:after="120"/>
        <w:jc w:val="center"/>
        <w:rPr>
          <w:sz w:val="20"/>
          <w:szCs w:val="20"/>
        </w:rPr>
      </w:pPr>
      <w:r>
        <w:rPr>
          <w:rFonts w:eastAsia="Times New Roman" w:cs="Times New Roman"/>
          <w:b/>
        </w:rPr>
        <w:lastRenderedPageBreak/>
        <w:t>Revision History</w:t>
      </w:r>
    </w:p>
    <w:p w14:paraId="384106C8" w14:textId="732847E8" w:rsidR="00E366B1" w:rsidRDefault="00883597">
      <w:r w:rsidRPr="00883597">
        <w:t>Changes to this Product Specification are coordinated by the IHO Nautical Information Provision Working Group (NIPWG). New editions will be made available via the IHO web site. Maintenance of the Product Specification shall conform to IHO Technical Resolution 2/2007 (revised 2010).</w:t>
      </w:r>
    </w:p>
    <w:p w14:paraId="6B5B7388" w14:textId="77777777" w:rsidR="00883597" w:rsidRDefault="00883597"/>
    <w:tbl>
      <w:tblPr>
        <w:tblW w:w="0" w:type="auto"/>
        <w:tblLayout w:type="fixed"/>
        <w:tblCellMar>
          <w:left w:w="115" w:type="dxa"/>
          <w:right w:w="115" w:type="dxa"/>
        </w:tblCellMar>
        <w:tblLook w:val="0000" w:firstRow="0" w:lastRow="0" w:firstColumn="0" w:lastColumn="0" w:noHBand="0" w:noVBand="0"/>
      </w:tblPr>
      <w:tblGrid>
        <w:gridCol w:w="2337"/>
        <w:gridCol w:w="2337"/>
        <w:gridCol w:w="2336"/>
        <w:gridCol w:w="2340"/>
      </w:tblGrid>
      <w:tr w:rsidR="00E366B1" w:rsidRPr="00C00C9A" w14:paraId="0C0BD2F1" w14:textId="77777777">
        <w:trPr>
          <w:trHeight w:val="365"/>
        </w:trPr>
        <w:tc>
          <w:tcPr>
            <w:tcW w:w="23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DE84B" w14:textId="77777777" w:rsidR="00E366B1" w:rsidRPr="00540039" w:rsidRDefault="0025005B">
            <w:pPr>
              <w:rPr>
                <w:b/>
                <w:sz w:val="20"/>
                <w:szCs w:val="20"/>
              </w:rPr>
            </w:pPr>
            <w:r w:rsidRPr="00540039">
              <w:rPr>
                <w:b/>
                <w:sz w:val="20"/>
                <w:szCs w:val="20"/>
              </w:rPr>
              <w:t>Version Number</w:t>
            </w:r>
          </w:p>
        </w:tc>
        <w:tc>
          <w:tcPr>
            <w:tcW w:w="23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B56394" w14:textId="77777777" w:rsidR="00E366B1" w:rsidRPr="00540039" w:rsidRDefault="0025005B">
            <w:pPr>
              <w:rPr>
                <w:b/>
                <w:sz w:val="20"/>
                <w:szCs w:val="20"/>
              </w:rPr>
            </w:pPr>
            <w:r w:rsidRPr="00540039">
              <w:rPr>
                <w:b/>
                <w:sz w:val="20"/>
                <w:szCs w:val="20"/>
              </w:rPr>
              <w:t>Date</w:t>
            </w:r>
          </w:p>
        </w:tc>
        <w:tc>
          <w:tcPr>
            <w:tcW w:w="2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A18E9" w14:textId="77777777" w:rsidR="00E366B1" w:rsidRPr="00540039" w:rsidRDefault="0025005B">
            <w:pPr>
              <w:rPr>
                <w:b/>
                <w:sz w:val="20"/>
                <w:szCs w:val="20"/>
              </w:rPr>
            </w:pPr>
            <w:r w:rsidRPr="00540039">
              <w:rPr>
                <w:b/>
                <w:sz w:val="20"/>
                <w:szCs w:val="20"/>
              </w:rPr>
              <w:t>Author</w:t>
            </w:r>
          </w:p>
        </w:tc>
        <w:tc>
          <w:tcPr>
            <w:tcW w:w="23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A44BC" w14:textId="77777777" w:rsidR="00E366B1" w:rsidRPr="00540039" w:rsidRDefault="0025005B">
            <w:pPr>
              <w:rPr>
                <w:sz w:val="20"/>
                <w:szCs w:val="20"/>
              </w:rPr>
            </w:pPr>
            <w:r w:rsidRPr="00540039">
              <w:rPr>
                <w:b/>
                <w:sz w:val="20"/>
                <w:szCs w:val="20"/>
              </w:rPr>
              <w:t>Purpose</w:t>
            </w:r>
          </w:p>
        </w:tc>
      </w:tr>
      <w:tr w:rsidR="00E366B1" w:rsidRPr="00C00C9A" w14:paraId="312D2C2E" w14:textId="77777777">
        <w:trPr>
          <w:trHeight w:val="365"/>
        </w:trPr>
        <w:tc>
          <w:tcPr>
            <w:tcW w:w="2337" w:type="dxa"/>
            <w:tcBorders>
              <w:top w:val="single" w:sz="4" w:space="0" w:color="000000"/>
              <w:left w:val="single" w:sz="4" w:space="0" w:color="000000"/>
              <w:bottom w:val="single" w:sz="4" w:space="0" w:color="000000"/>
              <w:right w:val="single" w:sz="4" w:space="0" w:color="000000"/>
            </w:tcBorders>
            <w:shd w:val="clear" w:color="auto" w:fill="auto"/>
          </w:tcPr>
          <w:p w14:paraId="3CA817BB" w14:textId="2DC64ED2" w:rsidR="00E366B1" w:rsidRPr="00540039" w:rsidRDefault="00456BC6">
            <w:pPr>
              <w:jc w:val="center"/>
              <w:rPr>
                <w:sz w:val="20"/>
                <w:szCs w:val="20"/>
              </w:rPr>
            </w:pPr>
            <w:r>
              <w:rPr>
                <w:rFonts w:hint="cs"/>
                <w:sz w:val="20"/>
                <w:szCs w:val="20"/>
              </w:rPr>
              <w:t>0.</w:t>
            </w:r>
            <w:r w:rsidR="00413A3E">
              <w:rPr>
                <w:sz w:val="20"/>
                <w:szCs w:val="20"/>
              </w:rPr>
              <w:t>0.</w:t>
            </w:r>
            <w:r>
              <w:rPr>
                <w:rFonts w:hint="cs"/>
                <w:sz w:val="20"/>
                <w:szCs w:val="20"/>
              </w:rPr>
              <w:t>1</w:t>
            </w:r>
          </w:p>
        </w:tc>
        <w:tc>
          <w:tcPr>
            <w:tcW w:w="2337" w:type="dxa"/>
            <w:tcBorders>
              <w:top w:val="single" w:sz="4" w:space="0" w:color="000000"/>
              <w:left w:val="single" w:sz="4" w:space="0" w:color="000000"/>
              <w:bottom w:val="single" w:sz="4" w:space="0" w:color="000000"/>
              <w:right w:val="single" w:sz="4" w:space="0" w:color="000000"/>
            </w:tcBorders>
            <w:shd w:val="clear" w:color="auto" w:fill="auto"/>
          </w:tcPr>
          <w:p w14:paraId="17A332E8" w14:textId="616B4CD8" w:rsidR="00E366B1" w:rsidRPr="00540039" w:rsidRDefault="00413A3E">
            <w:pPr>
              <w:jc w:val="center"/>
              <w:rPr>
                <w:sz w:val="20"/>
                <w:szCs w:val="20"/>
              </w:rPr>
            </w:pPr>
            <w:r>
              <w:rPr>
                <w:rFonts w:hint="cs"/>
                <w:sz w:val="20"/>
                <w:szCs w:val="20"/>
              </w:rPr>
              <w:t>2018</w:t>
            </w:r>
            <w:r w:rsidR="00883597">
              <w:rPr>
                <w:sz w:val="20"/>
                <w:szCs w:val="20"/>
              </w:rPr>
              <w:t>-12-28</w:t>
            </w:r>
          </w:p>
        </w:tc>
        <w:tc>
          <w:tcPr>
            <w:tcW w:w="2336" w:type="dxa"/>
            <w:tcBorders>
              <w:top w:val="single" w:sz="4" w:space="0" w:color="000000"/>
              <w:left w:val="single" w:sz="4" w:space="0" w:color="000000"/>
              <w:bottom w:val="single" w:sz="4" w:space="0" w:color="000000"/>
              <w:right w:val="single" w:sz="4" w:space="0" w:color="000000"/>
            </w:tcBorders>
            <w:shd w:val="clear" w:color="auto" w:fill="auto"/>
          </w:tcPr>
          <w:p w14:paraId="6AE4BD2E" w14:textId="152893A0" w:rsidR="00E366B1" w:rsidRPr="00540039" w:rsidRDefault="00413A3E">
            <w:pPr>
              <w:jc w:val="center"/>
              <w:rPr>
                <w:sz w:val="20"/>
                <w:szCs w:val="20"/>
              </w:rPr>
            </w:pPr>
            <w:r>
              <w:rPr>
                <w:rFonts w:hint="cs"/>
                <w:sz w:val="20"/>
                <w:szCs w:val="20"/>
              </w:rPr>
              <w:t>KHOA</w:t>
            </w:r>
          </w:p>
        </w:tc>
        <w:tc>
          <w:tcPr>
            <w:tcW w:w="2340" w:type="dxa"/>
            <w:tcBorders>
              <w:top w:val="single" w:sz="4" w:space="0" w:color="000000"/>
              <w:left w:val="single" w:sz="4" w:space="0" w:color="000000"/>
              <w:bottom w:val="single" w:sz="4" w:space="0" w:color="000000"/>
              <w:right w:val="single" w:sz="4" w:space="0" w:color="000000"/>
            </w:tcBorders>
            <w:shd w:val="clear" w:color="auto" w:fill="auto"/>
          </w:tcPr>
          <w:p w14:paraId="643A71D0" w14:textId="6C6FF580" w:rsidR="00E366B1" w:rsidRPr="00540039" w:rsidRDefault="00883597">
            <w:pPr>
              <w:jc w:val="center"/>
              <w:rPr>
                <w:sz w:val="20"/>
                <w:szCs w:val="20"/>
              </w:rPr>
            </w:pPr>
            <w:r>
              <w:rPr>
                <w:sz w:val="20"/>
                <w:szCs w:val="20"/>
              </w:rPr>
              <w:t xml:space="preserve">First </w:t>
            </w:r>
            <w:r w:rsidR="00413A3E">
              <w:rPr>
                <w:rFonts w:hint="cs"/>
                <w:sz w:val="20"/>
                <w:szCs w:val="20"/>
              </w:rPr>
              <w:t>Draft</w:t>
            </w:r>
          </w:p>
        </w:tc>
      </w:tr>
      <w:tr w:rsidR="00E366B1" w:rsidRPr="00C00C9A" w14:paraId="70058A3F" w14:textId="77777777">
        <w:trPr>
          <w:trHeight w:val="365"/>
        </w:trPr>
        <w:tc>
          <w:tcPr>
            <w:tcW w:w="2337" w:type="dxa"/>
            <w:tcBorders>
              <w:top w:val="single" w:sz="4" w:space="0" w:color="000000"/>
              <w:left w:val="single" w:sz="4" w:space="0" w:color="000000"/>
              <w:bottom w:val="single" w:sz="4" w:space="0" w:color="000000"/>
              <w:right w:val="single" w:sz="4" w:space="0" w:color="000000"/>
            </w:tcBorders>
            <w:shd w:val="clear" w:color="auto" w:fill="auto"/>
          </w:tcPr>
          <w:p w14:paraId="2D049E9A" w14:textId="5F5900AC" w:rsidR="00E366B1" w:rsidRPr="00DD0002" w:rsidRDefault="00800D9D">
            <w:pPr>
              <w:jc w:val="center"/>
              <w:rPr>
                <w:color w:val="000000" w:themeColor="text1"/>
                <w:sz w:val="20"/>
                <w:szCs w:val="20"/>
              </w:rPr>
            </w:pPr>
            <w:r w:rsidRPr="00800D9D">
              <w:rPr>
                <w:color w:val="000000" w:themeColor="text1"/>
                <w:sz w:val="20"/>
                <w:szCs w:val="20"/>
              </w:rPr>
              <w:t>0.7.5</w:t>
            </w:r>
          </w:p>
        </w:tc>
        <w:tc>
          <w:tcPr>
            <w:tcW w:w="2337" w:type="dxa"/>
            <w:tcBorders>
              <w:top w:val="single" w:sz="4" w:space="0" w:color="000000"/>
              <w:left w:val="single" w:sz="4" w:space="0" w:color="000000"/>
              <w:bottom w:val="single" w:sz="4" w:space="0" w:color="000000"/>
              <w:right w:val="single" w:sz="4" w:space="0" w:color="000000"/>
            </w:tcBorders>
            <w:shd w:val="clear" w:color="auto" w:fill="auto"/>
          </w:tcPr>
          <w:p w14:paraId="25455523" w14:textId="09158DD4" w:rsidR="00E366B1" w:rsidRPr="00DD0002" w:rsidRDefault="00B86A21">
            <w:pPr>
              <w:jc w:val="center"/>
              <w:rPr>
                <w:color w:val="000000" w:themeColor="text1"/>
                <w:sz w:val="20"/>
                <w:szCs w:val="20"/>
              </w:rPr>
            </w:pPr>
            <w:r w:rsidRPr="00DD0002">
              <w:rPr>
                <w:color w:val="000000" w:themeColor="text1"/>
                <w:sz w:val="20"/>
                <w:szCs w:val="20"/>
              </w:rPr>
              <w:t>2019-11-20</w:t>
            </w:r>
          </w:p>
        </w:tc>
        <w:tc>
          <w:tcPr>
            <w:tcW w:w="2336" w:type="dxa"/>
            <w:tcBorders>
              <w:top w:val="single" w:sz="4" w:space="0" w:color="000000"/>
              <w:left w:val="single" w:sz="4" w:space="0" w:color="000000"/>
              <w:bottom w:val="single" w:sz="4" w:space="0" w:color="000000"/>
              <w:right w:val="single" w:sz="4" w:space="0" w:color="000000"/>
            </w:tcBorders>
            <w:shd w:val="clear" w:color="auto" w:fill="auto"/>
          </w:tcPr>
          <w:p w14:paraId="6FDFD55C" w14:textId="1AEEC49A" w:rsidR="00E366B1" w:rsidRPr="00DD0002" w:rsidRDefault="00B86A21">
            <w:pPr>
              <w:jc w:val="center"/>
              <w:rPr>
                <w:color w:val="000000" w:themeColor="text1"/>
                <w:sz w:val="20"/>
                <w:szCs w:val="20"/>
              </w:rPr>
            </w:pPr>
            <w:r w:rsidRPr="00DD0002">
              <w:rPr>
                <w:color w:val="000000" w:themeColor="text1"/>
                <w:sz w:val="20"/>
                <w:szCs w:val="20"/>
              </w:rPr>
              <w:t>KHOA</w:t>
            </w:r>
          </w:p>
        </w:tc>
        <w:tc>
          <w:tcPr>
            <w:tcW w:w="2340" w:type="dxa"/>
            <w:tcBorders>
              <w:top w:val="single" w:sz="4" w:space="0" w:color="000000"/>
              <w:left w:val="single" w:sz="4" w:space="0" w:color="000000"/>
              <w:bottom w:val="single" w:sz="4" w:space="0" w:color="000000"/>
              <w:right w:val="single" w:sz="4" w:space="0" w:color="000000"/>
            </w:tcBorders>
            <w:shd w:val="clear" w:color="auto" w:fill="auto"/>
          </w:tcPr>
          <w:p w14:paraId="79092CB8" w14:textId="54F8FF77" w:rsidR="00E366B1" w:rsidRPr="00DD0002" w:rsidRDefault="00B86A21">
            <w:pPr>
              <w:jc w:val="center"/>
              <w:rPr>
                <w:color w:val="000000" w:themeColor="text1"/>
                <w:sz w:val="20"/>
                <w:szCs w:val="20"/>
              </w:rPr>
            </w:pPr>
            <w:r w:rsidRPr="00DD0002">
              <w:rPr>
                <w:color w:val="000000" w:themeColor="text1"/>
                <w:sz w:val="20"/>
                <w:szCs w:val="20"/>
              </w:rPr>
              <w:t>Working Draft</w:t>
            </w:r>
          </w:p>
        </w:tc>
      </w:tr>
      <w:tr w:rsidR="0091178C" w:rsidRPr="00C00C9A" w14:paraId="5E12A0BF" w14:textId="77777777">
        <w:trPr>
          <w:trHeight w:val="365"/>
        </w:trPr>
        <w:tc>
          <w:tcPr>
            <w:tcW w:w="2337" w:type="dxa"/>
            <w:tcBorders>
              <w:top w:val="single" w:sz="4" w:space="0" w:color="000000"/>
              <w:left w:val="single" w:sz="4" w:space="0" w:color="000000"/>
              <w:bottom w:val="single" w:sz="4" w:space="0" w:color="000000"/>
              <w:right w:val="single" w:sz="4" w:space="0" w:color="000000"/>
            </w:tcBorders>
            <w:shd w:val="clear" w:color="auto" w:fill="auto"/>
          </w:tcPr>
          <w:p w14:paraId="1F959963" w14:textId="0C98A26C" w:rsidR="0091178C" w:rsidRPr="00DD0002" w:rsidRDefault="0091178C" w:rsidP="0091178C">
            <w:pPr>
              <w:jc w:val="center"/>
              <w:rPr>
                <w:color w:val="000000" w:themeColor="text1"/>
                <w:sz w:val="20"/>
                <w:szCs w:val="20"/>
              </w:rPr>
            </w:pPr>
            <w:r w:rsidRPr="00DD0002">
              <w:rPr>
                <w:color w:val="000000" w:themeColor="text1"/>
                <w:sz w:val="20"/>
                <w:szCs w:val="20"/>
              </w:rPr>
              <w:t>1.0.0</w:t>
            </w:r>
          </w:p>
        </w:tc>
        <w:tc>
          <w:tcPr>
            <w:tcW w:w="2337" w:type="dxa"/>
            <w:tcBorders>
              <w:top w:val="single" w:sz="4" w:space="0" w:color="000000"/>
              <w:left w:val="single" w:sz="4" w:space="0" w:color="000000"/>
              <w:bottom w:val="single" w:sz="4" w:space="0" w:color="000000"/>
              <w:right w:val="single" w:sz="4" w:space="0" w:color="000000"/>
            </w:tcBorders>
            <w:shd w:val="clear" w:color="auto" w:fill="auto"/>
          </w:tcPr>
          <w:p w14:paraId="492A203D" w14:textId="747BAF62" w:rsidR="0091178C" w:rsidRPr="00DD0002" w:rsidRDefault="0091178C" w:rsidP="00182A40">
            <w:pPr>
              <w:jc w:val="center"/>
              <w:rPr>
                <w:color w:val="000000" w:themeColor="text1"/>
                <w:sz w:val="20"/>
                <w:szCs w:val="20"/>
              </w:rPr>
            </w:pPr>
            <w:r w:rsidRPr="00DD0002">
              <w:rPr>
                <w:color w:val="000000" w:themeColor="text1"/>
                <w:sz w:val="20"/>
                <w:szCs w:val="20"/>
              </w:rPr>
              <w:t>202</w:t>
            </w:r>
            <w:r w:rsidR="00182A40" w:rsidRPr="00DD0002">
              <w:rPr>
                <w:color w:val="000000" w:themeColor="text1"/>
                <w:sz w:val="20"/>
                <w:szCs w:val="20"/>
              </w:rPr>
              <w:t>1-03</w:t>
            </w:r>
            <w:r w:rsidRPr="00DD0002">
              <w:rPr>
                <w:color w:val="000000" w:themeColor="text1"/>
                <w:sz w:val="20"/>
                <w:szCs w:val="20"/>
              </w:rPr>
              <w:t>-</w:t>
            </w:r>
            <w:r w:rsidR="00800D9D" w:rsidRPr="00800D9D">
              <w:rPr>
                <w:color w:val="000000" w:themeColor="text1"/>
                <w:sz w:val="20"/>
                <w:szCs w:val="20"/>
              </w:rPr>
              <w:t>12</w:t>
            </w:r>
          </w:p>
        </w:tc>
        <w:tc>
          <w:tcPr>
            <w:tcW w:w="2336" w:type="dxa"/>
            <w:tcBorders>
              <w:top w:val="single" w:sz="4" w:space="0" w:color="000000"/>
              <w:left w:val="single" w:sz="4" w:space="0" w:color="000000"/>
              <w:bottom w:val="single" w:sz="4" w:space="0" w:color="000000"/>
              <w:right w:val="single" w:sz="4" w:space="0" w:color="000000"/>
            </w:tcBorders>
            <w:shd w:val="clear" w:color="auto" w:fill="auto"/>
          </w:tcPr>
          <w:p w14:paraId="7023A39E" w14:textId="32DF3E8B" w:rsidR="0091178C" w:rsidRPr="00DD0002" w:rsidRDefault="0091178C" w:rsidP="0091178C">
            <w:pPr>
              <w:jc w:val="center"/>
              <w:rPr>
                <w:color w:val="000000" w:themeColor="text1"/>
                <w:sz w:val="20"/>
                <w:szCs w:val="20"/>
              </w:rPr>
            </w:pPr>
            <w:r w:rsidRPr="00DD0002">
              <w:rPr>
                <w:color w:val="000000" w:themeColor="text1"/>
                <w:sz w:val="20"/>
                <w:szCs w:val="20"/>
              </w:rPr>
              <w:t>KHOA</w:t>
            </w:r>
          </w:p>
        </w:tc>
        <w:tc>
          <w:tcPr>
            <w:tcW w:w="2340" w:type="dxa"/>
            <w:tcBorders>
              <w:top w:val="single" w:sz="4" w:space="0" w:color="000000"/>
              <w:left w:val="single" w:sz="4" w:space="0" w:color="000000"/>
              <w:bottom w:val="single" w:sz="4" w:space="0" w:color="000000"/>
              <w:right w:val="single" w:sz="4" w:space="0" w:color="000000"/>
            </w:tcBorders>
            <w:shd w:val="clear" w:color="auto" w:fill="auto"/>
          </w:tcPr>
          <w:p w14:paraId="2248CDF9" w14:textId="396F3649" w:rsidR="0091178C" w:rsidRPr="00DD0002" w:rsidRDefault="0091178C" w:rsidP="0091178C">
            <w:pPr>
              <w:jc w:val="center"/>
              <w:rPr>
                <w:color w:val="000000" w:themeColor="text1"/>
                <w:sz w:val="20"/>
                <w:szCs w:val="20"/>
              </w:rPr>
            </w:pPr>
            <w:r w:rsidRPr="00DD0002">
              <w:rPr>
                <w:color w:val="000000" w:themeColor="text1"/>
                <w:sz w:val="20"/>
                <w:szCs w:val="20"/>
              </w:rPr>
              <w:t>Release 1.0.0</w:t>
            </w:r>
          </w:p>
        </w:tc>
      </w:tr>
      <w:tr w:rsidR="0091178C" w:rsidRPr="00C00C9A" w14:paraId="509C0F9F" w14:textId="77777777">
        <w:trPr>
          <w:trHeight w:val="365"/>
        </w:trPr>
        <w:tc>
          <w:tcPr>
            <w:tcW w:w="2337" w:type="dxa"/>
            <w:tcBorders>
              <w:top w:val="single" w:sz="4" w:space="0" w:color="000000"/>
              <w:left w:val="single" w:sz="4" w:space="0" w:color="000000"/>
              <w:bottom w:val="single" w:sz="4" w:space="0" w:color="000000"/>
              <w:right w:val="single" w:sz="4" w:space="0" w:color="000000"/>
            </w:tcBorders>
            <w:shd w:val="clear" w:color="auto" w:fill="auto"/>
          </w:tcPr>
          <w:p w14:paraId="0BADB0AF" w14:textId="77777777" w:rsidR="0091178C" w:rsidRPr="00540039" w:rsidRDefault="0091178C" w:rsidP="0091178C">
            <w:pPr>
              <w:jc w:val="center"/>
              <w:rPr>
                <w:sz w:val="20"/>
                <w:szCs w:val="20"/>
              </w:rPr>
            </w:pPr>
          </w:p>
        </w:tc>
        <w:tc>
          <w:tcPr>
            <w:tcW w:w="2337" w:type="dxa"/>
            <w:tcBorders>
              <w:top w:val="single" w:sz="4" w:space="0" w:color="000000"/>
              <w:left w:val="single" w:sz="4" w:space="0" w:color="000000"/>
              <w:bottom w:val="single" w:sz="4" w:space="0" w:color="000000"/>
              <w:right w:val="single" w:sz="4" w:space="0" w:color="000000"/>
            </w:tcBorders>
            <w:shd w:val="clear" w:color="auto" w:fill="auto"/>
          </w:tcPr>
          <w:p w14:paraId="215FCF44" w14:textId="77777777" w:rsidR="0091178C" w:rsidRPr="00540039" w:rsidRDefault="0091178C" w:rsidP="0091178C">
            <w:pPr>
              <w:jc w:val="center"/>
              <w:rPr>
                <w:sz w:val="20"/>
                <w:szCs w:val="20"/>
              </w:rPr>
            </w:pPr>
          </w:p>
        </w:tc>
        <w:tc>
          <w:tcPr>
            <w:tcW w:w="2336" w:type="dxa"/>
            <w:tcBorders>
              <w:top w:val="single" w:sz="4" w:space="0" w:color="000000"/>
              <w:left w:val="single" w:sz="4" w:space="0" w:color="000000"/>
              <w:bottom w:val="single" w:sz="4" w:space="0" w:color="000000"/>
              <w:right w:val="single" w:sz="4" w:space="0" w:color="000000"/>
            </w:tcBorders>
            <w:shd w:val="clear" w:color="auto" w:fill="auto"/>
          </w:tcPr>
          <w:p w14:paraId="739F2530" w14:textId="77777777" w:rsidR="0091178C" w:rsidRPr="00540039" w:rsidRDefault="0091178C" w:rsidP="0091178C">
            <w:pPr>
              <w:jc w:val="center"/>
              <w:rPr>
                <w:sz w:val="20"/>
                <w:szCs w:val="20"/>
              </w:rPr>
            </w:pPr>
          </w:p>
        </w:tc>
        <w:tc>
          <w:tcPr>
            <w:tcW w:w="2340" w:type="dxa"/>
            <w:tcBorders>
              <w:top w:val="single" w:sz="4" w:space="0" w:color="000000"/>
              <w:left w:val="single" w:sz="4" w:space="0" w:color="000000"/>
              <w:bottom w:val="single" w:sz="4" w:space="0" w:color="000000"/>
              <w:right w:val="single" w:sz="4" w:space="0" w:color="000000"/>
            </w:tcBorders>
            <w:shd w:val="clear" w:color="auto" w:fill="auto"/>
          </w:tcPr>
          <w:p w14:paraId="3B629933" w14:textId="77777777" w:rsidR="0091178C" w:rsidRPr="00540039" w:rsidRDefault="0091178C" w:rsidP="0091178C">
            <w:pPr>
              <w:jc w:val="center"/>
              <w:rPr>
                <w:sz w:val="20"/>
                <w:szCs w:val="20"/>
              </w:rPr>
            </w:pPr>
          </w:p>
        </w:tc>
      </w:tr>
      <w:tr w:rsidR="0091178C" w:rsidRPr="00C00C9A" w14:paraId="7FFDD9B4" w14:textId="77777777">
        <w:trPr>
          <w:trHeight w:val="365"/>
        </w:trPr>
        <w:tc>
          <w:tcPr>
            <w:tcW w:w="2337" w:type="dxa"/>
            <w:tcBorders>
              <w:top w:val="single" w:sz="4" w:space="0" w:color="000000"/>
              <w:left w:val="single" w:sz="4" w:space="0" w:color="000000"/>
              <w:bottom w:val="single" w:sz="4" w:space="0" w:color="000000"/>
              <w:right w:val="single" w:sz="4" w:space="0" w:color="000000"/>
            </w:tcBorders>
            <w:shd w:val="clear" w:color="auto" w:fill="auto"/>
          </w:tcPr>
          <w:p w14:paraId="0E10154A" w14:textId="77777777" w:rsidR="0091178C" w:rsidRPr="00540039" w:rsidRDefault="0091178C" w:rsidP="0091178C">
            <w:pPr>
              <w:jc w:val="center"/>
              <w:rPr>
                <w:sz w:val="20"/>
                <w:szCs w:val="20"/>
              </w:rPr>
            </w:pPr>
          </w:p>
        </w:tc>
        <w:tc>
          <w:tcPr>
            <w:tcW w:w="2337" w:type="dxa"/>
            <w:tcBorders>
              <w:top w:val="single" w:sz="4" w:space="0" w:color="000000"/>
              <w:left w:val="single" w:sz="4" w:space="0" w:color="000000"/>
              <w:bottom w:val="single" w:sz="4" w:space="0" w:color="000000"/>
              <w:right w:val="single" w:sz="4" w:space="0" w:color="000000"/>
            </w:tcBorders>
            <w:shd w:val="clear" w:color="auto" w:fill="auto"/>
          </w:tcPr>
          <w:p w14:paraId="1A0D7926" w14:textId="77777777" w:rsidR="0091178C" w:rsidRPr="00540039" w:rsidRDefault="0091178C" w:rsidP="0091178C">
            <w:pPr>
              <w:jc w:val="center"/>
              <w:rPr>
                <w:sz w:val="20"/>
                <w:szCs w:val="20"/>
              </w:rPr>
            </w:pPr>
          </w:p>
        </w:tc>
        <w:tc>
          <w:tcPr>
            <w:tcW w:w="2336" w:type="dxa"/>
            <w:tcBorders>
              <w:top w:val="single" w:sz="4" w:space="0" w:color="000000"/>
              <w:left w:val="single" w:sz="4" w:space="0" w:color="000000"/>
              <w:bottom w:val="single" w:sz="4" w:space="0" w:color="000000"/>
              <w:right w:val="single" w:sz="4" w:space="0" w:color="000000"/>
            </w:tcBorders>
            <w:shd w:val="clear" w:color="auto" w:fill="auto"/>
          </w:tcPr>
          <w:p w14:paraId="11ED624D" w14:textId="77777777" w:rsidR="0091178C" w:rsidRPr="00540039" w:rsidRDefault="0091178C" w:rsidP="0091178C">
            <w:pPr>
              <w:jc w:val="center"/>
              <w:rPr>
                <w:sz w:val="20"/>
                <w:szCs w:val="20"/>
              </w:rPr>
            </w:pPr>
          </w:p>
        </w:tc>
        <w:tc>
          <w:tcPr>
            <w:tcW w:w="2340" w:type="dxa"/>
            <w:tcBorders>
              <w:top w:val="single" w:sz="4" w:space="0" w:color="000000"/>
              <w:left w:val="single" w:sz="4" w:space="0" w:color="000000"/>
              <w:bottom w:val="single" w:sz="4" w:space="0" w:color="000000"/>
              <w:right w:val="single" w:sz="4" w:space="0" w:color="000000"/>
            </w:tcBorders>
            <w:shd w:val="clear" w:color="auto" w:fill="auto"/>
          </w:tcPr>
          <w:p w14:paraId="5AE0DFFD" w14:textId="77777777" w:rsidR="0091178C" w:rsidRPr="00540039" w:rsidRDefault="0091178C" w:rsidP="0091178C">
            <w:pPr>
              <w:jc w:val="center"/>
              <w:rPr>
                <w:sz w:val="20"/>
                <w:szCs w:val="20"/>
              </w:rPr>
            </w:pPr>
          </w:p>
        </w:tc>
      </w:tr>
      <w:tr w:rsidR="0091178C" w:rsidRPr="00C00C9A" w14:paraId="201E644A" w14:textId="77777777">
        <w:trPr>
          <w:trHeight w:val="365"/>
        </w:trPr>
        <w:tc>
          <w:tcPr>
            <w:tcW w:w="2337" w:type="dxa"/>
            <w:tcBorders>
              <w:top w:val="single" w:sz="4" w:space="0" w:color="000000"/>
              <w:left w:val="single" w:sz="4" w:space="0" w:color="000000"/>
              <w:bottom w:val="single" w:sz="4" w:space="0" w:color="000000"/>
              <w:right w:val="single" w:sz="4" w:space="0" w:color="000000"/>
            </w:tcBorders>
            <w:shd w:val="clear" w:color="auto" w:fill="auto"/>
          </w:tcPr>
          <w:p w14:paraId="4895C4B4" w14:textId="77777777" w:rsidR="0091178C" w:rsidRPr="00540039" w:rsidRDefault="0091178C" w:rsidP="0091178C">
            <w:pPr>
              <w:jc w:val="center"/>
              <w:rPr>
                <w:sz w:val="20"/>
                <w:szCs w:val="20"/>
              </w:rPr>
            </w:pPr>
          </w:p>
        </w:tc>
        <w:tc>
          <w:tcPr>
            <w:tcW w:w="2337" w:type="dxa"/>
            <w:tcBorders>
              <w:top w:val="single" w:sz="4" w:space="0" w:color="000000"/>
              <w:left w:val="single" w:sz="4" w:space="0" w:color="000000"/>
              <w:bottom w:val="single" w:sz="4" w:space="0" w:color="000000"/>
              <w:right w:val="single" w:sz="4" w:space="0" w:color="000000"/>
            </w:tcBorders>
            <w:shd w:val="clear" w:color="auto" w:fill="auto"/>
          </w:tcPr>
          <w:p w14:paraId="34A8000A" w14:textId="77777777" w:rsidR="0091178C" w:rsidRPr="00540039" w:rsidRDefault="0091178C" w:rsidP="0091178C">
            <w:pPr>
              <w:jc w:val="center"/>
              <w:rPr>
                <w:sz w:val="20"/>
                <w:szCs w:val="20"/>
              </w:rPr>
            </w:pPr>
          </w:p>
        </w:tc>
        <w:tc>
          <w:tcPr>
            <w:tcW w:w="2336" w:type="dxa"/>
            <w:tcBorders>
              <w:top w:val="single" w:sz="4" w:space="0" w:color="000000"/>
              <w:left w:val="single" w:sz="4" w:space="0" w:color="000000"/>
              <w:bottom w:val="single" w:sz="4" w:space="0" w:color="000000"/>
              <w:right w:val="single" w:sz="4" w:space="0" w:color="000000"/>
            </w:tcBorders>
            <w:shd w:val="clear" w:color="auto" w:fill="auto"/>
          </w:tcPr>
          <w:p w14:paraId="2C164086" w14:textId="77777777" w:rsidR="0091178C" w:rsidRPr="00540039" w:rsidRDefault="0091178C" w:rsidP="0091178C">
            <w:pPr>
              <w:jc w:val="center"/>
              <w:rPr>
                <w:sz w:val="20"/>
                <w:szCs w:val="20"/>
              </w:rPr>
            </w:pPr>
          </w:p>
        </w:tc>
        <w:tc>
          <w:tcPr>
            <w:tcW w:w="2340" w:type="dxa"/>
            <w:tcBorders>
              <w:top w:val="single" w:sz="4" w:space="0" w:color="000000"/>
              <w:left w:val="single" w:sz="4" w:space="0" w:color="000000"/>
              <w:bottom w:val="single" w:sz="4" w:space="0" w:color="000000"/>
              <w:right w:val="single" w:sz="4" w:space="0" w:color="000000"/>
            </w:tcBorders>
            <w:shd w:val="clear" w:color="auto" w:fill="auto"/>
          </w:tcPr>
          <w:p w14:paraId="6CB613B1" w14:textId="77777777" w:rsidR="0091178C" w:rsidRPr="00540039" w:rsidRDefault="0091178C" w:rsidP="0091178C">
            <w:pPr>
              <w:jc w:val="center"/>
              <w:rPr>
                <w:sz w:val="20"/>
                <w:szCs w:val="20"/>
              </w:rPr>
            </w:pPr>
          </w:p>
        </w:tc>
      </w:tr>
      <w:tr w:rsidR="0091178C" w:rsidRPr="00C00C9A" w14:paraId="577DEBF0" w14:textId="77777777">
        <w:trPr>
          <w:trHeight w:val="365"/>
        </w:trPr>
        <w:tc>
          <w:tcPr>
            <w:tcW w:w="2337" w:type="dxa"/>
            <w:tcBorders>
              <w:top w:val="single" w:sz="4" w:space="0" w:color="000000"/>
              <w:left w:val="single" w:sz="4" w:space="0" w:color="000000"/>
              <w:bottom w:val="single" w:sz="4" w:space="0" w:color="000000"/>
              <w:right w:val="single" w:sz="4" w:space="0" w:color="000000"/>
            </w:tcBorders>
            <w:shd w:val="clear" w:color="auto" w:fill="auto"/>
          </w:tcPr>
          <w:p w14:paraId="48FA2F71" w14:textId="77777777" w:rsidR="0091178C" w:rsidRPr="00540039" w:rsidRDefault="0091178C" w:rsidP="0091178C">
            <w:pPr>
              <w:jc w:val="center"/>
              <w:rPr>
                <w:sz w:val="20"/>
                <w:szCs w:val="20"/>
              </w:rPr>
            </w:pPr>
          </w:p>
        </w:tc>
        <w:tc>
          <w:tcPr>
            <w:tcW w:w="2337" w:type="dxa"/>
            <w:tcBorders>
              <w:top w:val="single" w:sz="4" w:space="0" w:color="000000"/>
              <w:left w:val="single" w:sz="4" w:space="0" w:color="000000"/>
              <w:bottom w:val="single" w:sz="4" w:space="0" w:color="000000"/>
              <w:right w:val="single" w:sz="4" w:space="0" w:color="000000"/>
            </w:tcBorders>
            <w:shd w:val="clear" w:color="auto" w:fill="auto"/>
          </w:tcPr>
          <w:p w14:paraId="40FAE39C" w14:textId="77777777" w:rsidR="0091178C" w:rsidRPr="00540039" w:rsidRDefault="0091178C" w:rsidP="0091178C">
            <w:pPr>
              <w:jc w:val="center"/>
              <w:rPr>
                <w:sz w:val="20"/>
                <w:szCs w:val="20"/>
              </w:rPr>
            </w:pPr>
          </w:p>
        </w:tc>
        <w:tc>
          <w:tcPr>
            <w:tcW w:w="2336" w:type="dxa"/>
            <w:tcBorders>
              <w:top w:val="single" w:sz="4" w:space="0" w:color="000000"/>
              <w:left w:val="single" w:sz="4" w:space="0" w:color="000000"/>
              <w:bottom w:val="single" w:sz="4" w:space="0" w:color="000000"/>
              <w:right w:val="single" w:sz="4" w:space="0" w:color="000000"/>
            </w:tcBorders>
            <w:shd w:val="clear" w:color="auto" w:fill="auto"/>
          </w:tcPr>
          <w:p w14:paraId="73FA9E2D" w14:textId="77777777" w:rsidR="0091178C" w:rsidRPr="00540039" w:rsidRDefault="0091178C" w:rsidP="0091178C">
            <w:pPr>
              <w:jc w:val="center"/>
              <w:rPr>
                <w:sz w:val="20"/>
                <w:szCs w:val="20"/>
              </w:rPr>
            </w:pPr>
          </w:p>
        </w:tc>
        <w:tc>
          <w:tcPr>
            <w:tcW w:w="2340" w:type="dxa"/>
            <w:tcBorders>
              <w:top w:val="single" w:sz="4" w:space="0" w:color="000000"/>
              <w:left w:val="single" w:sz="4" w:space="0" w:color="000000"/>
              <w:bottom w:val="single" w:sz="4" w:space="0" w:color="000000"/>
              <w:right w:val="single" w:sz="4" w:space="0" w:color="000000"/>
            </w:tcBorders>
            <w:shd w:val="clear" w:color="auto" w:fill="auto"/>
          </w:tcPr>
          <w:p w14:paraId="709321A0" w14:textId="77777777" w:rsidR="0091178C" w:rsidRPr="00540039" w:rsidRDefault="0091178C" w:rsidP="0091178C">
            <w:pPr>
              <w:jc w:val="center"/>
              <w:rPr>
                <w:sz w:val="20"/>
                <w:szCs w:val="20"/>
              </w:rPr>
            </w:pPr>
          </w:p>
        </w:tc>
      </w:tr>
      <w:tr w:rsidR="0091178C" w:rsidRPr="00C00C9A" w14:paraId="579CBB5C" w14:textId="77777777">
        <w:trPr>
          <w:trHeight w:val="365"/>
        </w:trPr>
        <w:tc>
          <w:tcPr>
            <w:tcW w:w="2337" w:type="dxa"/>
            <w:tcBorders>
              <w:top w:val="single" w:sz="4" w:space="0" w:color="000000"/>
              <w:left w:val="single" w:sz="4" w:space="0" w:color="000000"/>
              <w:bottom w:val="single" w:sz="4" w:space="0" w:color="000000"/>
              <w:right w:val="single" w:sz="4" w:space="0" w:color="000000"/>
            </w:tcBorders>
            <w:shd w:val="clear" w:color="auto" w:fill="auto"/>
          </w:tcPr>
          <w:p w14:paraId="14D136EC" w14:textId="77777777" w:rsidR="0091178C" w:rsidRPr="00540039" w:rsidRDefault="0091178C" w:rsidP="0091178C">
            <w:pPr>
              <w:jc w:val="center"/>
              <w:rPr>
                <w:sz w:val="20"/>
                <w:szCs w:val="20"/>
              </w:rPr>
            </w:pPr>
          </w:p>
        </w:tc>
        <w:tc>
          <w:tcPr>
            <w:tcW w:w="2337" w:type="dxa"/>
            <w:tcBorders>
              <w:top w:val="single" w:sz="4" w:space="0" w:color="000000"/>
              <w:left w:val="single" w:sz="4" w:space="0" w:color="000000"/>
              <w:bottom w:val="single" w:sz="4" w:space="0" w:color="000000"/>
              <w:right w:val="single" w:sz="4" w:space="0" w:color="000000"/>
            </w:tcBorders>
            <w:shd w:val="clear" w:color="auto" w:fill="auto"/>
          </w:tcPr>
          <w:p w14:paraId="3934C251" w14:textId="77777777" w:rsidR="0091178C" w:rsidRPr="00540039" w:rsidRDefault="0091178C" w:rsidP="0091178C">
            <w:pPr>
              <w:jc w:val="center"/>
              <w:rPr>
                <w:sz w:val="20"/>
                <w:szCs w:val="20"/>
              </w:rPr>
            </w:pPr>
          </w:p>
        </w:tc>
        <w:tc>
          <w:tcPr>
            <w:tcW w:w="2336" w:type="dxa"/>
            <w:tcBorders>
              <w:top w:val="single" w:sz="4" w:space="0" w:color="000000"/>
              <w:left w:val="single" w:sz="4" w:space="0" w:color="000000"/>
              <w:bottom w:val="single" w:sz="4" w:space="0" w:color="000000"/>
              <w:right w:val="single" w:sz="4" w:space="0" w:color="000000"/>
            </w:tcBorders>
            <w:shd w:val="clear" w:color="auto" w:fill="auto"/>
          </w:tcPr>
          <w:p w14:paraId="380F7B50" w14:textId="77777777" w:rsidR="0091178C" w:rsidRPr="00540039" w:rsidRDefault="0091178C" w:rsidP="0091178C">
            <w:pPr>
              <w:jc w:val="center"/>
              <w:rPr>
                <w:sz w:val="20"/>
                <w:szCs w:val="20"/>
              </w:rPr>
            </w:pPr>
          </w:p>
        </w:tc>
        <w:tc>
          <w:tcPr>
            <w:tcW w:w="2340" w:type="dxa"/>
            <w:tcBorders>
              <w:top w:val="single" w:sz="4" w:space="0" w:color="000000"/>
              <w:left w:val="single" w:sz="4" w:space="0" w:color="000000"/>
              <w:bottom w:val="single" w:sz="4" w:space="0" w:color="000000"/>
              <w:right w:val="single" w:sz="4" w:space="0" w:color="000000"/>
            </w:tcBorders>
            <w:shd w:val="clear" w:color="auto" w:fill="auto"/>
          </w:tcPr>
          <w:p w14:paraId="44FA7664" w14:textId="77777777" w:rsidR="0091178C" w:rsidRPr="00540039" w:rsidRDefault="0091178C" w:rsidP="0091178C">
            <w:pPr>
              <w:jc w:val="center"/>
              <w:rPr>
                <w:sz w:val="20"/>
                <w:szCs w:val="20"/>
              </w:rPr>
            </w:pPr>
          </w:p>
        </w:tc>
      </w:tr>
      <w:tr w:rsidR="0091178C" w:rsidRPr="00C00C9A" w14:paraId="14516BD6" w14:textId="77777777">
        <w:trPr>
          <w:trHeight w:val="365"/>
        </w:trPr>
        <w:tc>
          <w:tcPr>
            <w:tcW w:w="2337" w:type="dxa"/>
            <w:tcBorders>
              <w:top w:val="single" w:sz="4" w:space="0" w:color="000000"/>
              <w:left w:val="single" w:sz="4" w:space="0" w:color="000000"/>
              <w:bottom w:val="single" w:sz="4" w:space="0" w:color="000000"/>
              <w:right w:val="single" w:sz="4" w:space="0" w:color="000000"/>
            </w:tcBorders>
            <w:shd w:val="clear" w:color="auto" w:fill="auto"/>
          </w:tcPr>
          <w:p w14:paraId="32CC9AE1" w14:textId="77777777" w:rsidR="0091178C" w:rsidRPr="00540039" w:rsidRDefault="0091178C" w:rsidP="0091178C">
            <w:pPr>
              <w:jc w:val="center"/>
              <w:rPr>
                <w:sz w:val="20"/>
                <w:szCs w:val="20"/>
              </w:rPr>
            </w:pPr>
          </w:p>
        </w:tc>
        <w:tc>
          <w:tcPr>
            <w:tcW w:w="2337" w:type="dxa"/>
            <w:tcBorders>
              <w:top w:val="single" w:sz="4" w:space="0" w:color="000000"/>
              <w:left w:val="single" w:sz="4" w:space="0" w:color="000000"/>
              <w:bottom w:val="single" w:sz="4" w:space="0" w:color="000000"/>
              <w:right w:val="single" w:sz="4" w:space="0" w:color="000000"/>
            </w:tcBorders>
            <w:shd w:val="clear" w:color="auto" w:fill="auto"/>
          </w:tcPr>
          <w:p w14:paraId="6E5E7723" w14:textId="77777777" w:rsidR="0091178C" w:rsidRPr="00540039" w:rsidRDefault="0091178C" w:rsidP="0091178C">
            <w:pPr>
              <w:jc w:val="center"/>
              <w:rPr>
                <w:sz w:val="20"/>
                <w:szCs w:val="20"/>
              </w:rPr>
            </w:pPr>
          </w:p>
        </w:tc>
        <w:tc>
          <w:tcPr>
            <w:tcW w:w="2336" w:type="dxa"/>
            <w:tcBorders>
              <w:top w:val="single" w:sz="4" w:space="0" w:color="000000"/>
              <w:left w:val="single" w:sz="4" w:space="0" w:color="000000"/>
              <w:bottom w:val="single" w:sz="4" w:space="0" w:color="000000"/>
              <w:right w:val="single" w:sz="4" w:space="0" w:color="000000"/>
            </w:tcBorders>
            <w:shd w:val="clear" w:color="auto" w:fill="auto"/>
          </w:tcPr>
          <w:p w14:paraId="390D6BE8" w14:textId="77777777" w:rsidR="0091178C" w:rsidRPr="00540039" w:rsidRDefault="0091178C" w:rsidP="0091178C">
            <w:pPr>
              <w:jc w:val="center"/>
              <w:rPr>
                <w:sz w:val="20"/>
                <w:szCs w:val="20"/>
              </w:rPr>
            </w:pPr>
          </w:p>
        </w:tc>
        <w:tc>
          <w:tcPr>
            <w:tcW w:w="2340" w:type="dxa"/>
            <w:tcBorders>
              <w:top w:val="single" w:sz="4" w:space="0" w:color="000000"/>
              <w:left w:val="single" w:sz="4" w:space="0" w:color="000000"/>
              <w:bottom w:val="single" w:sz="4" w:space="0" w:color="000000"/>
              <w:right w:val="single" w:sz="4" w:space="0" w:color="000000"/>
            </w:tcBorders>
            <w:shd w:val="clear" w:color="auto" w:fill="auto"/>
          </w:tcPr>
          <w:p w14:paraId="52F1763A" w14:textId="77777777" w:rsidR="0091178C" w:rsidRPr="00540039" w:rsidRDefault="0091178C" w:rsidP="0091178C">
            <w:pPr>
              <w:jc w:val="center"/>
              <w:rPr>
                <w:sz w:val="20"/>
                <w:szCs w:val="20"/>
              </w:rPr>
            </w:pPr>
          </w:p>
        </w:tc>
      </w:tr>
      <w:tr w:rsidR="0091178C" w:rsidRPr="00C00C9A" w14:paraId="74B7620F" w14:textId="77777777">
        <w:trPr>
          <w:trHeight w:val="365"/>
        </w:trPr>
        <w:tc>
          <w:tcPr>
            <w:tcW w:w="2337" w:type="dxa"/>
            <w:tcBorders>
              <w:top w:val="single" w:sz="4" w:space="0" w:color="000000"/>
              <w:left w:val="single" w:sz="4" w:space="0" w:color="000000"/>
              <w:bottom w:val="single" w:sz="4" w:space="0" w:color="000000"/>
              <w:right w:val="single" w:sz="4" w:space="0" w:color="000000"/>
            </w:tcBorders>
            <w:shd w:val="clear" w:color="auto" w:fill="auto"/>
          </w:tcPr>
          <w:p w14:paraId="12A29F47" w14:textId="77777777" w:rsidR="0091178C" w:rsidRPr="00540039" w:rsidRDefault="0091178C" w:rsidP="0091178C">
            <w:pPr>
              <w:jc w:val="center"/>
              <w:rPr>
                <w:sz w:val="20"/>
                <w:szCs w:val="20"/>
              </w:rPr>
            </w:pPr>
          </w:p>
        </w:tc>
        <w:tc>
          <w:tcPr>
            <w:tcW w:w="2337" w:type="dxa"/>
            <w:tcBorders>
              <w:top w:val="single" w:sz="4" w:space="0" w:color="000000"/>
              <w:left w:val="single" w:sz="4" w:space="0" w:color="000000"/>
              <w:bottom w:val="single" w:sz="4" w:space="0" w:color="000000"/>
              <w:right w:val="single" w:sz="4" w:space="0" w:color="000000"/>
            </w:tcBorders>
            <w:shd w:val="clear" w:color="auto" w:fill="auto"/>
          </w:tcPr>
          <w:p w14:paraId="03C5128E" w14:textId="77777777" w:rsidR="0091178C" w:rsidRPr="00540039" w:rsidRDefault="0091178C" w:rsidP="0091178C">
            <w:pPr>
              <w:jc w:val="center"/>
              <w:rPr>
                <w:sz w:val="20"/>
                <w:szCs w:val="20"/>
              </w:rPr>
            </w:pPr>
          </w:p>
        </w:tc>
        <w:tc>
          <w:tcPr>
            <w:tcW w:w="2336" w:type="dxa"/>
            <w:tcBorders>
              <w:top w:val="single" w:sz="4" w:space="0" w:color="000000"/>
              <w:left w:val="single" w:sz="4" w:space="0" w:color="000000"/>
              <w:bottom w:val="single" w:sz="4" w:space="0" w:color="000000"/>
              <w:right w:val="single" w:sz="4" w:space="0" w:color="000000"/>
            </w:tcBorders>
            <w:shd w:val="clear" w:color="auto" w:fill="auto"/>
          </w:tcPr>
          <w:p w14:paraId="3A65880F" w14:textId="77777777" w:rsidR="0091178C" w:rsidRPr="00540039" w:rsidRDefault="0091178C" w:rsidP="0091178C">
            <w:pPr>
              <w:jc w:val="center"/>
              <w:rPr>
                <w:sz w:val="20"/>
                <w:szCs w:val="20"/>
              </w:rPr>
            </w:pPr>
          </w:p>
        </w:tc>
        <w:tc>
          <w:tcPr>
            <w:tcW w:w="2340" w:type="dxa"/>
            <w:tcBorders>
              <w:top w:val="single" w:sz="4" w:space="0" w:color="000000"/>
              <w:left w:val="single" w:sz="4" w:space="0" w:color="000000"/>
              <w:bottom w:val="single" w:sz="4" w:space="0" w:color="000000"/>
              <w:right w:val="single" w:sz="4" w:space="0" w:color="000000"/>
            </w:tcBorders>
            <w:shd w:val="clear" w:color="auto" w:fill="auto"/>
          </w:tcPr>
          <w:p w14:paraId="6421834F" w14:textId="77777777" w:rsidR="0091178C" w:rsidRPr="00540039" w:rsidRDefault="0091178C" w:rsidP="0091178C">
            <w:pPr>
              <w:jc w:val="center"/>
              <w:rPr>
                <w:sz w:val="20"/>
                <w:szCs w:val="20"/>
              </w:rPr>
            </w:pPr>
          </w:p>
        </w:tc>
      </w:tr>
      <w:tr w:rsidR="0091178C" w:rsidRPr="00C00C9A" w14:paraId="4AC70CA4" w14:textId="77777777">
        <w:trPr>
          <w:trHeight w:val="365"/>
        </w:trPr>
        <w:tc>
          <w:tcPr>
            <w:tcW w:w="2337" w:type="dxa"/>
            <w:tcBorders>
              <w:top w:val="single" w:sz="4" w:space="0" w:color="000000"/>
              <w:left w:val="single" w:sz="4" w:space="0" w:color="000000"/>
              <w:bottom w:val="single" w:sz="4" w:space="0" w:color="000000"/>
              <w:right w:val="single" w:sz="4" w:space="0" w:color="000000"/>
            </w:tcBorders>
            <w:shd w:val="clear" w:color="auto" w:fill="auto"/>
          </w:tcPr>
          <w:p w14:paraId="3A39DD06" w14:textId="77777777" w:rsidR="0091178C" w:rsidRPr="00540039" w:rsidRDefault="0091178C" w:rsidP="0091178C">
            <w:pPr>
              <w:jc w:val="center"/>
              <w:rPr>
                <w:sz w:val="20"/>
                <w:szCs w:val="20"/>
              </w:rPr>
            </w:pPr>
          </w:p>
        </w:tc>
        <w:tc>
          <w:tcPr>
            <w:tcW w:w="2337" w:type="dxa"/>
            <w:tcBorders>
              <w:top w:val="single" w:sz="4" w:space="0" w:color="000000"/>
              <w:left w:val="single" w:sz="4" w:space="0" w:color="000000"/>
              <w:bottom w:val="single" w:sz="4" w:space="0" w:color="000000"/>
              <w:right w:val="single" w:sz="4" w:space="0" w:color="000000"/>
            </w:tcBorders>
            <w:shd w:val="clear" w:color="auto" w:fill="auto"/>
          </w:tcPr>
          <w:p w14:paraId="58E10785" w14:textId="77777777" w:rsidR="0091178C" w:rsidRPr="00540039" w:rsidRDefault="0091178C" w:rsidP="0091178C">
            <w:pPr>
              <w:jc w:val="center"/>
              <w:rPr>
                <w:sz w:val="20"/>
                <w:szCs w:val="20"/>
              </w:rPr>
            </w:pPr>
          </w:p>
        </w:tc>
        <w:tc>
          <w:tcPr>
            <w:tcW w:w="2336" w:type="dxa"/>
            <w:tcBorders>
              <w:top w:val="single" w:sz="4" w:space="0" w:color="000000"/>
              <w:left w:val="single" w:sz="4" w:space="0" w:color="000000"/>
              <w:bottom w:val="single" w:sz="4" w:space="0" w:color="000000"/>
              <w:right w:val="single" w:sz="4" w:space="0" w:color="000000"/>
            </w:tcBorders>
            <w:shd w:val="clear" w:color="auto" w:fill="auto"/>
          </w:tcPr>
          <w:p w14:paraId="4BEA5913" w14:textId="77777777" w:rsidR="0091178C" w:rsidRPr="00540039" w:rsidRDefault="0091178C" w:rsidP="0091178C">
            <w:pPr>
              <w:jc w:val="center"/>
              <w:rPr>
                <w:sz w:val="20"/>
                <w:szCs w:val="20"/>
              </w:rPr>
            </w:pPr>
          </w:p>
        </w:tc>
        <w:tc>
          <w:tcPr>
            <w:tcW w:w="2340" w:type="dxa"/>
            <w:tcBorders>
              <w:top w:val="single" w:sz="4" w:space="0" w:color="000000"/>
              <w:left w:val="single" w:sz="4" w:space="0" w:color="000000"/>
              <w:bottom w:val="single" w:sz="4" w:space="0" w:color="000000"/>
              <w:right w:val="single" w:sz="4" w:space="0" w:color="000000"/>
            </w:tcBorders>
            <w:shd w:val="clear" w:color="auto" w:fill="auto"/>
          </w:tcPr>
          <w:p w14:paraId="78680CFC" w14:textId="77777777" w:rsidR="0091178C" w:rsidRPr="00540039" w:rsidRDefault="0091178C" w:rsidP="0091178C">
            <w:pPr>
              <w:jc w:val="center"/>
              <w:rPr>
                <w:sz w:val="20"/>
                <w:szCs w:val="20"/>
              </w:rPr>
            </w:pPr>
          </w:p>
        </w:tc>
      </w:tr>
      <w:tr w:rsidR="0091178C" w:rsidRPr="00C00C9A" w14:paraId="09A8B49E" w14:textId="77777777">
        <w:trPr>
          <w:trHeight w:val="365"/>
        </w:trPr>
        <w:tc>
          <w:tcPr>
            <w:tcW w:w="2337" w:type="dxa"/>
            <w:tcBorders>
              <w:top w:val="single" w:sz="4" w:space="0" w:color="000000"/>
              <w:left w:val="single" w:sz="4" w:space="0" w:color="000000"/>
              <w:bottom w:val="single" w:sz="4" w:space="0" w:color="000000"/>
              <w:right w:val="single" w:sz="4" w:space="0" w:color="000000"/>
            </w:tcBorders>
            <w:shd w:val="clear" w:color="auto" w:fill="auto"/>
          </w:tcPr>
          <w:p w14:paraId="513CDB66" w14:textId="77777777" w:rsidR="0091178C" w:rsidRPr="00540039" w:rsidRDefault="0091178C" w:rsidP="0091178C">
            <w:pPr>
              <w:jc w:val="center"/>
              <w:rPr>
                <w:sz w:val="20"/>
                <w:szCs w:val="20"/>
              </w:rPr>
            </w:pPr>
          </w:p>
        </w:tc>
        <w:tc>
          <w:tcPr>
            <w:tcW w:w="2337" w:type="dxa"/>
            <w:tcBorders>
              <w:top w:val="single" w:sz="4" w:space="0" w:color="000000"/>
              <w:left w:val="single" w:sz="4" w:space="0" w:color="000000"/>
              <w:bottom w:val="single" w:sz="4" w:space="0" w:color="000000"/>
              <w:right w:val="single" w:sz="4" w:space="0" w:color="000000"/>
            </w:tcBorders>
            <w:shd w:val="clear" w:color="auto" w:fill="auto"/>
          </w:tcPr>
          <w:p w14:paraId="26B9C082" w14:textId="77777777" w:rsidR="0091178C" w:rsidRPr="00540039" w:rsidRDefault="0091178C" w:rsidP="0091178C">
            <w:pPr>
              <w:jc w:val="center"/>
              <w:rPr>
                <w:sz w:val="20"/>
                <w:szCs w:val="20"/>
              </w:rPr>
            </w:pPr>
          </w:p>
        </w:tc>
        <w:tc>
          <w:tcPr>
            <w:tcW w:w="2336" w:type="dxa"/>
            <w:tcBorders>
              <w:top w:val="single" w:sz="4" w:space="0" w:color="000000"/>
              <w:left w:val="single" w:sz="4" w:space="0" w:color="000000"/>
              <w:bottom w:val="single" w:sz="4" w:space="0" w:color="000000"/>
              <w:right w:val="single" w:sz="4" w:space="0" w:color="000000"/>
            </w:tcBorders>
            <w:shd w:val="clear" w:color="auto" w:fill="auto"/>
          </w:tcPr>
          <w:p w14:paraId="3F1AF6A5" w14:textId="77777777" w:rsidR="0091178C" w:rsidRPr="00540039" w:rsidRDefault="0091178C" w:rsidP="0091178C">
            <w:pPr>
              <w:jc w:val="center"/>
              <w:rPr>
                <w:sz w:val="20"/>
                <w:szCs w:val="20"/>
              </w:rPr>
            </w:pPr>
          </w:p>
        </w:tc>
        <w:tc>
          <w:tcPr>
            <w:tcW w:w="2340" w:type="dxa"/>
            <w:tcBorders>
              <w:top w:val="single" w:sz="4" w:space="0" w:color="000000"/>
              <w:left w:val="single" w:sz="4" w:space="0" w:color="000000"/>
              <w:bottom w:val="single" w:sz="4" w:space="0" w:color="000000"/>
              <w:right w:val="single" w:sz="4" w:space="0" w:color="000000"/>
            </w:tcBorders>
            <w:shd w:val="clear" w:color="auto" w:fill="auto"/>
          </w:tcPr>
          <w:p w14:paraId="0874F35C" w14:textId="77777777" w:rsidR="0091178C" w:rsidRPr="00540039" w:rsidRDefault="0091178C" w:rsidP="0091178C">
            <w:pPr>
              <w:jc w:val="center"/>
              <w:rPr>
                <w:sz w:val="20"/>
                <w:szCs w:val="20"/>
              </w:rPr>
            </w:pPr>
          </w:p>
        </w:tc>
      </w:tr>
    </w:tbl>
    <w:p w14:paraId="2825BA9C" w14:textId="77777777" w:rsidR="00E366B1" w:rsidRDefault="00E366B1">
      <w:pPr>
        <w:sectPr w:rsidR="00E366B1">
          <w:footerReference w:type="default" r:id="rId10"/>
          <w:pgSz w:w="12240" w:h="15840"/>
          <w:pgMar w:top="1440" w:right="1440" w:bottom="1440" w:left="1440" w:header="720" w:footer="720" w:gutter="0"/>
          <w:cols w:space="720"/>
          <w:docGrid w:linePitch="360" w:charSpace="-6145"/>
        </w:sectPr>
      </w:pPr>
    </w:p>
    <w:p w14:paraId="4A74C8C4" w14:textId="77777777" w:rsidR="00E366B1" w:rsidRDefault="00E366B1">
      <w:pPr>
        <w:spacing w:after="160"/>
        <w:rPr>
          <w:b/>
        </w:rPr>
      </w:pPr>
    </w:p>
    <w:p w14:paraId="7D46D5B9" w14:textId="77777777" w:rsidR="00E366B1" w:rsidRDefault="00E366B1">
      <w:pPr>
        <w:spacing w:after="160"/>
        <w:rPr>
          <w:b/>
        </w:rPr>
      </w:pPr>
    </w:p>
    <w:p w14:paraId="21822833" w14:textId="77777777" w:rsidR="00E366B1" w:rsidRDefault="00E366B1">
      <w:pPr>
        <w:spacing w:after="160"/>
        <w:rPr>
          <w:b/>
        </w:rPr>
      </w:pPr>
    </w:p>
    <w:p w14:paraId="194CE819" w14:textId="77777777" w:rsidR="00E366B1" w:rsidRDefault="00E366B1">
      <w:pPr>
        <w:pageBreakBefore/>
        <w:spacing w:after="160"/>
        <w:rPr>
          <w:b/>
        </w:rPr>
      </w:pPr>
    </w:p>
    <w:p w14:paraId="3670CA12" w14:textId="77777777" w:rsidR="00E366B1" w:rsidRDefault="0025005B">
      <w:pPr>
        <w:spacing w:after="160"/>
        <w:jc w:val="center"/>
      </w:pPr>
      <w:r>
        <w:rPr>
          <w:b/>
        </w:rPr>
        <w:t xml:space="preserve">TABLE OF CONTENTS </w:t>
      </w:r>
    </w:p>
    <w:p w14:paraId="4E1C3B16" w14:textId="4BCDA314" w:rsidR="00DD0002" w:rsidRDefault="0025005B">
      <w:pPr>
        <w:pStyle w:val="10"/>
        <w:tabs>
          <w:tab w:val="left" w:pos="400"/>
        </w:tabs>
        <w:rPr>
          <w:rFonts w:asciiTheme="minorHAnsi" w:eastAsiaTheme="minorEastAsia" w:hAnsiTheme="minorHAnsi" w:cstheme="minorBidi"/>
          <w:b w:val="0"/>
          <w:noProof/>
          <w:color w:val="auto"/>
          <w:kern w:val="2"/>
          <w:szCs w:val="22"/>
          <w:lang w:val="en-US" w:eastAsia="ko-KR"/>
        </w:rPr>
      </w:pPr>
      <w:r>
        <w:fldChar w:fldCharType="begin"/>
      </w:r>
      <w:r>
        <w:instrText xml:space="preserve"> TOC </w:instrText>
      </w:r>
      <w:r>
        <w:fldChar w:fldCharType="separate"/>
      </w:r>
      <w:r w:rsidR="00DD0002" w:rsidRPr="00687BC2">
        <w:rPr>
          <w:noProof/>
          <w:kern w:val="1"/>
        </w:rPr>
        <w:t>1</w:t>
      </w:r>
      <w:r w:rsidR="00DD0002">
        <w:rPr>
          <w:rFonts w:asciiTheme="minorHAnsi" w:eastAsiaTheme="minorEastAsia" w:hAnsiTheme="minorHAnsi" w:cstheme="minorBidi"/>
          <w:b w:val="0"/>
          <w:noProof/>
          <w:color w:val="auto"/>
          <w:kern w:val="2"/>
          <w:szCs w:val="22"/>
          <w:lang w:val="en-US" w:eastAsia="ko-KR"/>
        </w:rPr>
        <w:tab/>
      </w:r>
      <w:r w:rsidR="00DD0002">
        <w:rPr>
          <w:noProof/>
        </w:rPr>
        <w:t>Overview</w:t>
      </w:r>
      <w:r w:rsidR="00DD0002">
        <w:rPr>
          <w:noProof/>
        </w:rPr>
        <w:tab/>
      </w:r>
      <w:r w:rsidR="00DD0002">
        <w:rPr>
          <w:noProof/>
        </w:rPr>
        <w:fldChar w:fldCharType="begin"/>
      </w:r>
      <w:r w:rsidR="00DD0002">
        <w:rPr>
          <w:noProof/>
        </w:rPr>
        <w:instrText xml:space="preserve"> PAGEREF _Toc66516229 \h </w:instrText>
      </w:r>
      <w:r w:rsidR="00DD0002">
        <w:rPr>
          <w:noProof/>
        </w:rPr>
      </w:r>
      <w:r w:rsidR="00DD0002">
        <w:rPr>
          <w:noProof/>
        </w:rPr>
        <w:fldChar w:fldCharType="separate"/>
      </w:r>
      <w:r w:rsidR="00DD0002">
        <w:rPr>
          <w:noProof/>
        </w:rPr>
        <w:t>7</w:t>
      </w:r>
      <w:r w:rsidR="00DD0002">
        <w:rPr>
          <w:noProof/>
        </w:rPr>
        <w:fldChar w:fldCharType="end"/>
      </w:r>
    </w:p>
    <w:p w14:paraId="2C139312" w14:textId="43EB02CC"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1.1</w:t>
      </w:r>
      <w:r>
        <w:rPr>
          <w:rFonts w:asciiTheme="minorHAnsi" w:eastAsiaTheme="minorEastAsia" w:hAnsiTheme="minorHAnsi" w:cstheme="minorBidi"/>
          <w:smallCaps w:val="0"/>
          <w:noProof/>
          <w:color w:val="auto"/>
          <w:kern w:val="2"/>
          <w:szCs w:val="22"/>
          <w:lang w:eastAsia="ko-KR"/>
        </w:rPr>
        <w:tab/>
      </w:r>
      <w:r>
        <w:rPr>
          <w:noProof/>
        </w:rPr>
        <w:t>Introduction</w:t>
      </w:r>
      <w:r>
        <w:rPr>
          <w:noProof/>
        </w:rPr>
        <w:tab/>
      </w:r>
      <w:r>
        <w:rPr>
          <w:noProof/>
        </w:rPr>
        <w:fldChar w:fldCharType="begin"/>
      </w:r>
      <w:r>
        <w:rPr>
          <w:noProof/>
        </w:rPr>
        <w:instrText xml:space="preserve"> PAGEREF _Toc66516230 \h </w:instrText>
      </w:r>
      <w:r>
        <w:rPr>
          <w:noProof/>
        </w:rPr>
      </w:r>
      <w:r>
        <w:rPr>
          <w:noProof/>
        </w:rPr>
        <w:fldChar w:fldCharType="separate"/>
      </w:r>
      <w:r>
        <w:rPr>
          <w:noProof/>
        </w:rPr>
        <w:t>7</w:t>
      </w:r>
      <w:r>
        <w:rPr>
          <w:noProof/>
        </w:rPr>
        <w:fldChar w:fldCharType="end"/>
      </w:r>
    </w:p>
    <w:p w14:paraId="05FDF40E" w14:textId="39E34335" w:rsidR="00DD0002" w:rsidRDefault="00DD0002">
      <w:pPr>
        <w:pStyle w:val="10"/>
        <w:tabs>
          <w:tab w:val="left" w:pos="400"/>
        </w:tabs>
        <w:rPr>
          <w:rFonts w:asciiTheme="minorHAnsi" w:eastAsiaTheme="minorEastAsia" w:hAnsiTheme="minorHAnsi" w:cstheme="minorBidi"/>
          <w:b w:val="0"/>
          <w:noProof/>
          <w:color w:val="auto"/>
          <w:kern w:val="2"/>
          <w:szCs w:val="22"/>
          <w:lang w:val="en-US" w:eastAsia="ko-KR"/>
        </w:rPr>
      </w:pPr>
      <w:r w:rsidRPr="00687BC2">
        <w:rPr>
          <w:noProof/>
          <w:kern w:val="1"/>
        </w:rPr>
        <w:t>2</w:t>
      </w:r>
      <w:r>
        <w:rPr>
          <w:rFonts w:asciiTheme="minorHAnsi" w:eastAsiaTheme="minorEastAsia" w:hAnsiTheme="minorHAnsi" w:cstheme="minorBidi"/>
          <w:b w:val="0"/>
          <w:noProof/>
          <w:color w:val="auto"/>
          <w:kern w:val="2"/>
          <w:szCs w:val="22"/>
          <w:lang w:val="en-US" w:eastAsia="ko-KR"/>
        </w:rPr>
        <w:tab/>
      </w:r>
      <w:r>
        <w:rPr>
          <w:noProof/>
        </w:rPr>
        <w:t>Reference</w:t>
      </w:r>
      <w:r>
        <w:rPr>
          <w:noProof/>
        </w:rPr>
        <w:tab/>
      </w:r>
      <w:r>
        <w:rPr>
          <w:noProof/>
        </w:rPr>
        <w:fldChar w:fldCharType="begin"/>
      </w:r>
      <w:r>
        <w:rPr>
          <w:noProof/>
        </w:rPr>
        <w:instrText xml:space="preserve"> PAGEREF _Toc66516231 \h </w:instrText>
      </w:r>
      <w:r>
        <w:rPr>
          <w:noProof/>
        </w:rPr>
      </w:r>
      <w:r>
        <w:rPr>
          <w:noProof/>
        </w:rPr>
        <w:fldChar w:fldCharType="separate"/>
      </w:r>
      <w:r>
        <w:rPr>
          <w:noProof/>
        </w:rPr>
        <w:t>7</w:t>
      </w:r>
      <w:r>
        <w:rPr>
          <w:noProof/>
        </w:rPr>
        <w:fldChar w:fldCharType="end"/>
      </w:r>
    </w:p>
    <w:p w14:paraId="7A8880BE" w14:textId="60E10E66"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2.1</w:t>
      </w:r>
      <w:r>
        <w:rPr>
          <w:rFonts w:asciiTheme="minorHAnsi" w:eastAsiaTheme="minorEastAsia" w:hAnsiTheme="minorHAnsi" w:cstheme="minorBidi"/>
          <w:smallCaps w:val="0"/>
          <w:noProof/>
          <w:color w:val="auto"/>
          <w:kern w:val="2"/>
          <w:szCs w:val="22"/>
          <w:lang w:eastAsia="ko-KR"/>
        </w:rPr>
        <w:tab/>
      </w:r>
      <w:r>
        <w:rPr>
          <w:noProof/>
        </w:rPr>
        <w:t>Informative</w:t>
      </w:r>
      <w:r>
        <w:rPr>
          <w:noProof/>
        </w:rPr>
        <w:tab/>
      </w:r>
      <w:r>
        <w:rPr>
          <w:noProof/>
        </w:rPr>
        <w:fldChar w:fldCharType="begin"/>
      </w:r>
      <w:r>
        <w:rPr>
          <w:noProof/>
        </w:rPr>
        <w:instrText xml:space="preserve"> PAGEREF _Toc66516232 \h </w:instrText>
      </w:r>
      <w:r>
        <w:rPr>
          <w:noProof/>
        </w:rPr>
      </w:r>
      <w:r>
        <w:rPr>
          <w:noProof/>
        </w:rPr>
        <w:fldChar w:fldCharType="separate"/>
      </w:r>
      <w:r>
        <w:rPr>
          <w:noProof/>
        </w:rPr>
        <w:t>7</w:t>
      </w:r>
      <w:r>
        <w:rPr>
          <w:noProof/>
        </w:rPr>
        <w:fldChar w:fldCharType="end"/>
      </w:r>
    </w:p>
    <w:p w14:paraId="61BFFA0C" w14:textId="255CD414"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2.2</w:t>
      </w:r>
      <w:r>
        <w:rPr>
          <w:rFonts w:asciiTheme="minorHAnsi" w:eastAsiaTheme="minorEastAsia" w:hAnsiTheme="minorHAnsi" w:cstheme="minorBidi"/>
          <w:smallCaps w:val="0"/>
          <w:noProof/>
          <w:color w:val="auto"/>
          <w:kern w:val="2"/>
          <w:szCs w:val="22"/>
          <w:lang w:eastAsia="ko-KR"/>
        </w:rPr>
        <w:tab/>
      </w:r>
      <w:r>
        <w:rPr>
          <w:noProof/>
        </w:rPr>
        <w:t>Normative</w:t>
      </w:r>
      <w:r>
        <w:rPr>
          <w:noProof/>
        </w:rPr>
        <w:tab/>
      </w:r>
      <w:r>
        <w:rPr>
          <w:noProof/>
        </w:rPr>
        <w:fldChar w:fldCharType="begin"/>
      </w:r>
      <w:r>
        <w:rPr>
          <w:noProof/>
        </w:rPr>
        <w:instrText xml:space="preserve"> PAGEREF _Toc66516233 \h </w:instrText>
      </w:r>
      <w:r>
        <w:rPr>
          <w:noProof/>
        </w:rPr>
      </w:r>
      <w:r>
        <w:rPr>
          <w:noProof/>
        </w:rPr>
        <w:fldChar w:fldCharType="separate"/>
      </w:r>
      <w:r>
        <w:rPr>
          <w:noProof/>
        </w:rPr>
        <w:t>8</w:t>
      </w:r>
      <w:r>
        <w:rPr>
          <w:noProof/>
        </w:rPr>
        <w:fldChar w:fldCharType="end"/>
      </w:r>
    </w:p>
    <w:p w14:paraId="1CE89679" w14:textId="4F7A54F8" w:rsidR="00DD0002" w:rsidRDefault="00DD0002">
      <w:pPr>
        <w:pStyle w:val="10"/>
        <w:tabs>
          <w:tab w:val="left" w:pos="400"/>
        </w:tabs>
        <w:rPr>
          <w:rFonts w:asciiTheme="minorHAnsi" w:eastAsiaTheme="minorEastAsia" w:hAnsiTheme="minorHAnsi" w:cstheme="minorBidi"/>
          <w:b w:val="0"/>
          <w:noProof/>
          <w:color w:val="auto"/>
          <w:kern w:val="2"/>
          <w:szCs w:val="22"/>
          <w:lang w:val="en-US" w:eastAsia="ko-KR"/>
        </w:rPr>
      </w:pPr>
      <w:r w:rsidRPr="00687BC2">
        <w:rPr>
          <w:noProof/>
          <w:kern w:val="1"/>
        </w:rPr>
        <w:t>3</w:t>
      </w:r>
      <w:r>
        <w:rPr>
          <w:rFonts w:asciiTheme="minorHAnsi" w:eastAsiaTheme="minorEastAsia" w:hAnsiTheme="minorHAnsi" w:cstheme="minorBidi"/>
          <w:b w:val="0"/>
          <w:noProof/>
          <w:color w:val="auto"/>
          <w:kern w:val="2"/>
          <w:szCs w:val="22"/>
          <w:lang w:val="en-US" w:eastAsia="ko-KR"/>
        </w:rPr>
        <w:tab/>
      </w:r>
      <w:r>
        <w:rPr>
          <w:noProof/>
        </w:rPr>
        <w:t>Terms, Definitions and Abbreviations</w:t>
      </w:r>
      <w:r>
        <w:rPr>
          <w:noProof/>
        </w:rPr>
        <w:tab/>
      </w:r>
      <w:r>
        <w:rPr>
          <w:noProof/>
        </w:rPr>
        <w:fldChar w:fldCharType="begin"/>
      </w:r>
      <w:r>
        <w:rPr>
          <w:noProof/>
        </w:rPr>
        <w:instrText xml:space="preserve"> PAGEREF _Toc66516234 \h </w:instrText>
      </w:r>
      <w:r>
        <w:rPr>
          <w:noProof/>
        </w:rPr>
      </w:r>
      <w:r>
        <w:rPr>
          <w:noProof/>
        </w:rPr>
        <w:fldChar w:fldCharType="separate"/>
      </w:r>
      <w:r>
        <w:rPr>
          <w:noProof/>
        </w:rPr>
        <w:t>8</w:t>
      </w:r>
      <w:r>
        <w:rPr>
          <w:noProof/>
        </w:rPr>
        <w:fldChar w:fldCharType="end"/>
      </w:r>
    </w:p>
    <w:p w14:paraId="21E159F4" w14:textId="1DDE3005"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3.1</w:t>
      </w:r>
      <w:r>
        <w:rPr>
          <w:rFonts w:asciiTheme="minorHAnsi" w:eastAsiaTheme="minorEastAsia" w:hAnsiTheme="minorHAnsi" w:cstheme="minorBidi"/>
          <w:smallCaps w:val="0"/>
          <w:noProof/>
          <w:color w:val="auto"/>
          <w:kern w:val="2"/>
          <w:szCs w:val="22"/>
          <w:lang w:eastAsia="ko-KR"/>
        </w:rPr>
        <w:tab/>
      </w:r>
      <w:r>
        <w:rPr>
          <w:noProof/>
        </w:rPr>
        <w:t>Terms and Definitions</w:t>
      </w:r>
      <w:r>
        <w:rPr>
          <w:noProof/>
        </w:rPr>
        <w:tab/>
      </w:r>
      <w:r>
        <w:rPr>
          <w:noProof/>
        </w:rPr>
        <w:fldChar w:fldCharType="begin"/>
      </w:r>
      <w:r>
        <w:rPr>
          <w:noProof/>
        </w:rPr>
        <w:instrText xml:space="preserve"> PAGEREF _Toc66516235 \h </w:instrText>
      </w:r>
      <w:r>
        <w:rPr>
          <w:noProof/>
        </w:rPr>
      </w:r>
      <w:r>
        <w:rPr>
          <w:noProof/>
        </w:rPr>
        <w:fldChar w:fldCharType="separate"/>
      </w:r>
      <w:r>
        <w:rPr>
          <w:noProof/>
        </w:rPr>
        <w:t>8</w:t>
      </w:r>
      <w:r>
        <w:rPr>
          <w:noProof/>
        </w:rPr>
        <w:fldChar w:fldCharType="end"/>
      </w:r>
    </w:p>
    <w:p w14:paraId="5D44AFBE" w14:textId="2082C84A"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3.2</w:t>
      </w:r>
      <w:r>
        <w:rPr>
          <w:rFonts w:asciiTheme="minorHAnsi" w:eastAsiaTheme="minorEastAsia" w:hAnsiTheme="minorHAnsi" w:cstheme="minorBidi"/>
          <w:smallCaps w:val="0"/>
          <w:noProof/>
          <w:color w:val="auto"/>
          <w:kern w:val="2"/>
          <w:szCs w:val="22"/>
          <w:lang w:eastAsia="ko-KR"/>
        </w:rPr>
        <w:tab/>
      </w:r>
      <w:r>
        <w:rPr>
          <w:noProof/>
        </w:rPr>
        <w:t>Abbreviations</w:t>
      </w:r>
      <w:r>
        <w:rPr>
          <w:noProof/>
        </w:rPr>
        <w:tab/>
      </w:r>
      <w:r>
        <w:rPr>
          <w:noProof/>
        </w:rPr>
        <w:fldChar w:fldCharType="begin"/>
      </w:r>
      <w:r>
        <w:rPr>
          <w:noProof/>
        </w:rPr>
        <w:instrText xml:space="preserve"> PAGEREF _Toc66516236 \h </w:instrText>
      </w:r>
      <w:r>
        <w:rPr>
          <w:noProof/>
        </w:rPr>
      </w:r>
      <w:r>
        <w:rPr>
          <w:noProof/>
        </w:rPr>
        <w:fldChar w:fldCharType="separate"/>
      </w:r>
      <w:r>
        <w:rPr>
          <w:noProof/>
        </w:rPr>
        <w:t>10</w:t>
      </w:r>
      <w:r>
        <w:rPr>
          <w:noProof/>
        </w:rPr>
        <w:fldChar w:fldCharType="end"/>
      </w:r>
    </w:p>
    <w:p w14:paraId="2F16FE84" w14:textId="7CE7159B"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3.3</w:t>
      </w:r>
      <w:r>
        <w:rPr>
          <w:rFonts w:asciiTheme="minorHAnsi" w:eastAsiaTheme="minorEastAsia" w:hAnsiTheme="minorHAnsi" w:cstheme="minorBidi"/>
          <w:smallCaps w:val="0"/>
          <w:noProof/>
          <w:color w:val="auto"/>
          <w:kern w:val="2"/>
          <w:szCs w:val="22"/>
          <w:lang w:eastAsia="ko-KR"/>
        </w:rPr>
        <w:tab/>
      </w:r>
      <w:r>
        <w:rPr>
          <w:noProof/>
        </w:rPr>
        <w:t>Use of Language</w:t>
      </w:r>
      <w:r>
        <w:rPr>
          <w:noProof/>
        </w:rPr>
        <w:tab/>
      </w:r>
      <w:r>
        <w:rPr>
          <w:noProof/>
        </w:rPr>
        <w:fldChar w:fldCharType="begin"/>
      </w:r>
      <w:r>
        <w:rPr>
          <w:noProof/>
        </w:rPr>
        <w:instrText xml:space="preserve"> PAGEREF _Toc66516237 \h </w:instrText>
      </w:r>
      <w:r>
        <w:rPr>
          <w:noProof/>
        </w:rPr>
      </w:r>
      <w:r>
        <w:rPr>
          <w:noProof/>
        </w:rPr>
        <w:fldChar w:fldCharType="separate"/>
      </w:r>
      <w:r>
        <w:rPr>
          <w:noProof/>
        </w:rPr>
        <w:t>10</w:t>
      </w:r>
      <w:r>
        <w:rPr>
          <w:noProof/>
        </w:rPr>
        <w:fldChar w:fldCharType="end"/>
      </w:r>
    </w:p>
    <w:p w14:paraId="202ED669" w14:textId="5CF35CFB" w:rsidR="00DD0002" w:rsidRDefault="00DD0002">
      <w:pPr>
        <w:pStyle w:val="10"/>
        <w:tabs>
          <w:tab w:val="left" w:pos="400"/>
        </w:tabs>
        <w:rPr>
          <w:rFonts w:asciiTheme="minorHAnsi" w:eastAsiaTheme="minorEastAsia" w:hAnsiTheme="minorHAnsi" w:cstheme="minorBidi"/>
          <w:b w:val="0"/>
          <w:noProof/>
          <w:color w:val="auto"/>
          <w:kern w:val="2"/>
          <w:szCs w:val="22"/>
          <w:lang w:val="en-US" w:eastAsia="ko-KR"/>
        </w:rPr>
      </w:pPr>
      <w:r w:rsidRPr="00687BC2">
        <w:rPr>
          <w:noProof/>
          <w:kern w:val="1"/>
        </w:rPr>
        <w:t>4</w:t>
      </w:r>
      <w:r>
        <w:rPr>
          <w:rFonts w:asciiTheme="minorHAnsi" w:eastAsiaTheme="minorEastAsia" w:hAnsiTheme="minorHAnsi" w:cstheme="minorBidi"/>
          <w:b w:val="0"/>
          <w:noProof/>
          <w:color w:val="auto"/>
          <w:kern w:val="2"/>
          <w:szCs w:val="22"/>
          <w:lang w:val="en-US" w:eastAsia="ko-KR"/>
        </w:rPr>
        <w:tab/>
      </w:r>
      <w:r>
        <w:rPr>
          <w:noProof/>
        </w:rPr>
        <w:t>Specification Description</w:t>
      </w:r>
      <w:r>
        <w:rPr>
          <w:noProof/>
        </w:rPr>
        <w:tab/>
      </w:r>
      <w:r>
        <w:rPr>
          <w:noProof/>
        </w:rPr>
        <w:fldChar w:fldCharType="begin"/>
      </w:r>
      <w:r>
        <w:rPr>
          <w:noProof/>
        </w:rPr>
        <w:instrText xml:space="preserve"> PAGEREF _Toc66516238 \h </w:instrText>
      </w:r>
      <w:r>
        <w:rPr>
          <w:noProof/>
        </w:rPr>
      </w:r>
      <w:r>
        <w:rPr>
          <w:noProof/>
        </w:rPr>
        <w:fldChar w:fldCharType="separate"/>
      </w:r>
      <w:r>
        <w:rPr>
          <w:noProof/>
        </w:rPr>
        <w:t>11</w:t>
      </w:r>
      <w:r>
        <w:rPr>
          <w:noProof/>
        </w:rPr>
        <w:fldChar w:fldCharType="end"/>
      </w:r>
    </w:p>
    <w:p w14:paraId="3FE4466C" w14:textId="00E1F26F"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4.1</w:t>
      </w:r>
      <w:r>
        <w:rPr>
          <w:rFonts w:asciiTheme="minorHAnsi" w:eastAsiaTheme="minorEastAsia" w:hAnsiTheme="minorHAnsi" w:cstheme="minorBidi"/>
          <w:smallCaps w:val="0"/>
          <w:noProof/>
          <w:color w:val="auto"/>
          <w:kern w:val="2"/>
          <w:szCs w:val="22"/>
          <w:lang w:eastAsia="ko-KR"/>
        </w:rPr>
        <w:tab/>
      </w:r>
      <w:r>
        <w:rPr>
          <w:noProof/>
        </w:rPr>
        <w:t>Informal Description of Data Product</w:t>
      </w:r>
      <w:r>
        <w:rPr>
          <w:noProof/>
        </w:rPr>
        <w:tab/>
      </w:r>
      <w:r>
        <w:rPr>
          <w:noProof/>
        </w:rPr>
        <w:fldChar w:fldCharType="begin"/>
      </w:r>
      <w:r>
        <w:rPr>
          <w:noProof/>
        </w:rPr>
        <w:instrText xml:space="preserve"> PAGEREF _Toc66516239 \h </w:instrText>
      </w:r>
      <w:r>
        <w:rPr>
          <w:noProof/>
        </w:rPr>
      </w:r>
      <w:r>
        <w:rPr>
          <w:noProof/>
        </w:rPr>
        <w:fldChar w:fldCharType="separate"/>
      </w:r>
      <w:r>
        <w:rPr>
          <w:noProof/>
        </w:rPr>
        <w:t>11</w:t>
      </w:r>
      <w:r>
        <w:rPr>
          <w:noProof/>
        </w:rPr>
        <w:fldChar w:fldCharType="end"/>
      </w:r>
    </w:p>
    <w:p w14:paraId="336E73A1" w14:textId="6042839E"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4.2</w:t>
      </w:r>
      <w:r>
        <w:rPr>
          <w:rFonts w:asciiTheme="minorHAnsi" w:eastAsiaTheme="minorEastAsia" w:hAnsiTheme="minorHAnsi" w:cstheme="minorBidi"/>
          <w:smallCaps w:val="0"/>
          <w:noProof/>
          <w:color w:val="auto"/>
          <w:kern w:val="2"/>
          <w:szCs w:val="22"/>
          <w:lang w:eastAsia="ko-KR"/>
        </w:rPr>
        <w:tab/>
      </w:r>
      <w:r>
        <w:rPr>
          <w:noProof/>
        </w:rPr>
        <w:t>Data product specification metadata</w:t>
      </w:r>
      <w:r>
        <w:rPr>
          <w:noProof/>
        </w:rPr>
        <w:tab/>
      </w:r>
      <w:r>
        <w:rPr>
          <w:noProof/>
        </w:rPr>
        <w:fldChar w:fldCharType="begin"/>
      </w:r>
      <w:r>
        <w:rPr>
          <w:noProof/>
        </w:rPr>
        <w:instrText xml:space="preserve"> PAGEREF _Toc66516240 \h </w:instrText>
      </w:r>
      <w:r>
        <w:rPr>
          <w:noProof/>
        </w:rPr>
      </w:r>
      <w:r>
        <w:rPr>
          <w:noProof/>
        </w:rPr>
        <w:fldChar w:fldCharType="separate"/>
      </w:r>
      <w:r>
        <w:rPr>
          <w:noProof/>
        </w:rPr>
        <w:t>11</w:t>
      </w:r>
      <w:r>
        <w:rPr>
          <w:noProof/>
        </w:rPr>
        <w:fldChar w:fldCharType="end"/>
      </w:r>
    </w:p>
    <w:p w14:paraId="2F56AB86" w14:textId="2ABD4705"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4.3</w:t>
      </w:r>
      <w:r>
        <w:rPr>
          <w:rFonts w:asciiTheme="minorHAnsi" w:eastAsiaTheme="minorEastAsia" w:hAnsiTheme="minorHAnsi" w:cstheme="minorBidi"/>
          <w:smallCaps w:val="0"/>
          <w:noProof/>
          <w:color w:val="auto"/>
          <w:kern w:val="2"/>
          <w:szCs w:val="22"/>
          <w:lang w:eastAsia="ko-KR"/>
        </w:rPr>
        <w:tab/>
      </w:r>
      <w:r>
        <w:rPr>
          <w:noProof/>
        </w:rPr>
        <w:t>Product Specification Maintenance</w:t>
      </w:r>
      <w:r>
        <w:rPr>
          <w:noProof/>
        </w:rPr>
        <w:tab/>
      </w:r>
      <w:r>
        <w:rPr>
          <w:noProof/>
        </w:rPr>
        <w:fldChar w:fldCharType="begin"/>
      </w:r>
      <w:r>
        <w:rPr>
          <w:noProof/>
        </w:rPr>
        <w:instrText xml:space="preserve"> PAGEREF _Toc66516241 \h </w:instrText>
      </w:r>
      <w:r>
        <w:rPr>
          <w:noProof/>
        </w:rPr>
      </w:r>
      <w:r>
        <w:rPr>
          <w:noProof/>
        </w:rPr>
        <w:fldChar w:fldCharType="separate"/>
      </w:r>
      <w:r>
        <w:rPr>
          <w:noProof/>
        </w:rPr>
        <w:t>12</w:t>
      </w:r>
      <w:r>
        <w:rPr>
          <w:noProof/>
        </w:rPr>
        <w:fldChar w:fldCharType="end"/>
      </w:r>
    </w:p>
    <w:p w14:paraId="2AFF0AD3" w14:textId="3CBAEF6B" w:rsidR="00DD0002" w:rsidRDefault="00DD0002">
      <w:pPr>
        <w:pStyle w:val="31"/>
        <w:tabs>
          <w:tab w:val="left" w:pos="1200"/>
        </w:tabs>
        <w:rPr>
          <w:rFonts w:asciiTheme="minorHAnsi" w:eastAsiaTheme="minorEastAsia" w:hAnsiTheme="minorHAnsi" w:cstheme="minorBidi"/>
          <w:i w:val="0"/>
          <w:noProof/>
          <w:color w:val="auto"/>
          <w:kern w:val="2"/>
          <w:szCs w:val="22"/>
          <w:lang w:eastAsia="ko-KR"/>
        </w:rPr>
      </w:pPr>
      <w:r w:rsidRPr="00687BC2">
        <w:rPr>
          <w:noProof/>
          <w:kern w:val="1"/>
        </w:rPr>
        <w:t>4.3.1</w:t>
      </w:r>
      <w:r>
        <w:rPr>
          <w:rFonts w:asciiTheme="minorHAnsi" w:eastAsiaTheme="minorEastAsia" w:hAnsiTheme="minorHAnsi" w:cstheme="minorBidi"/>
          <w:i w:val="0"/>
          <w:noProof/>
          <w:color w:val="auto"/>
          <w:kern w:val="2"/>
          <w:szCs w:val="22"/>
          <w:lang w:eastAsia="ko-KR"/>
        </w:rPr>
        <w:tab/>
      </w:r>
      <w:r>
        <w:rPr>
          <w:noProof/>
        </w:rPr>
        <w:t>Introduction</w:t>
      </w:r>
      <w:r>
        <w:rPr>
          <w:noProof/>
        </w:rPr>
        <w:tab/>
      </w:r>
      <w:r>
        <w:rPr>
          <w:noProof/>
        </w:rPr>
        <w:fldChar w:fldCharType="begin"/>
      </w:r>
      <w:r>
        <w:rPr>
          <w:noProof/>
        </w:rPr>
        <w:instrText xml:space="preserve"> PAGEREF _Toc66516242 \h </w:instrText>
      </w:r>
      <w:r>
        <w:rPr>
          <w:noProof/>
        </w:rPr>
      </w:r>
      <w:r>
        <w:rPr>
          <w:noProof/>
        </w:rPr>
        <w:fldChar w:fldCharType="separate"/>
      </w:r>
      <w:r>
        <w:rPr>
          <w:noProof/>
        </w:rPr>
        <w:t>12</w:t>
      </w:r>
      <w:r>
        <w:rPr>
          <w:noProof/>
        </w:rPr>
        <w:fldChar w:fldCharType="end"/>
      </w:r>
    </w:p>
    <w:p w14:paraId="154EFDA6" w14:textId="7F97DEEC" w:rsidR="00DD0002" w:rsidRDefault="00DD0002">
      <w:pPr>
        <w:pStyle w:val="31"/>
        <w:tabs>
          <w:tab w:val="left" w:pos="1200"/>
        </w:tabs>
        <w:rPr>
          <w:rFonts w:asciiTheme="minorHAnsi" w:eastAsiaTheme="minorEastAsia" w:hAnsiTheme="minorHAnsi" w:cstheme="minorBidi"/>
          <w:i w:val="0"/>
          <w:noProof/>
          <w:color w:val="auto"/>
          <w:kern w:val="2"/>
          <w:szCs w:val="22"/>
          <w:lang w:eastAsia="ko-KR"/>
        </w:rPr>
      </w:pPr>
      <w:r w:rsidRPr="00687BC2">
        <w:rPr>
          <w:noProof/>
          <w:kern w:val="1"/>
        </w:rPr>
        <w:t>4.3.2</w:t>
      </w:r>
      <w:r>
        <w:rPr>
          <w:rFonts w:asciiTheme="minorHAnsi" w:eastAsiaTheme="minorEastAsia" w:hAnsiTheme="minorHAnsi" w:cstheme="minorBidi"/>
          <w:i w:val="0"/>
          <w:noProof/>
          <w:color w:val="auto"/>
          <w:kern w:val="2"/>
          <w:szCs w:val="22"/>
          <w:lang w:eastAsia="ko-KR"/>
        </w:rPr>
        <w:tab/>
      </w:r>
      <w:r>
        <w:rPr>
          <w:noProof/>
        </w:rPr>
        <w:t>New Edition</w:t>
      </w:r>
      <w:r>
        <w:rPr>
          <w:noProof/>
        </w:rPr>
        <w:tab/>
      </w:r>
      <w:r>
        <w:rPr>
          <w:noProof/>
        </w:rPr>
        <w:fldChar w:fldCharType="begin"/>
      </w:r>
      <w:r>
        <w:rPr>
          <w:noProof/>
        </w:rPr>
        <w:instrText xml:space="preserve"> PAGEREF _Toc66516243 \h </w:instrText>
      </w:r>
      <w:r>
        <w:rPr>
          <w:noProof/>
        </w:rPr>
      </w:r>
      <w:r>
        <w:rPr>
          <w:noProof/>
        </w:rPr>
        <w:fldChar w:fldCharType="separate"/>
      </w:r>
      <w:r>
        <w:rPr>
          <w:noProof/>
        </w:rPr>
        <w:t>12</w:t>
      </w:r>
      <w:r>
        <w:rPr>
          <w:noProof/>
        </w:rPr>
        <w:fldChar w:fldCharType="end"/>
      </w:r>
    </w:p>
    <w:p w14:paraId="1265773D" w14:textId="3794A7CC" w:rsidR="00DD0002" w:rsidRDefault="00DD0002">
      <w:pPr>
        <w:pStyle w:val="31"/>
        <w:tabs>
          <w:tab w:val="left" w:pos="1200"/>
        </w:tabs>
        <w:rPr>
          <w:rFonts w:asciiTheme="minorHAnsi" w:eastAsiaTheme="minorEastAsia" w:hAnsiTheme="minorHAnsi" w:cstheme="minorBidi"/>
          <w:i w:val="0"/>
          <w:noProof/>
          <w:color w:val="auto"/>
          <w:kern w:val="2"/>
          <w:szCs w:val="22"/>
          <w:lang w:eastAsia="ko-KR"/>
        </w:rPr>
      </w:pPr>
      <w:r w:rsidRPr="00687BC2">
        <w:rPr>
          <w:noProof/>
          <w:kern w:val="1"/>
        </w:rPr>
        <w:t>4.3.3</w:t>
      </w:r>
      <w:r>
        <w:rPr>
          <w:rFonts w:asciiTheme="minorHAnsi" w:eastAsiaTheme="minorEastAsia" w:hAnsiTheme="minorHAnsi" w:cstheme="minorBidi"/>
          <w:i w:val="0"/>
          <w:noProof/>
          <w:color w:val="auto"/>
          <w:kern w:val="2"/>
          <w:szCs w:val="22"/>
          <w:lang w:eastAsia="ko-KR"/>
        </w:rPr>
        <w:tab/>
      </w:r>
      <w:r>
        <w:rPr>
          <w:noProof/>
        </w:rPr>
        <w:t>Revisions</w:t>
      </w:r>
      <w:r>
        <w:rPr>
          <w:noProof/>
        </w:rPr>
        <w:tab/>
      </w:r>
      <w:r>
        <w:rPr>
          <w:noProof/>
        </w:rPr>
        <w:fldChar w:fldCharType="begin"/>
      </w:r>
      <w:r>
        <w:rPr>
          <w:noProof/>
        </w:rPr>
        <w:instrText xml:space="preserve"> PAGEREF _Toc66516244 \h </w:instrText>
      </w:r>
      <w:r>
        <w:rPr>
          <w:noProof/>
        </w:rPr>
      </w:r>
      <w:r>
        <w:rPr>
          <w:noProof/>
        </w:rPr>
        <w:fldChar w:fldCharType="separate"/>
      </w:r>
      <w:r>
        <w:rPr>
          <w:noProof/>
        </w:rPr>
        <w:t>12</w:t>
      </w:r>
      <w:r>
        <w:rPr>
          <w:noProof/>
        </w:rPr>
        <w:fldChar w:fldCharType="end"/>
      </w:r>
    </w:p>
    <w:p w14:paraId="599C1FE6" w14:textId="68A9B6CE" w:rsidR="00DD0002" w:rsidRDefault="00DD0002">
      <w:pPr>
        <w:pStyle w:val="31"/>
        <w:tabs>
          <w:tab w:val="left" w:pos="1200"/>
        </w:tabs>
        <w:rPr>
          <w:rFonts w:asciiTheme="minorHAnsi" w:eastAsiaTheme="minorEastAsia" w:hAnsiTheme="minorHAnsi" w:cstheme="minorBidi"/>
          <w:i w:val="0"/>
          <w:noProof/>
          <w:color w:val="auto"/>
          <w:kern w:val="2"/>
          <w:szCs w:val="22"/>
          <w:lang w:eastAsia="ko-KR"/>
        </w:rPr>
      </w:pPr>
      <w:r w:rsidRPr="00687BC2">
        <w:rPr>
          <w:noProof/>
          <w:kern w:val="1"/>
        </w:rPr>
        <w:t>4.3.4</w:t>
      </w:r>
      <w:r>
        <w:rPr>
          <w:rFonts w:asciiTheme="minorHAnsi" w:eastAsiaTheme="minorEastAsia" w:hAnsiTheme="minorHAnsi" w:cstheme="minorBidi"/>
          <w:i w:val="0"/>
          <w:noProof/>
          <w:color w:val="auto"/>
          <w:kern w:val="2"/>
          <w:szCs w:val="22"/>
          <w:lang w:eastAsia="ko-KR"/>
        </w:rPr>
        <w:tab/>
      </w:r>
      <w:r>
        <w:rPr>
          <w:noProof/>
        </w:rPr>
        <w:t>Clarification</w:t>
      </w:r>
      <w:r>
        <w:rPr>
          <w:noProof/>
        </w:rPr>
        <w:tab/>
      </w:r>
      <w:r>
        <w:rPr>
          <w:noProof/>
        </w:rPr>
        <w:fldChar w:fldCharType="begin"/>
      </w:r>
      <w:r>
        <w:rPr>
          <w:noProof/>
        </w:rPr>
        <w:instrText xml:space="preserve"> PAGEREF _Toc66516245 \h </w:instrText>
      </w:r>
      <w:r>
        <w:rPr>
          <w:noProof/>
        </w:rPr>
      </w:r>
      <w:r>
        <w:rPr>
          <w:noProof/>
        </w:rPr>
        <w:fldChar w:fldCharType="separate"/>
      </w:r>
      <w:r>
        <w:rPr>
          <w:noProof/>
        </w:rPr>
        <w:t>12</w:t>
      </w:r>
      <w:r>
        <w:rPr>
          <w:noProof/>
        </w:rPr>
        <w:fldChar w:fldCharType="end"/>
      </w:r>
    </w:p>
    <w:p w14:paraId="558091FF" w14:textId="4919D399" w:rsidR="00DD0002" w:rsidRDefault="00DD0002">
      <w:pPr>
        <w:pStyle w:val="31"/>
        <w:tabs>
          <w:tab w:val="left" w:pos="1200"/>
        </w:tabs>
        <w:rPr>
          <w:rFonts w:asciiTheme="minorHAnsi" w:eastAsiaTheme="minorEastAsia" w:hAnsiTheme="minorHAnsi" w:cstheme="minorBidi"/>
          <w:i w:val="0"/>
          <w:noProof/>
          <w:color w:val="auto"/>
          <w:kern w:val="2"/>
          <w:szCs w:val="22"/>
          <w:lang w:eastAsia="ko-KR"/>
        </w:rPr>
      </w:pPr>
      <w:r w:rsidRPr="00687BC2">
        <w:rPr>
          <w:noProof/>
          <w:kern w:val="1"/>
        </w:rPr>
        <w:t>4.3.5</w:t>
      </w:r>
      <w:r>
        <w:rPr>
          <w:rFonts w:asciiTheme="minorHAnsi" w:eastAsiaTheme="minorEastAsia" w:hAnsiTheme="minorHAnsi" w:cstheme="minorBidi"/>
          <w:i w:val="0"/>
          <w:noProof/>
          <w:color w:val="auto"/>
          <w:kern w:val="2"/>
          <w:szCs w:val="22"/>
          <w:lang w:eastAsia="ko-KR"/>
        </w:rPr>
        <w:tab/>
      </w:r>
      <w:r>
        <w:rPr>
          <w:noProof/>
        </w:rPr>
        <w:t>Version Numbers</w:t>
      </w:r>
      <w:r>
        <w:rPr>
          <w:noProof/>
        </w:rPr>
        <w:tab/>
      </w:r>
      <w:r>
        <w:rPr>
          <w:noProof/>
        </w:rPr>
        <w:fldChar w:fldCharType="begin"/>
      </w:r>
      <w:r>
        <w:rPr>
          <w:noProof/>
        </w:rPr>
        <w:instrText xml:space="preserve"> PAGEREF _Toc66516246 \h </w:instrText>
      </w:r>
      <w:r>
        <w:rPr>
          <w:noProof/>
        </w:rPr>
      </w:r>
      <w:r>
        <w:rPr>
          <w:noProof/>
        </w:rPr>
        <w:fldChar w:fldCharType="separate"/>
      </w:r>
      <w:r>
        <w:rPr>
          <w:noProof/>
        </w:rPr>
        <w:t>13</w:t>
      </w:r>
      <w:r>
        <w:rPr>
          <w:noProof/>
        </w:rPr>
        <w:fldChar w:fldCharType="end"/>
      </w:r>
    </w:p>
    <w:p w14:paraId="406DBC81" w14:textId="2D40BE13"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4.4</w:t>
      </w:r>
      <w:r>
        <w:rPr>
          <w:rFonts w:asciiTheme="minorHAnsi" w:eastAsiaTheme="minorEastAsia" w:hAnsiTheme="minorHAnsi" w:cstheme="minorBidi"/>
          <w:smallCaps w:val="0"/>
          <w:noProof/>
          <w:color w:val="auto"/>
          <w:kern w:val="2"/>
          <w:szCs w:val="22"/>
          <w:lang w:eastAsia="ko-KR"/>
        </w:rPr>
        <w:tab/>
      </w:r>
      <w:r>
        <w:rPr>
          <w:noProof/>
        </w:rPr>
        <w:t>Specification Scope</w:t>
      </w:r>
      <w:r>
        <w:rPr>
          <w:noProof/>
        </w:rPr>
        <w:tab/>
      </w:r>
      <w:r>
        <w:rPr>
          <w:noProof/>
        </w:rPr>
        <w:fldChar w:fldCharType="begin"/>
      </w:r>
      <w:r>
        <w:rPr>
          <w:noProof/>
        </w:rPr>
        <w:instrText xml:space="preserve"> PAGEREF _Toc66516247 \h </w:instrText>
      </w:r>
      <w:r>
        <w:rPr>
          <w:noProof/>
        </w:rPr>
      </w:r>
      <w:r>
        <w:rPr>
          <w:noProof/>
        </w:rPr>
        <w:fldChar w:fldCharType="separate"/>
      </w:r>
      <w:r>
        <w:rPr>
          <w:noProof/>
        </w:rPr>
        <w:t>13</w:t>
      </w:r>
      <w:r>
        <w:rPr>
          <w:noProof/>
        </w:rPr>
        <w:fldChar w:fldCharType="end"/>
      </w:r>
    </w:p>
    <w:p w14:paraId="4CE564AC" w14:textId="23660679" w:rsidR="00DD0002" w:rsidRDefault="00DD0002">
      <w:pPr>
        <w:pStyle w:val="10"/>
        <w:tabs>
          <w:tab w:val="left" w:pos="400"/>
        </w:tabs>
        <w:rPr>
          <w:rFonts w:asciiTheme="minorHAnsi" w:eastAsiaTheme="minorEastAsia" w:hAnsiTheme="minorHAnsi" w:cstheme="minorBidi"/>
          <w:b w:val="0"/>
          <w:noProof/>
          <w:color w:val="auto"/>
          <w:kern w:val="2"/>
          <w:szCs w:val="22"/>
          <w:lang w:val="en-US" w:eastAsia="ko-KR"/>
        </w:rPr>
      </w:pPr>
      <w:r w:rsidRPr="00687BC2">
        <w:rPr>
          <w:rFonts w:eastAsia="Arial"/>
          <w:noProof/>
          <w:kern w:val="1"/>
        </w:rPr>
        <w:t>5</w:t>
      </w:r>
      <w:r>
        <w:rPr>
          <w:rFonts w:asciiTheme="minorHAnsi" w:eastAsiaTheme="minorEastAsia" w:hAnsiTheme="minorHAnsi" w:cstheme="minorBidi"/>
          <w:b w:val="0"/>
          <w:noProof/>
          <w:color w:val="auto"/>
          <w:kern w:val="2"/>
          <w:szCs w:val="22"/>
          <w:lang w:val="en-US" w:eastAsia="ko-KR"/>
        </w:rPr>
        <w:tab/>
      </w:r>
      <w:r w:rsidRPr="00687BC2">
        <w:rPr>
          <w:rFonts w:eastAsia="Arial"/>
          <w:bCs/>
          <w:noProof/>
        </w:rPr>
        <w:t>Data product identification</w:t>
      </w:r>
      <w:r>
        <w:rPr>
          <w:noProof/>
        </w:rPr>
        <w:tab/>
      </w:r>
      <w:r>
        <w:rPr>
          <w:noProof/>
        </w:rPr>
        <w:fldChar w:fldCharType="begin"/>
      </w:r>
      <w:r>
        <w:rPr>
          <w:noProof/>
        </w:rPr>
        <w:instrText xml:space="preserve"> PAGEREF _Toc66516248 \h </w:instrText>
      </w:r>
      <w:r>
        <w:rPr>
          <w:noProof/>
        </w:rPr>
      </w:r>
      <w:r>
        <w:rPr>
          <w:noProof/>
        </w:rPr>
        <w:fldChar w:fldCharType="separate"/>
      </w:r>
      <w:r>
        <w:rPr>
          <w:noProof/>
        </w:rPr>
        <w:t>13</w:t>
      </w:r>
      <w:r>
        <w:rPr>
          <w:noProof/>
        </w:rPr>
        <w:fldChar w:fldCharType="end"/>
      </w:r>
    </w:p>
    <w:p w14:paraId="17540316" w14:textId="223C651C" w:rsidR="00DD0002" w:rsidRDefault="00DD0002">
      <w:pPr>
        <w:pStyle w:val="10"/>
        <w:tabs>
          <w:tab w:val="left" w:pos="400"/>
        </w:tabs>
        <w:rPr>
          <w:rFonts w:asciiTheme="minorHAnsi" w:eastAsiaTheme="minorEastAsia" w:hAnsiTheme="minorHAnsi" w:cstheme="minorBidi"/>
          <w:b w:val="0"/>
          <w:noProof/>
          <w:color w:val="auto"/>
          <w:kern w:val="2"/>
          <w:szCs w:val="22"/>
          <w:lang w:val="en-US" w:eastAsia="ko-KR"/>
        </w:rPr>
      </w:pPr>
      <w:r w:rsidRPr="00687BC2">
        <w:rPr>
          <w:noProof/>
          <w:kern w:val="1"/>
        </w:rPr>
        <w:t>6</w:t>
      </w:r>
      <w:r>
        <w:rPr>
          <w:rFonts w:asciiTheme="minorHAnsi" w:eastAsiaTheme="minorEastAsia" w:hAnsiTheme="minorHAnsi" w:cstheme="minorBidi"/>
          <w:b w:val="0"/>
          <w:noProof/>
          <w:color w:val="auto"/>
          <w:kern w:val="2"/>
          <w:szCs w:val="22"/>
          <w:lang w:val="en-US" w:eastAsia="ko-KR"/>
        </w:rPr>
        <w:tab/>
      </w:r>
      <w:r>
        <w:rPr>
          <w:noProof/>
        </w:rPr>
        <w:t>Data Content and Structure</w:t>
      </w:r>
      <w:r>
        <w:rPr>
          <w:noProof/>
        </w:rPr>
        <w:tab/>
      </w:r>
      <w:r>
        <w:rPr>
          <w:noProof/>
        </w:rPr>
        <w:fldChar w:fldCharType="begin"/>
      </w:r>
      <w:r>
        <w:rPr>
          <w:noProof/>
        </w:rPr>
        <w:instrText xml:space="preserve"> PAGEREF _Toc66516249 \h </w:instrText>
      </w:r>
      <w:r>
        <w:rPr>
          <w:noProof/>
        </w:rPr>
      </w:r>
      <w:r>
        <w:rPr>
          <w:noProof/>
        </w:rPr>
        <w:fldChar w:fldCharType="separate"/>
      </w:r>
      <w:r>
        <w:rPr>
          <w:noProof/>
        </w:rPr>
        <w:t>14</w:t>
      </w:r>
      <w:r>
        <w:rPr>
          <w:noProof/>
        </w:rPr>
        <w:fldChar w:fldCharType="end"/>
      </w:r>
    </w:p>
    <w:p w14:paraId="0D072C5A" w14:textId="3744257D"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6.1</w:t>
      </w:r>
      <w:r>
        <w:rPr>
          <w:rFonts w:asciiTheme="minorHAnsi" w:eastAsiaTheme="minorEastAsia" w:hAnsiTheme="minorHAnsi" w:cstheme="minorBidi"/>
          <w:smallCaps w:val="0"/>
          <w:noProof/>
          <w:color w:val="auto"/>
          <w:kern w:val="2"/>
          <w:szCs w:val="22"/>
          <w:lang w:eastAsia="ko-KR"/>
        </w:rPr>
        <w:tab/>
      </w:r>
      <w:r>
        <w:rPr>
          <w:noProof/>
        </w:rPr>
        <w:t>Introduction</w:t>
      </w:r>
      <w:r>
        <w:rPr>
          <w:noProof/>
        </w:rPr>
        <w:tab/>
      </w:r>
      <w:r>
        <w:rPr>
          <w:noProof/>
        </w:rPr>
        <w:fldChar w:fldCharType="begin"/>
      </w:r>
      <w:r>
        <w:rPr>
          <w:noProof/>
        </w:rPr>
        <w:instrText xml:space="preserve"> PAGEREF _Toc66516250 \h </w:instrText>
      </w:r>
      <w:r>
        <w:rPr>
          <w:noProof/>
        </w:rPr>
      </w:r>
      <w:r>
        <w:rPr>
          <w:noProof/>
        </w:rPr>
        <w:fldChar w:fldCharType="separate"/>
      </w:r>
      <w:r>
        <w:rPr>
          <w:noProof/>
        </w:rPr>
        <w:t>14</w:t>
      </w:r>
      <w:r>
        <w:rPr>
          <w:noProof/>
        </w:rPr>
        <w:fldChar w:fldCharType="end"/>
      </w:r>
    </w:p>
    <w:p w14:paraId="673D2580" w14:textId="119007D2"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6.2</w:t>
      </w:r>
      <w:r>
        <w:rPr>
          <w:rFonts w:asciiTheme="minorHAnsi" w:eastAsiaTheme="minorEastAsia" w:hAnsiTheme="minorHAnsi" w:cstheme="minorBidi"/>
          <w:smallCaps w:val="0"/>
          <w:noProof/>
          <w:color w:val="auto"/>
          <w:kern w:val="2"/>
          <w:szCs w:val="22"/>
          <w:lang w:eastAsia="ko-KR"/>
        </w:rPr>
        <w:tab/>
      </w:r>
      <w:r>
        <w:rPr>
          <w:noProof/>
        </w:rPr>
        <w:t>Application Schema</w:t>
      </w:r>
      <w:r>
        <w:rPr>
          <w:noProof/>
        </w:rPr>
        <w:tab/>
      </w:r>
      <w:r>
        <w:rPr>
          <w:noProof/>
        </w:rPr>
        <w:fldChar w:fldCharType="begin"/>
      </w:r>
      <w:r>
        <w:rPr>
          <w:noProof/>
        </w:rPr>
        <w:instrText xml:space="preserve"> PAGEREF _Toc66516251 \h </w:instrText>
      </w:r>
      <w:r>
        <w:rPr>
          <w:noProof/>
        </w:rPr>
      </w:r>
      <w:r>
        <w:rPr>
          <w:noProof/>
        </w:rPr>
        <w:fldChar w:fldCharType="separate"/>
      </w:r>
      <w:r>
        <w:rPr>
          <w:noProof/>
        </w:rPr>
        <w:t>15</w:t>
      </w:r>
      <w:r>
        <w:rPr>
          <w:noProof/>
        </w:rPr>
        <w:fldChar w:fldCharType="end"/>
      </w:r>
    </w:p>
    <w:p w14:paraId="2FD4912B" w14:textId="26886D03" w:rsidR="00DD0002" w:rsidRDefault="00DD0002">
      <w:pPr>
        <w:pStyle w:val="10"/>
        <w:tabs>
          <w:tab w:val="left" w:pos="400"/>
        </w:tabs>
        <w:rPr>
          <w:rFonts w:asciiTheme="minorHAnsi" w:eastAsiaTheme="minorEastAsia" w:hAnsiTheme="minorHAnsi" w:cstheme="minorBidi"/>
          <w:b w:val="0"/>
          <w:noProof/>
          <w:color w:val="auto"/>
          <w:kern w:val="2"/>
          <w:szCs w:val="22"/>
          <w:lang w:val="en-US" w:eastAsia="ko-KR"/>
        </w:rPr>
      </w:pPr>
      <w:r w:rsidRPr="00687BC2">
        <w:rPr>
          <w:noProof/>
          <w:kern w:val="1"/>
        </w:rPr>
        <w:t>7</w:t>
      </w:r>
      <w:r>
        <w:rPr>
          <w:rFonts w:asciiTheme="minorHAnsi" w:eastAsiaTheme="minorEastAsia" w:hAnsiTheme="minorHAnsi" w:cstheme="minorBidi"/>
          <w:b w:val="0"/>
          <w:noProof/>
          <w:color w:val="auto"/>
          <w:kern w:val="2"/>
          <w:szCs w:val="22"/>
          <w:lang w:val="en-US" w:eastAsia="ko-KR"/>
        </w:rPr>
        <w:tab/>
      </w:r>
      <w:r>
        <w:rPr>
          <w:noProof/>
        </w:rPr>
        <w:t>Feature Catalogue</w:t>
      </w:r>
      <w:r>
        <w:rPr>
          <w:noProof/>
        </w:rPr>
        <w:tab/>
      </w:r>
      <w:r>
        <w:rPr>
          <w:noProof/>
        </w:rPr>
        <w:fldChar w:fldCharType="begin"/>
      </w:r>
      <w:r>
        <w:rPr>
          <w:noProof/>
        </w:rPr>
        <w:instrText xml:space="preserve"> PAGEREF _Toc66516252 \h </w:instrText>
      </w:r>
      <w:r>
        <w:rPr>
          <w:noProof/>
        </w:rPr>
      </w:r>
      <w:r>
        <w:rPr>
          <w:noProof/>
        </w:rPr>
        <w:fldChar w:fldCharType="separate"/>
      </w:r>
      <w:r>
        <w:rPr>
          <w:noProof/>
        </w:rPr>
        <w:t>19</w:t>
      </w:r>
      <w:r>
        <w:rPr>
          <w:noProof/>
        </w:rPr>
        <w:fldChar w:fldCharType="end"/>
      </w:r>
    </w:p>
    <w:p w14:paraId="08D1E728" w14:textId="2B9FD2F0"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color w:val="00000A"/>
          <w14:scene3d>
            <w14:camera w14:prst="orthographicFront"/>
            <w14:lightRig w14:rig="threePt" w14:dir="t">
              <w14:rot w14:lat="0" w14:lon="0" w14:rev="0"/>
            </w14:lightRig>
          </w14:scene3d>
        </w:rPr>
        <w:t>7.1</w:t>
      </w:r>
      <w:r>
        <w:rPr>
          <w:rFonts w:asciiTheme="minorHAnsi" w:eastAsiaTheme="minorEastAsia" w:hAnsiTheme="minorHAnsi" w:cstheme="minorBidi"/>
          <w:smallCaps w:val="0"/>
          <w:noProof/>
          <w:color w:val="auto"/>
          <w:kern w:val="2"/>
          <w:szCs w:val="22"/>
          <w:lang w:eastAsia="ko-KR"/>
        </w:rPr>
        <w:tab/>
      </w:r>
      <w:r>
        <w:rPr>
          <w:noProof/>
        </w:rPr>
        <w:t>Introduction</w:t>
      </w:r>
      <w:r>
        <w:rPr>
          <w:noProof/>
        </w:rPr>
        <w:tab/>
      </w:r>
      <w:r>
        <w:rPr>
          <w:noProof/>
        </w:rPr>
        <w:fldChar w:fldCharType="begin"/>
      </w:r>
      <w:r>
        <w:rPr>
          <w:noProof/>
        </w:rPr>
        <w:instrText xml:space="preserve"> PAGEREF _Toc66516253 \h </w:instrText>
      </w:r>
      <w:r>
        <w:rPr>
          <w:noProof/>
        </w:rPr>
      </w:r>
      <w:r>
        <w:rPr>
          <w:noProof/>
        </w:rPr>
        <w:fldChar w:fldCharType="separate"/>
      </w:r>
      <w:r>
        <w:rPr>
          <w:noProof/>
        </w:rPr>
        <w:t>19</w:t>
      </w:r>
      <w:r>
        <w:rPr>
          <w:noProof/>
        </w:rPr>
        <w:fldChar w:fldCharType="end"/>
      </w:r>
    </w:p>
    <w:p w14:paraId="779D9669" w14:textId="38BA8C55"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lang w:val="en-CA"/>
          <w14:scene3d>
            <w14:camera w14:prst="orthographicFront"/>
            <w14:lightRig w14:rig="threePt" w14:dir="t">
              <w14:rot w14:lat="0" w14:lon="0" w14:rev="0"/>
            </w14:lightRig>
          </w14:scene3d>
        </w:rPr>
        <w:t>7.2</w:t>
      </w:r>
      <w:r>
        <w:rPr>
          <w:rFonts w:asciiTheme="minorHAnsi" w:eastAsiaTheme="minorEastAsia" w:hAnsiTheme="minorHAnsi" w:cstheme="minorBidi"/>
          <w:smallCaps w:val="0"/>
          <w:noProof/>
          <w:color w:val="auto"/>
          <w:kern w:val="2"/>
          <w:szCs w:val="22"/>
          <w:lang w:eastAsia="ko-KR"/>
        </w:rPr>
        <w:tab/>
      </w:r>
      <w:r>
        <w:rPr>
          <w:noProof/>
        </w:rPr>
        <w:t>Feature Types</w:t>
      </w:r>
      <w:r>
        <w:rPr>
          <w:noProof/>
        </w:rPr>
        <w:tab/>
      </w:r>
      <w:r>
        <w:rPr>
          <w:noProof/>
        </w:rPr>
        <w:fldChar w:fldCharType="begin"/>
      </w:r>
      <w:r>
        <w:rPr>
          <w:noProof/>
        </w:rPr>
        <w:instrText xml:space="preserve"> PAGEREF _Toc66516254 \h </w:instrText>
      </w:r>
      <w:r>
        <w:rPr>
          <w:noProof/>
        </w:rPr>
      </w:r>
      <w:r>
        <w:rPr>
          <w:noProof/>
        </w:rPr>
        <w:fldChar w:fldCharType="separate"/>
      </w:r>
      <w:r>
        <w:rPr>
          <w:noProof/>
        </w:rPr>
        <w:t>20</w:t>
      </w:r>
      <w:r>
        <w:rPr>
          <w:noProof/>
        </w:rPr>
        <w:fldChar w:fldCharType="end"/>
      </w:r>
    </w:p>
    <w:p w14:paraId="73A032C7" w14:textId="29B9F625" w:rsidR="00DD0002" w:rsidRDefault="00DD0002">
      <w:pPr>
        <w:pStyle w:val="31"/>
        <w:tabs>
          <w:tab w:val="left" w:pos="1200"/>
        </w:tabs>
        <w:rPr>
          <w:rFonts w:asciiTheme="minorHAnsi" w:eastAsiaTheme="minorEastAsia" w:hAnsiTheme="minorHAnsi" w:cstheme="minorBidi"/>
          <w:i w:val="0"/>
          <w:noProof/>
          <w:color w:val="auto"/>
          <w:kern w:val="2"/>
          <w:szCs w:val="22"/>
          <w:lang w:eastAsia="ko-KR"/>
        </w:rPr>
      </w:pPr>
      <w:r w:rsidRPr="00687BC2">
        <w:rPr>
          <w:noProof/>
          <w:kern w:val="1"/>
        </w:rPr>
        <w:t>7.2.1</w:t>
      </w:r>
      <w:r>
        <w:rPr>
          <w:rFonts w:asciiTheme="minorHAnsi" w:eastAsiaTheme="minorEastAsia" w:hAnsiTheme="minorHAnsi" w:cstheme="minorBidi"/>
          <w:i w:val="0"/>
          <w:noProof/>
          <w:color w:val="auto"/>
          <w:kern w:val="2"/>
          <w:szCs w:val="22"/>
          <w:lang w:eastAsia="ko-KR"/>
        </w:rPr>
        <w:tab/>
      </w:r>
      <w:r>
        <w:rPr>
          <w:noProof/>
        </w:rPr>
        <w:t>Geographic</w:t>
      </w:r>
      <w:r>
        <w:rPr>
          <w:noProof/>
        </w:rPr>
        <w:tab/>
      </w:r>
      <w:r>
        <w:rPr>
          <w:noProof/>
        </w:rPr>
        <w:fldChar w:fldCharType="begin"/>
      </w:r>
      <w:r>
        <w:rPr>
          <w:noProof/>
        </w:rPr>
        <w:instrText xml:space="preserve"> PAGEREF _Toc66516255 \h </w:instrText>
      </w:r>
      <w:r>
        <w:rPr>
          <w:noProof/>
        </w:rPr>
      </w:r>
      <w:r>
        <w:rPr>
          <w:noProof/>
        </w:rPr>
        <w:fldChar w:fldCharType="separate"/>
      </w:r>
      <w:r>
        <w:rPr>
          <w:noProof/>
        </w:rPr>
        <w:t>20</w:t>
      </w:r>
      <w:r>
        <w:rPr>
          <w:noProof/>
        </w:rPr>
        <w:fldChar w:fldCharType="end"/>
      </w:r>
    </w:p>
    <w:p w14:paraId="63C8E737" w14:textId="0F499D59" w:rsidR="00DD0002" w:rsidRDefault="00DD0002">
      <w:pPr>
        <w:pStyle w:val="31"/>
        <w:tabs>
          <w:tab w:val="left" w:pos="1200"/>
        </w:tabs>
        <w:rPr>
          <w:rFonts w:asciiTheme="minorHAnsi" w:eastAsiaTheme="minorEastAsia" w:hAnsiTheme="minorHAnsi" w:cstheme="minorBidi"/>
          <w:i w:val="0"/>
          <w:noProof/>
          <w:color w:val="auto"/>
          <w:kern w:val="2"/>
          <w:szCs w:val="22"/>
          <w:lang w:eastAsia="ko-KR"/>
        </w:rPr>
      </w:pPr>
      <w:r w:rsidRPr="00687BC2">
        <w:rPr>
          <w:noProof/>
          <w:kern w:val="1"/>
        </w:rPr>
        <w:t>7.2.2</w:t>
      </w:r>
      <w:r>
        <w:rPr>
          <w:rFonts w:asciiTheme="minorHAnsi" w:eastAsiaTheme="minorEastAsia" w:hAnsiTheme="minorHAnsi" w:cstheme="minorBidi"/>
          <w:i w:val="0"/>
          <w:noProof/>
          <w:color w:val="auto"/>
          <w:kern w:val="2"/>
          <w:szCs w:val="22"/>
          <w:lang w:eastAsia="ko-KR"/>
        </w:rPr>
        <w:tab/>
      </w:r>
      <w:r>
        <w:rPr>
          <w:noProof/>
        </w:rPr>
        <w:t>Meta</w:t>
      </w:r>
      <w:r>
        <w:rPr>
          <w:noProof/>
        </w:rPr>
        <w:tab/>
      </w:r>
      <w:r>
        <w:rPr>
          <w:noProof/>
        </w:rPr>
        <w:fldChar w:fldCharType="begin"/>
      </w:r>
      <w:r>
        <w:rPr>
          <w:noProof/>
        </w:rPr>
        <w:instrText xml:space="preserve"> PAGEREF _Toc66516256 \h </w:instrText>
      </w:r>
      <w:r>
        <w:rPr>
          <w:noProof/>
        </w:rPr>
      </w:r>
      <w:r>
        <w:rPr>
          <w:noProof/>
        </w:rPr>
        <w:fldChar w:fldCharType="separate"/>
      </w:r>
      <w:r>
        <w:rPr>
          <w:noProof/>
        </w:rPr>
        <w:t>20</w:t>
      </w:r>
      <w:r>
        <w:rPr>
          <w:noProof/>
        </w:rPr>
        <w:fldChar w:fldCharType="end"/>
      </w:r>
    </w:p>
    <w:p w14:paraId="2D5B0A9D" w14:textId="72ECF00A" w:rsidR="00DD0002" w:rsidRDefault="00DD0002">
      <w:pPr>
        <w:pStyle w:val="31"/>
        <w:tabs>
          <w:tab w:val="left" w:pos="1200"/>
        </w:tabs>
        <w:rPr>
          <w:rFonts w:asciiTheme="minorHAnsi" w:eastAsiaTheme="minorEastAsia" w:hAnsiTheme="minorHAnsi" w:cstheme="minorBidi"/>
          <w:i w:val="0"/>
          <w:noProof/>
          <w:color w:val="auto"/>
          <w:kern w:val="2"/>
          <w:szCs w:val="22"/>
          <w:lang w:eastAsia="ko-KR"/>
        </w:rPr>
      </w:pPr>
      <w:r w:rsidRPr="00687BC2">
        <w:rPr>
          <w:noProof/>
          <w:kern w:val="1"/>
        </w:rPr>
        <w:t>7.2.3</w:t>
      </w:r>
      <w:r>
        <w:rPr>
          <w:rFonts w:asciiTheme="minorHAnsi" w:eastAsiaTheme="minorEastAsia" w:hAnsiTheme="minorHAnsi" w:cstheme="minorBidi"/>
          <w:i w:val="0"/>
          <w:noProof/>
          <w:color w:val="auto"/>
          <w:kern w:val="2"/>
          <w:szCs w:val="22"/>
          <w:lang w:eastAsia="ko-KR"/>
        </w:rPr>
        <w:tab/>
      </w:r>
      <w:r>
        <w:rPr>
          <w:noProof/>
        </w:rPr>
        <w:t>Feature Relationship</w:t>
      </w:r>
      <w:r>
        <w:rPr>
          <w:noProof/>
        </w:rPr>
        <w:tab/>
      </w:r>
      <w:r>
        <w:rPr>
          <w:noProof/>
        </w:rPr>
        <w:fldChar w:fldCharType="begin"/>
      </w:r>
      <w:r>
        <w:rPr>
          <w:noProof/>
        </w:rPr>
        <w:instrText xml:space="preserve"> PAGEREF _Toc66516257 \h </w:instrText>
      </w:r>
      <w:r>
        <w:rPr>
          <w:noProof/>
        </w:rPr>
      </w:r>
      <w:r>
        <w:rPr>
          <w:noProof/>
        </w:rPr>
        <w:fldChar w:fldCharType="separate"/>
      </w:r>
      <w:r>
        <w:rPr>
          <w:noProof/>
        </w:rPr>
        <w:t>20</w:t>
      </w:r>
      <w:r>
        <w:rPr>
          <w:noProof/>
        </w:rPr>
        <w:fldChar w:fldCharType="end"/>
      </w:r>
    </w:p>
    <w:p w14:paraId="18B2F684" w14:textId="6E2256EA" w:rsidR="00DD0002" w:rsidRDefault="00DD0002">
      <w:pPr>
        <w:pStyle w:val="31"/>
        <w:tabs>
          <w:tab w:val="left" w:pos="1200"/>
        </w:tabs>
        <w:rPr>
          <w:rFonts w:asciiTheme="minorHAnsi" w:eastAsiaTheme="minorEastAsia" w:hAnsiTheme="minorHAnsi" w:cstheme="minorBidi"/>
          <w:i w:val="0"/>
          <w:noProof/>
          <w:color w:val="auto"/>
          <w:kern w:val="2"/>
          <w:szCs w:val="22"/>
          <w:lang w:eastAsia="ko-KR"/>
        </w:rPr>
      </w:pPr>
      <w:r w:rsidRPr="00687BC2">
        <w:rPr>
          <w:noProof/>
          <w:kern w:val="1"/>
        </w:rPr>
        <w:t>7.2.4</w:t>
      </w:r>
      <w:r>
        <w:rPr>
          <w:rFonts w:asciiTheme="minorHAnsi" w:eastAsiaTheme="minorEastAsia" w:hAnsiTheme="minorHAnsi" w:cstheme="minorBidi"/>
          <w:i w:val="0"/>
          <w:noProof/>
          <w:color w:val="auto"/>
          <w:kern w:val="2"/>
          <w:szCs w:val="22"/>
          <w:lang w:eastAsia="ko-KR"/>
        </w:rPr>
        <w:tab/>
      </w:r>
      <w:r>
        <w:rPr>
          <w:noProof/>
        </w:rPr>
        <w:t>Information Types</w:t>
      </w:r>
      <w:r>
        <w:rPr>
          <w:noProof/>
        </w:rPr>
        <w:tab/>
      </w:r>
      <w:r>
        <w:rPr>
          <w:noProof/>
        </w:rPr>
        <w:fldChar w:fldCharType="begin"/>
      </w:r>
      <w:r>
        <w:rPr>
          <w:noProof/>
        </w:rPr>
        <w:instrText xml:space="preserve"> PAGEREF _Toc66516258 \h </w:instrText>
      </w:r>
      <w:r>
        <w:rPr>
          <w:noProof/>
        </w:rPr>
      </w:r>
      <w:r>
        <w:rPr>
          <w:noProof/>
        </w:rPr>
        <w:fldChar w:fldCharType="separate"/>
      </w:r>
      <w:r>
        <w:rPr>
          <w:noProof/>
        </w:rPr>
        <w:t>20</w:t>
      </w:r>
      <w:r>
        <w:rPr>
          <w:noProof/>
        </w:rPr>
        <w:fldChar w:fldCharType="end"/>
      </w:r>
    </w:p>
    <w:p w14:paraId="6A5B9884" w14:textId="19747792" w:rsidR="00DD0002" w:rsidRDefault="00DD0002" w:rsidP="00DD0002">
      <w:pPr>
        <w:pStyle w:val="31"/>
        <w:tabs>
          <w:tab w:val="left" w:pos="1200"/>
        </w:tabs>
        <w:rPr>
          <w:rFonts w:asciiTheme="minorHAnsi" w:eastAsiaTheme="minorEastAsia" w:hAnsiTheme="minorHAnsi" w:cstheme="minorBidi"/>
          <w:noProof/>
          <w:color w:val="auto"/>
          <w:kern w:val="2"/>
          <w:szCs w:val="22"/>
          <w:lang w:eastAsia="ko-KR"/>
        </w:rPr>
      </w:pPr>
      <w:r w:rsidRPr="00687BC2">
        <w:rPr>
          <w:noProof/>
          <w:kern w:val="1"/>
        </w:rPr>
        <w:t>7.2.5</w:t>
      </w:r>
      <w:r>
        <w:rPr>
          <w:rFonts w:asciiTheme="minorHAnsi" w:eastAsiaTheme="minorEastAsia" w:hAnsiTheme="minorHAnsi" w:cstheme="minorBidi"/>
          <w:i w:val="0"/>
          <w:noProof/>
          <w:color w:val="auto"/>
          <w:kern w:val="2"/>
          <w:szCs w:val="22"/>
          <w:lang w:eastAsia="ko-KR"/>
        </w:rPr>
        <w:tab/>
      </w:r>
      <w:r>
        <w:rPr>
          <w:noProof/>
        </w:rPr>
        <w:t>Attributes</w:t>
      </w:r>
      <w:r>
        <w:rPr>
          <w:noProof/>
        </w:rPr>
        <w:tab/>
      </w:r>
      <w:r>
        <w:rPr>
          <w:noProof/>
        </w:rPr>
        <w:fldChar w:fldCharType="begin"/>
      </w:r>
      <w:r>
        <w:rPr>
          <w:noProof/>
        </w:rPr>
        <w:instrText xml:space="preserve"> PAGEREF _Toc66516259 \h </w:instrText>
      </w:r>
      <w:r>
        <w:rPr>
          <w:noProof/>
        </w:rPr>
      </w:r>
      <w:r>
        <w:rPr>
          <w:noProof/>
        </w:rPr>
        <w:fldChar w:fldCharType="separate"/>
      </w:r>
      <w:r>
        <w:rPr>
          <w:noProof/>
        </w:rPr>
        <w:t>20</w:t>
      </w:r>
      <w:r>
        <w:rPr>
          <w:noProof/>
        </w:rPr>
        <w:fldChar w:fldCharType="end"/>
      </w:r>
    </w:p>
    <w:p w14:paraId="56F6F7B0" w14:textId="498BC977"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color w:val="auto"/>
          <w14:scene3d>
            <w14:camera w14:prst="orthographicFront"/>
            <w14:lightRig w14:rig="threePt" w14:dir="t">
              <w14:rot w14:lat="0" w14:lon="0" w14:rev="0"/>
            </w14:lightRig>
          </w14:scene3d>
        </w:rPr>
        <w:t>7.3</w:t>
      </w:r>
      <w:r>
        <w:rPr>
          <w:rFonts w:asciiTheme="minorHAnsi" w:eastAsiaTheme="minorEastAsia" w:hAnsiTheme="minorHAnsi" w:cstheme="minorBidi"/>
          <w:smallCaps w:val="0"/>
          <w:noProof/>
          <w:color w:val="auto"/>
          <w:kern w:val="2"/>
          <w:szCs w:val="22"/>
          <w:lang w:eastAsia="ko-KR"/>
        </w:rPr>
        <w:tab/>
      </w:r>
      <w:r w:rsidRPr="00687BC2">
        <w:rPr>
          <w:iCs/>
          <w:noProof/>
          <w:color w:val="auto"/>
        </w:rPr>
        <w:t>Units of Measure</w:t>
      </w:r>
      <w:r>
        <w:rPr>
          <w:noProof/>
        </w:rPr>
        <w:tab/>
      </w:r>
      <w:r>
        <w:rPr>
          <w:noProof/>
        </w:rPr>
        <w:fldChar w:fldCharType="begin"/>
      </w:r>
      <w:r>
        <w:rPr>
          <w:noProof/>
        </w:rPr>
        <w:instrText xml:space="preserve"> PAGEREF _Toc66516262 \h </w:instrText>
      </w:r>
      <w:r>
        <w:rPr>
          <w:noProof/>
        </w:rPr>
      </w:r>
      <w:r>
        <w:rPr>
          <w:noProof/>
        </w:rPr>
        <w:fldChar w:fldCharType="separate"/>
      </w:r>
      <w:r>
        <w:rPr>
          <w:noProof/>
        </w:rPr>
        <w:t>22</w:t>
      </w:r>
      <w:r>
        <w:rPr>
          <w:noProof/>
        </w:rPr>
        <w:fldChar w:fldCharType="end"/>
      </w:r>
    </w:p>
    <w:p w14:paraId="5B88FED1" w14:textId="1DEBAFAC"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7.4</w:t>
      </w:r>
      <w:r>
        <w:rPr>
          <w:rFonts w:asciiTheme="minorHAnsi" w:eastAsiaTheme="minorEastAsia" w:hAnsiTheme="minorHAnsi" w:cstheme="minorBidi"/>
          <w:smallCaps w:val="0"/>
          <w:noProof/>
          <w:color w:val="auto"/>
          <w:kern w:val="2"/>
          <w:szCs w:val="22"/>
          <w:lang w:eastAsia="ko-KR"/>
        </w:rPr>
        <w:tab/>
      </w:r>
      <w:r>
        <w:rPr>
          <w:noProof/>
        </w:rPr>
        <w:t>Geometric Representation</w:t>
      </w:r>
      <w:r>
        <w:rPr>
          <w:noProof/>
        </w:rPr>
        <w:tab/>
      </w:r>
      <w:r>
        <w:rPr>
          <w:noProof/>
        </w:rPr>
        <w:fldChar w:fldCharType="begin"/>
      </w:r>
      <w:r>
        <w:rPr>
          <w:noProof/>
        </w:rPr>
        <w:instrText xml:space="preserve"> PAGEREF _Toc66516263 \h </w:instrText>
      </w:r>
      <w:r>
        <w:rPr>
          <w:noProof/>
        </w:rPr>
      </w:r>
      <w:r>
        <w:rPr>
          <w:noProof/>
        </w:rPr>
        <w:fldChar w:fldCharType="separate"/>
      </w:r>
      <w:r>
        <w:rPr>
          <w:noProof/>
        </w:rPr>
        <w:t>22</w:t>
      </w:r>
      <w:r>
        <w:rPr>
          <w:noProof/>
        </w:rPr>
        <w:fldChar w:fldCharType="end"/>
      </w:r>
    </w:p>
    <w:p w14:paraId="31A476A3" w14:textId="2F8A2E4C" w:rsidR="00DD0002" w:rsidRDefault="00DD0002">
      <w:pPr>
        <w:pStyle w:val="10"/>
        <w:tabs>
          <w:tab w:val="left" w:pos="400"/>
        </w:tabs>
        <w:rPr>
          <w:rFonts w:asciiTheme="minorHAnsi" w:eastAsiaTheme="minorEastAsia" w:hAnsiTheme="minorHAnsi" w:cstheme="minorBidi"/>
          <w:b w:val="0"/>
          <w:noProof/>
          <w:color w:val="auto"/>
          <w:kern w:val="2"/>
          <w:szCs w:val="22"/>
          <w:lang w:val="en-US" w:eastAsia="ko-KR"/>
        </w:rPr>
      </w:pPr>
      <w:r w:rsidRPr="00687BC2">
        <w:rPr>
          <w:noProof/>
          <w:kern w:val="1"/>
        </w:rPr>
        <w:t>8</w:t>
      </w:r>
      <w:r>
        <w:rPr>
          <w:rFonts w:asciiTheme="minorHAnsi" w:eastAsiaTheme="minorEastAsia" w:hAnsiTheme="minorHAnsi" w:cstheme="minorBidi"/>
          <w:b w:val="0"/>
          <w:noProof/>
          <w:color w:val="auto"/>
          <w:kern w:val="2"/>
          <w:szCs w:val="22"/>
          <w:lang w:val="en-US" w:eastAsia="ko-KR"/>
        </w:rPr>
        <w:tab/>
      </w:r>
      <w:r>
        <w:rPr>
          <w:noProof/>
        </w:rPr>
        <w:t>Coordinate Reference System (CRS)</w:t>
      </w:r>
      <w:r>
        <w:rPr>
          <w:noProof/>
        </w:rPr>
        <w:tab/>
      </w:r>
      <w:r>
        <w:rPr>
          <w:noProof/>
        </w:rPr>
        <w:fldChar w:fldCharType="begin"/>
      </w:r>
      <w:r>
        <w:rPr>
          <w:noProof/>
        </w:rPr>
        <w:instrText xml:space="preserve"> PAGEREF _Toc66516264 \h </w:instrText>
      </w:r>
      <w:r>
        <w:rPr>
          <w:noProof/>
        </w:rPr>
      </w:r>
      <w:r>
        <w:rPr>
          <w:noProof/>
        </w:rPr>
        <w:fldChar w:fldCharType="separate"/>
      </w:r>
      <w:r>
        <w:rPr>
          <w:noProof/>
        </w:rPr>
        <w:t>22</w:t>
      </w:r>
      <w:r>
        <w:rPr>
          <w:noProof/>
        </w:rPr>
        <w:fldChar w:fldCharType="end"/>
      </w:r>
    </w:p>
    <w:p w14:paraId="0D681579" w14:textId="222D9A65" w:rsidR="00DD0002" w:rsidRDefault="00DD0002">
      <w:pPr>
        <w:pStyle w:val="31"/>
        <w:tabs>
          <w:tab w:val="left" w:pos="1200"/>
        </w:tabs>
        <w:rPr>
          <w:rFonts w:asciiTheme="minorHAnsi" w:eastAsiaTheme="minorEastAsia" w:hAnsiTheme="minorHAnsi" w:cstheme="minorBidi"/>
          <w:i w:val="0"/>
          <w:noProof/>
          <w:color w:val="auto"/>
          <w:kern w:val="2"/>
          <w:szCs w:val="22"/>
          <w:lang w:eastAsia="ko-KR"/>
        </w:rPr>
      </w:pPr>
      <w:r w:rsidRPr="00687BC2">
        <w:rPr>
          <w:noProof/>
          <w:kern w:val="1"/>
        </w:rPr>
        <w:t>8.1.1</w:t>
      </w:r>
      <w:r>
        <w:rPr>
          <w:rFonts w:asciiTheme="minorHAnsi" w:eastAsiaTheme="minorEastAsia" w:hAnsiTheme="minorHAnsi" w:cstheme="minorBidi"/>
          <w:i w:val="0"/>
          <w:noProof/>
          <w:color w:val="auto"/>
          <w:kern w:val="2"/>
          <w:szCs w:val="22"/>
          <w:lang w:eastAsia="ko-KR"/>
        </w:rPr>
        <w:tab/>
      </w:r>
      <w:r>
        <w:rPr>
          <w:noProof/>
        </w:rPr>
        <w:t>Introduction</w:t>
      </w:r>
      <w:r>
        <w:rPr>
          <w:noProof/>
        </w:rPr>
        <w:tab/>
      </w:r>
      <w:r>
        <w:rPr>
          <w:noProof/>
        </w:rPr>
        <w:fldChar w:fldCharType="begin"/>
      </w:r>
      <w:r>
        <w:rPr>
          <w:noProof/>
        </w:rPr>
        <w:instrText xml:space="preserve"> PAGEREF _Toc66516265 \h </w:instrText>
      </w:r>
      <w:r>
        <w:rPr>
          <w:noProof/>
        </w:rPr>
      </w:r>
      <w:r>
        <w:rPr>
          <w:noProof/>
        </w:rPr>
        <w:fldChar w:fldCharType="separate"/>
      </w:r>
      <w:r>
        <w:rPr>
          <w:noProof/>
        </w:rPr>
        <w:t>22</w:t>
      </w:r>
      <w:r>
        <w:rPr>
          <w:noProof/>
        </w:rPr>
        <w:fldChar w:fldCharType="end"/>
      </w:r>
    </w:p>
    <w:p w14:paraId="6D0C76A8" w14:textId="1B7EB6C5" w:rsidR="00DD0002" w:rsidRDefault="00DD0002">
      <w:pPr>
        <w:pStyle w:val="31"/>
        <w:tabs>
          <w:tab w:val="left" w:pos="1200"/>
        </w:tabs>
        <w:rPr>
          <w:rFonts w:asciiTheme="minorHAnsi" w:eastAsiaTheme="minorEastAsia" w:hAnsiTheme="minorHAnsi" w:cstheme="minorBidi"/>
          <w:i w:val="0"/>
          <w:noProof/>
          <w:color w:val="auto"/>
          <w:kern w:val="2"/>
          <w:szCs w:val="22"/>
          <w:lang w:eastAsia="ko-KR"/>
        </w:rPr>
      </w:pPr>
      <w:r w:rsidRPr="00687BC2">
        <w:rPr>
          <w:noProof/>
          <w:kern w:val="1"/>
        </w:rPr>
        <w:t>8.1.2</w:t>
      </w:r>
      <w:r>
        <w:rPr>
          <w:rFonts w:asciiTheme="minorHAnsi" w:eastAsiaTheme="minorEastAsia" w:hAnsiTheme="minorHAnsi" w:cstheme="minorBidi"/>
          <w:i w:val="0"/>
          <w:noProof/>
          <w:color w:val="auto"/>
          <w:kern w:val="2"/>
          <w:szCs w:val="22"/>
          <w:lang w:eastAsia="ko-KR"/>
        </w:rPr>
        <w:tab/>
      </w:r>
      <w:r>
        <w:rPr>
          <w:noProof/>
        </w:rPr>
        <w:t>Horizontal reference system</w:t>
      </w:r>
      <w:r>
        <w:rPr>
          <w:noProof/>
        </w:rPr>
        <w:tab/>
      </w:r>
      <w:r>
        <w:rPr>
          <w:noProof/>
        </w:rPr>
        <w:fldChar w:fldCharType="begin"/>
      </w:r>
      <w:r>
        <w:rPr>
          <w:noProof/>
        </w:rPr>
        <w:instrText xml:space="preserve"> PAGEREF _Toc66516266 \h </w:instrText>
      </w:r>
      <w:r>
        <w:rPr>
          <w:noProof/>
        </w:rPr>
      </w:r>
      <w:r>
        <w:rPr>
          <w:noProof/>
        </w:rPr>
        <w:fldChar w:fldCharType="separate"/>
      </w:r>
      <w:r>
        <w:rPr>
          <w:noProof/>
        </w:rPr>
        <w:t>23</w:t>
      </w:r>
      <w:r>
        <w:rPr>
          <w:noProof/>
        </w:rPr>
        <w:fldChar w:fldCharType="end"/>
      </w:r>
    </w:p>
    <w:p w14:paraId="1230F19C" w14:textId="2DD0CDFB" w:rsidR="00DD0002" w:rsidRDefault="00DD0002">
      <w:pPr>
        <w:pStyle w:val="31"/>
        <w:tabs>
          <w:tab w:val="left" w:pos="1200"/>
        </w:tabs>
        <w:rPr>
          <w:rFonts w:asciiTheme="minorHAnsi" w:eastAsiaTheme="minorEastAsia" w:hAnsiTheme="minorHAnsi" w:cstheme="minorBidi"/>
          <w:i w:val="0"/>
          <w:noProof/>
          <w:color w:val="auto"/>
          <w:kern w:val="2"/>
          <w:szCs w:val="22"/>
          <w:lang w:eastAsia="ko-KR"/>
        </w:rPr>
      </w:pPr>
      <w:r w:rsidRPr="00687BC2">
        <w:rPr>
          <w:noProof/>
          <w:kern w:val="1"/>
        </w:rPr>
        <w:t>8.1.3</w:t>
      </w:r>
      <w:r>
        <w:rPr>
          <w:rFonts w:asciiTheme="minorHAnsi" w:eastAsiaTheme="minorEastAsia" w:hAnsiTheme="minorHAnsi" w:cstheme="minorBidi"/>
          <w:i w:val="0"/>
          <w:noProof/>
          <w:color w:val="auto"/>
          <w:kern w:val="2"/>
          <w:szCs w:val="22"/>
          <w:lang w:eastAsia="ko-KR"/>
        </w:rPr>
        <w:tab/>
      </w:r>
      <w:r>
        <w:rPr>
          <w:noProof/>
        </w:rPr>
        <w:t>Projection</w:t>
      </w:r>
      <w:r>
        <w:rPr>
          <w:noProof/>
        </w:rPr>
        <w:tab/>
      </w:r>
      <w:r>
        <w:rPr>
          <w:noProof/>
        </w:rPr>
        <w:fldChar w:fldCharType="begin"/>
      </w:r>
      <w:r>
        <w:rPr>
          <w:noProof/>
        </w:rPr>
        <w:instrText xml:space="preserve"> PAGEREF _Toc66516267 \h </w:instrText>
      </w:r>
      <w:r>
        <w:rPr>
          <w:noProof/>
        </w:rPr>
      </w:r>
      <w:r>
        <w:rPr>
          <w:noProof/>
        </w:rPr>
        <w:fldChar w:fldCharType="separate"/>
      </w:r>
      <w:r>
        <w:rPr>
          <w:noProof/>
        </w:rPr>
        <w:t>23</w:t>
      </w:r>
      <w:r>
        <w:rPr>
          <w:noProof/>
        </w:rPr>
        <w:fldChar w:fldCharType="end"/>
      </w:r>
    </w:p>
    <w:p w14:paraId="7AB1BAC5" w14:textId="3CA846E1" w:rsidR="00DD0002" w:rsidRDefault="00DD0002">
      <w:pPr>
        <w:pStyle w:val="31"/>
        <w:tabs>
          <w:tab w:val="left" w:pos="1200"/>
        </w:tabs>
        <w:rPr>
          <w:rFonts w:asciiTheme="minorHAnsi" w:eastAsiaTheme="minorEastAsia" w:hAnsiTheme="minorHAnsi" w:cstheme="minorBidi"/>
          <w:i w:val="0"/>
          <w:noProof/>
          <w:color w:val="auto"/>
          <w:kern w:val="2"/>
          <w:szCs w:val="22"/>
          <w:lang w:eastAsia="ko-KR"/>
        </w:rPr>
      </w:pPr>
      <w:r w:rsidRPr="00687BC2">
        <w:rPr>
          <w:noProof/>
          <w:kern w:val="1"/>
        </w:rPr>
        <w:t>8.1.4</w:t>
      </w:r>
      <w:r>
        <w:rPr>
          <w:rFonts w:asciiTheme="minorHAnsi" w:eastAsiaTheme="minorEastAsia" w:hAnsiTheme="minorHAnsi" w:cstheme="minorBidi"/>
          <w:i w:val="0"/>
          <w:noProof/>
          <w:color w:val="auto"/>
          <w:kern w:val="2"/>
          <w:szCs w:val="22"/>
          <w:lang w:eastAsia="ko-KR"/>
        </w:rPr>
        <w:tab/>
      </w:r>
      <w:r>
        <w:rPr>
          <w:noProof/>
        </w:rPr>
        <w:t>Vertical coordinate reference system</w:t>
      </w:r>
      <w:r>
        <w:rPr>
          <w:noProof/>
        </w:rPr>
        <w:tab/>
      </w:r>
      <w:r>
        <w:rPr>
          <w:noProof/>
        </w:rPr>
        <w:fldChar w:fldCharType="begin"/>
      </w:r>
      <w:r>
        <w:rPr>
          <w:noProof/>
        </w:rPr>
        <w:instrText xml:space="preserve"> PAGEREF _Toc66516268 \h </w:instrText>
      </w:r>
      <w:r>
        <w:rPr>
          <w:noProof/>
        </w:rPr>
      </w:r>
      <w:r>
        <w:rPr>
          <w:noProof/>
        </w:rPr>
        <w:fldChar w:fldCharType="separate"/>
      </w:r>
      <w:r>
        <w:rPr>
          <w:noProof/>
        </w:rPr>
        <w:t>23</w:t>
      </w:r>
      <w:r>
        <w:rPr>
          <w:noProof/>
        </w:rPr>
        <w:fldChar w:fldCharType="end"/>
      </w:r>
    </w:p>
    <w:p w14:paraId="0F571440" w14:textId="1D905B84" w:rsidR="00DD0002" w:rsidRDefault="00DD0002">
      <w:pPr>
        <w:pStyle w:val="31"/>
        <w:tabs>
          <w:tab w:val="left" w:pos="1200"/>
        </w:tabs>
        <w:rPr>
          <w:rFonts w:asciiTheme="minorHAnsi" w:eastAsiaTheme="minorEastAsia" w:hAnsiTheme="minorHAnsi" w:cstheme="minorBidi"/>
          <w:i w:val="0"/>
          <w:noProof/>
          <w:color w:val="auto"/>
          <w:kern w:val="2"/>
          <w:szCs w:val="22"/>
          <w:lang w:eastAsia="ko-KR"/>
        </w:rPr>
      </w:pPr>
      <w:r w:rsidRPr="00687BC2">
        <w:rPr>
          <w:noProof/>
          <w:kern w:val="1"/>
        </w:rPr>
        <w:t>8.1.5</w:t>
      </w:r>
      <w:r>
        <w:rPr>
          <w:rFonts w:asciiTheme="minorHAnsi" w:eastAsiaTheme="minorEastAsia" w:hAnsiTheme="minorHAnsi" w:cstheme="minorBidi"/>
          <w:i w:val="0"/>
          <w:noProof/>
          <w:color w:val="auto"/>
          <w:kern w:val="2"/>
          <w:szCs w:val="22"/>
          <w:lang w:eastAsia="ko-KR"/>
        </w:rPr>
        <w:tab/>
      </w:r>
      <w:r>
        <w:rPr>
          <w:noProof/>
        </w:rPr>
        <w:t>Temporal reference system</w:t>
      </w:r>
      <w:r>
        <w:rPr>
          <w:noProof/>
        </w:rPr>
        <w:tab/>
      </w:r>
      <w:r>
        <w:rPr>
          <w:noProof/>
        </w:rPr>
        <w:fldChar w:fldCharType="begin"/>
      </w:r>
      <w:r>
        <w:rPr>
          <w:noProof/>
        </w:rPr>
        <w:instrText xml:space="preserve"> PAGEREF _Toc66516269 \h </w:instrText>
      </w:r>
      <w:r>
        <w:rPr>
          <w:noProof/>
        </w:rPr>
      </w:r>
      <w:r>
        <w:rPr>
          <w:noProof/>
        </w:rPr>
        <w:fldChar w:fldCharType="separate"/>
      </w:r>
      <w:r>
        <w:rPr>
          <w:noProof/>
        </w:rPr>
        <w:t>23</w:t>
      </w:r>
      <w:r>
        <w:rPr>
          <w:noProof/>
        </w:rPr>
        <w:fldChar w:fldCharType="end"/>
      </w:r>
    </w:p>
    <w:p w14:paraId="1AB09852" w14:textId="7764E545" w:rsidR="00DD0002" w:rsidRPr="00DD0002" w:rsidRDefault="00DD0002">
      <w:pPr>
        <w:pStyle w:val="31"/>
        <w:tabs>
          <w:tab w:val="left" w:pos="1200"/>
        </w:tabs>
        <w:rPr>
          <w:rFonts w:eastAsiaTheme="minorEastAsia" w:cs="Arial"/>
          <w:i w:val="0"/>
          <w:noProof/>
          <w:color w:val="auto"/>
          <w:kern w:val="2"/>
          <w:szCs w:val="22"/>
          <w:lang w:eastAsia="ko-KR"/>
        </w:rPr>
      </w:pPr>
      <w:r w:rsidRPr="00DD0002">
        <w:rPr>
          <w:rFonts w:cs="Arial"/>
          <w:noProof/>
          <w:kern w:val="1"/>
        </w:rPr>
        <w:t>8.1.6</w:t>
      </w:r>
      <w:r w:rsidRPr="00DD0002">
        <w:rPr>
          <w:rFonts w:eastAsiaTheme="minorEastAsia" w:cs="Arial"/>
          <w:i w:val="0"/>
          <w:noProof/>
          <w:color w:val="auto"/>
          <w:kern w:val="2"/>
          <w:szCs w:val="22"/>
          <w:lang w:eastAsia="ko-KR"/>
        </w:rPr>
        <w:tab/>
      </w:r>
      <w:r w:rsidRPr="00DD0002">
        <w:rPr>
          <w:rFonts w:eastAsiaTheme="minorEastAsia" w:cs="Arial"/>
          <w:noProof/>
          <w:lang w:eastAsia="ko-KR"/>
        </w:rPr>
        <w:t>Coverage of nautical products data and scale</w:t>
      </w:r>
      <w:r w:rsidRPr="00DD0002">
        <w:rPr>
          <w:rFonts w:cs="Arial"/>
          <w:noProof/>
        </w:rPr>
        <w:tab/>
      </w:r>
      <w:r w:rsidRPr="00DD0002">
        <w:rPr>
          <w:rFonts w:cs="Arial"/>
          <w:noProof/>
        </w:rPr>
        <w:fldChar w:fldCharType="begin"/>
      </w:r>
      <w:r w:rsidRPr="00DD0002">
        <w:rPr>
          <w:rFonts w:cs="Arial"/>
          <w:noProof/>
        </w:rPr>
        <w:instrText xml:space="preserve"> PAGEREF _Toc66516270 \h </w:instrText>
      </w:r>
      <w:r w:rsidRPr="00DD0002">
        <w:rPr>
          <w:rFonts w:cs="Arial"/>
          <w:noProof/>
        </w:rPr>
      </w:r>
      <w:r w:rsidRPr="00DD0002">
        <w:rPr>
          <w:rFonts w:cs="Arial"/>
          <w:noProof/>
        </w:rPr>
        <w:fldChar w:fldCharType="separate"/>
      </w:r>
      <w:r w:rsidRPr="00DD0002">
        <w:rPr>
          <w:rFonts w:cs="Arial"/>
          <w:noProof/>
        </w:rPr>
        <w:t>24</w:t>
      </w:r>
      <w:r w:rsidRPr="00DD0002">
        <w:rPr>
          <w:rFonts w:cs="Arial"/>
          <w:noProof/>
        </w:rPr>
        <w:fldChar w:fldCharType="end"/>
      </w:r>
    </w:p>
    <w:p w14:paraId="03D036B1" w14:textId="2159E2FF" w:rsidR="00DD0002" w:rsidRDefault="00DD0002">
      <w:pPr>
        <w:pStyle w:val="10"/>
        <w:tabs>
          <w:tab w:val="left" w:pos="400"/>
        </w:tabs>
        <w:rPr>
          <w:rFonts w:asciiTheme="minorHAnsi" w:eastAsiaTheme="minorEastAsia" w:hAnsiTheme="minorHAnsi" w:cstheme="minorBidi"/>
          <w:b w:val="0"/>
          <w:noProof/>
          <w:color w:val="auto"/>
          <w:kern w:val="2"/>
          <w:szCs w:val="22"/>
          <w:lang w:val="en-US" w:eastAsia="ko-KR"/>
        </w:rPr>
      </w:pPr>
      <w:r w:rsidRPr="00687BC2">
        <w:rPr>
          <w:noProof/>
          <w:kern w:val="1"/>
        </w:rPr>
        <w:t>9</w:t>
      </w:r>
      <w:r>
        <w:rPr>
          <w:rFonts w:asciiTheme="minorHAnsi" w:eastAsiaTheme="minorEastAsia" w:hAnsiTheme="minorHAnsi" w:cstheme="minorBidi"/>
          <w:b w:val="0"/>
          <w:noProof/>
          <w:color w:val="auto"/>
          <w:kern w:val="2"/>
          <w:szCs w:val="22"/>
          <w:lang w:val="en-US" w:eastAsia="ko-KR"/>
        </w:rPr>
        <w:tab/>
      </w:r>
      <w:r>
        <w:rPr>
          <w:noProof/>
        </w:rPr>
        <w:t>Data Quality</w:t>
      </w:r>
      <w:r>
        <w:rPr>
          <w:noProof/>
        </w:rPr>
        <w:tab/>
      </w:r>
      <w:r>
        <w:rPr>
          <w:noProof/>
        </w:rPr>
        <w:fldChar w:fldCharType="begin"/>
      </w:r>
      <w:r>
        <w:rPr>
          <w:noProof/>
        </w:rPr>
        <w:instrText xml:space="preserve"> PAGEREF _Toc66516271 \h </w:instrText>
      </w:r>
      <w:r>
        <w:rPr>
          <w:noProof/>
        </w:rPr>
      </w:r>
      <w:r>
        <w:rPr>
          <w:noProof/>
        </w:rPr>
        <w:fldChar w:fldCharType="separate"/>
      </w:r>
      <w:r>
        <w:rPr>
          <w:noProof/>
        </w:rPr>
        <w:t>24</w:t>
      </w:r>
      <w:r>
        <w:rPr>
          <w:noProof/>
        </w:rPr>
        <w:fldChar w:fldCharType="end"/>
      </w:r>
    </w:p>
    <w:p w14:paraId="65CEE0EA" w14:textId="6681A055"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9.1</w:t>
      </w:r>
      <w:r>
        <w:rPr>
          <w:rFonts w:asciiTheme="minorHAnsi" w:eastAsiaTheme="minorEastAsia" w:hAnsiTheme="minorHAnsi" w:cstheme="minorBidi"/>
          <w:smallCaps w:val="0"/>
          <w:noProof/>
          <w:color w:val="auto"/>
          <w:kern w:val="2"/>
          <w:szCs w:val="22"/>
          <w:lang w:eastAsia="ko-KR"/>
        </w:rPr>
        <w:tab/>
      </w:r>
      <w:r>
        <w:rPr>
          <w:noProof/>
        </w:rPr>
        <w:t>Introduction</w:t>
      </w:r>
      <w:r>
        <w:rPr>
          <w:noProof/>
        </w:rPr>
        <w:tab/>
      </w:r>
      <w:r>
        <w:rPr>
          <w:noProof/>
        </w:rPr>
        <w:fldChar w:fldCharType="begin"/>
      </w:r>
      <w:r>
        <w:rPr>
          <w:noProof/>
        </w:rPr>
        <w:instrText xml:space="preserve"> PAGEREF _Toc66516272 \h </w:instrText>
      </w:r>
      <w:r>
        <w:rPr>
          <w:noProof/>
        </w:rPr>
      </w:r>
      <w:r>
        <w:rPr>
          <w:noProof/>
        </w:rPr>
        <w:fldChar w:fldCharType="separate"/>
      </w:r>
      <w:r>
        <w:rPr>
          <w:noProof/>
        </w:rPr>
        <w:t>24</w:t>
      </w:r>
      <w:r>
        <w:rPr>
          <w:noProof/>
        </w:rPr>
        <w:fldChar w:fldCharType="end"/>
      </w:r>
    </w:p>
    <w:p w14:paraId="4C976F30" w14:textId="1DE4ECBF"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9.2</w:t>
      </w:r>
      <w:r>
        <w:rPr>
          <w:rFonts w:asciiTheme="minorHAnsi" w:eastAsiaTheme="minorEastAsia" w:hAnsiTheme="minorHAnsi" w:cstheme="minorBidi"/>
          <w:smallCaps w:val="0"/>
          <w:noProof/>
          <w:color w:val="auto"/>
          <w:kern w:val="2"/>
          <w:szCs w:val="22"/>
          <w:lang w:eastAsia="ko-KR"/>
        </w:rPr>
        <w:tab/>
      </w:r>
      <w:r>
        <w:rPr>
          <w:noProof/>
        </w:rPr>
        <w:t>Quality measure elements</w:t>
      </w:r>
      <w:r>
        <w:rPr>
          <w:noProof/>
        </w:rPr>
        <w:tab/>
      </w:r>
      <w:r>
        <w:rPr>
          <w:noProof/>
        </w:rPr>
        <w:fldChar w:fldCharType="begin"/>
      </w:r>
      <w:r>
        <w:rPr>
          <w:noProof/>
        </w:rPr>
        <w:instrText xml:space="preserve"> PAGEREF _Toc66516273 \h </w:instrText>
      </w:r>
      <w:r>
        <w:rPr>
          <w:noProof/>
        </w:rPr>
      </w:r>
      <w:r>
        <w:rPr>
          <w:noProof/>
        </w:rPr>
        <w:fldChar w:fldCharType="separate"/>
      </w:r>
      <w:r>
        <w:rPr>
          <w:noProof/>
        </w:rPr>
        <w:t>24</w:t>
      </w:r>
      <w:r>
        <w:rPr>
          <w:noProof/>
        </w:rPr>
        <w:fldChar w:fldCharType="end"/>
      </w:r>
    </w:p>
    <w:p w14:paraId="689159C7" w14:textId="7E550B4B"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9.3</w:t>
      </w:r>
      <w:r>
        <w:rPr>
          <w:rFonts w:asciiTheme="minorHAnsi" w:eastAsiaTheme="minorEastAsia" w:hAnsiTheme="minorHAnsi" w:cstheme="minorBidi"/>
          <w:smallCaps w:val="0"/>
          <w:noProof/>
          <w:color w:val="auto"/>
          <w:kern w:val="2"/>
          <w:szCs w:val="22"/>
          <w:lang w:eastAsia="ko-KR"/>
        </w:rPr>
        <w:tab/>
      </w:r>
      <w:r>
        <w:rPr>
          <w:noProof/>
        </w:rPr>
        <w:t>Test methods</w:t>
      </w:r>
      <w:r>
        <w:rPr>
          <w:noProof/>
        </w:rPr>
        <w:tab/>
      </w:r>
      <w:r>
        <w:rPr>
          <w:noProof/>
        </w:rPr>
        <w:fldChar w:fldCharType="begin"/>
      </w:r>
      <w:r>
        <w:rPr>
          <w:noProof/>
        </w:rPr>
        <w:instrText xml:space="preserve"> PAGEREF _Toc66516274 \h </w:instrText>
      </w:r>
      <w:r>
        <w:rPr>
          <w:noProof/>
        </w:rPr>
      </w:r>
      <w:r>
        <w:rPr>
          <w:noProof/>
        </w:rPr>
        <w:fldChar w:fldCharType="separate"/>
      </w:r>
      <w:r>
        <w:rPr>
          <w:noProof/>
        </w:rPr>
        <w:t>27</w:t>
      </w:r>
      <w:r>
        <w:rPr>
          <w:noProof/>
        </w:rPr>
        <w:fldChar w:fldCharType="end"/>
      </w:r>
    </w:p>
    <w:p w14:paraId="2B2E233A" w14:textId="0C3CA666" w:rsidR="00DD0002" w:rsidRDefault="00DD0002">
      <w:pPr>
        <w:pStyle w:val="31"/>
        <w:tabs>
          <w:tab w:val="left" w:pos="1200"/>
        </w:tabs>
        <w:rPr>
          <w:rFonts w:asciiTheme="minorHAnsi" w:eastAsiaTheme="minorEastAsia" w:hAnsiTheme="minorHAnsi" w:cstheme="minorBidi"/>
          <w:i w:val="0"/>
          <w:noProof/>
          <w:color w:val="auto"/>
          <w:kern w:val="2"/>
          <w:szCs w:val="22"/>
          <w:lang w:eastAsia="ko-KR"/>
        </w:rPr>
      </w:pPr>
      <w:r w:rsidRPr="00687BC2">
        <w:rPr>
          <w:noProof/>
          <w:kern w:val="1"/>
        </w:rPr>
        <w:t>9.3.1</w:t>
      </w:r>
      <w:r>
        <w:rPr>
          <w:rFonts w:asciiTheme="minorHAnsi" w:eastAsiaTheme="minorEastAsia" w:hAnsiTheme="minorHAnsi" w:cstheme="minorBidi"/>
          <w:i w:val="0"/>
          <w:noProof/>
          <w:color w:val="auto"/>
          <w:kern w:val="2"/>
          <w:szCs w:val="22"/>
          <w:lang w:eastAsia="ko-KR"/>
        </w:rPr>
        <w:tab/>
      </w:r>
      <w:r>
        <w:rPr>
          <w:noProof/>
        </w:rPr>
        <w:t>Accuracy computations</w:t>
      </w:r>
      <w:r>
        <w:rPr>
          <w:noProof/>
        </w:rPr>
        <w:tab/>
      </w:r>
      <w:r>
        <w:rPr>
          <w:noProof/>
        </w:rPr>
        <w:fldChar w:fldCharType="begin"/>
      </w:r>
      <w:r>
        <w:rPr>
          <w:noProof/>
        </w:rPr>
        <w:instrText xml:space="preserve"> PAGEREF _Toc66516275 \h </w:instrText>
      </w:r>
      <w:r>
        <w:rPr>
          <w:noProof/>
        </w:rPr>
      </w:r>
      <w:r>
        <w:rPr>
          <w:noProof/>
        </w:rPr>
        <w:fldChar w:fldCharType="separate"/>
      </w:r>
      <w:r>
        <w:rPr>
          <w:noProof/>
        </w:rPr>
        <w:t>27</w:t>
      </w:r>
      <w:r>
        <w:rPr>
          <w:noProof/>
        </w:rPr>
        <w:fldChar w:fldCharType="end"/>
      </w:r>
    </w:p>
    <w:p w14:paraId="240A2C2F" w14:textId="0557CB12"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9.4</w:t>
      </w:r>
      <w:r>
        <w:rPr>
          <w:rFonts w:asciiTheme="minorHAnsi" w:eastAsiaTheme="minorEastAsia" w:hAnsiTheme="minorHAnsi" w:cstheme="minorBidi"/>
          <w:smallCaps w:val="0"/>
          <w:noProof/>
          <w:color w:val="auto"/>
          <w:kern w:val="2"/>
          <w:szCs w:val="22"/>
          <w:lang w:eastAsia="ko-KR"/>
        </w:rPr>
        <w:tab/>
      </w:r>
      <w:r>
        <w:rPr>
          <w:noProof/>
        </w:rPr>
        <w:t>Data quality testing and reporting</w:t>
      </w:r>
      <w:r>
        <w:rPr>
          <w:noProof/>
        </w:rPr>
        <w:tab/>
      </w:r>
      <w:r>
        <w:rPr>
          <w:noProof/>
        </w:rPr>
        <w:fldChar w:fldCharType="begin"/>
      </w:r>
      <w:r>
        <w:rPr>
          <w:noProof/>
        </w:rPr>
        <w:instrText xml:space="preserve"> PAGEREF _Toc66516276 \h </w:instrText>
      </w:r>
      <w:r>
        <w:rPr>
          <w:noProof/>
        </w:rPr>
      </w:r>
      <w:r>
        <w:rPr>
          <w:noProof/>
        </w:rPr>
        <w:fldChar w:fldCharType="separate"/>
      </w:r>
      <w:r>
        <w:rPr>
          <w:noProof/>
        </w:rPr>
        <w:t>28</w:t>
      </w:r>
      <w:r>
        <w:rPr>
          <w:noProof/>
        </w:rPr>
        <w:fldChar w:fldCharType="end"/>
      </w:r>
    </w:p>
    <w:p w14:paraId="354DBED2" w14:textId="7ADD4301" w:rsidR="00DD0002" w:rsidRDefault="00DD0002">
      <w:pPr>
        <w:pStyle w:val="10"/>
        <w:tabs>
          <w:tab w:val="left" w:pos="600"/>
        </w:tabs>
        <w:rPr>
          <w:rFonts w:asciiTheme="minorHAnsi" w:eastAsiaTheme="minorEastAsia" w:hAnsiTheme="minorHAnsi" w:cstheme="minorBidi"/>
          <w:b w:val="0"/>
          <w:noProof/>
          <w:color w:val="auto"/>
          <w:kern w:val="2"/>
          <w:szCs w:val="22"/>
          <w:lang w:val="en-US" w:eastAsia="ko-KR"/>
        </w:rPr>
      </w:pPr>
      <w:r w:rsidRPr="00687BC2">
        <w:rPr>
          <w:noProof/>
          <w:kern w:val="1"/>
        </w:rPr>
        <w:t>10</w:t>
      </w:r>
      <w:r>
        <w:rPr>
          <w:rFonts w:asciiTheme="minorHAnsi" w:eastAsiaTheme="minorEastAsia" w:hAnsiTheme="minorHAnsi" w:cstheme="minorBidi"/>
          <w:b w:val="0"/>
          <w:noProof/>
          <w:color w:val="auto"/>
          <w:kern w:val="2"/>
          <w:szCs w:val="22"/>
          <w:lang w:val="en-US" w:eastAsia="ko-KR"/>
        </w:rPr>
        <w:tab/>
      </w:r>
      <w:r>
        <w:rPr>
          <w:noProof/>
        </w:rPr>
        <w:t>Data Capture and Classification</w:t>
      </w:r>
      <w:r>
        <w:rPr>
          <w:noProof/>
        </w:rPr>
        <w:tab/>
      </w:r>
      <w:r>
        <w:rPr>
          <w:noProof/>
        </w:rPr>
        <w:fldChar w:fldCharType="begin"/>
      </w:r>
      <w:r>
        <w:rPr>
          <w:noProof/>
        </w:rPr>
        <w:instrText xml:space="preserve"> PAGEREF _Toc66516277 \h </w:instrText>
      </w:r>
      <w:r>
        <w:rPr>
          <w:noProof/>
        </w:rPr>
      </w:r>
      <w:r>
        <w:rPr>
          <w:noProof/>
        </w:rPr>
        <w:fldChar w:fldCharType="separate"/>
      </w:r>
      <w:r>
        <w:rPr>
          <w:noProof/>
        </w:rPr>
        <w:t>28</w:t>
      </w:r>
      <w:r>
        <w:rPr>
          <w:noProof/>
        </w:rPr>
        <w:fldChar w:fldCharType="end"/>
      </w:r>
    </w:p>
    <w:p w14:paraId="029E5D87" w14:textId="26DFDD75"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lastRenderedPageBreak/>
        <w:t>10.1</w:t>
      </w:r>
      <w:r>
        <w:rPr>
          <w:rFonts w:asciiTheme="minorHAnsi" w:eastAsiaTheme="minorEastAsia" w:hAnsiTheme="minorHAnsi" w:cstheme="minorBidi"/>
          <w:smallCaps w:val="0"/>
          <w:noProof/>
          <w:color w:val="auto"/>
          <w:kern w:val="2"/>
          <w:szCs w:val="22"/>
          <w:lang w:eastAsia="ko-KR"/>
        </w:rPr>
        <w:tab/>
      </w:r>
      <w:r>
        <w:rPr>
          <w:noProof/>
        </w:rPr>
        <w:t>Data Encoding and Product Delivery</w:t>
      </w:r>
      <w:r>
        <w:rPr>
          <w:noProof/>
        </w:rPr>
        <w:tab/>
      </w:r>
      <w:r>
        <w:rPr>
          <w:noProof/>
        </w:rPr>
        <w:fldChar w:fldCharType="begin"/>
      </w:r>
      <w:r>
        <w:rPr>
          <w:noProof/>
        </w:rPr>
        <w:instrText xml:space="preserve"> PAGEREF _Toc66516278 \h </w:instrText>
      </w:r>
      <w:r>
        <w:rPr>
          <w:noProof/>
        </w:rPr>
      </w:r>
      <w:r>
        <w:rPr>
          <w:noProof/>
        </w:rPr>
        <w:fldChar w:fldCharType="separate"/>
      </w:r>
      <w:r>
        <w:rPr>
          <w:noProof/>
        </w:rPr>
        <w:t>29</w:t>
      </w:r>
      <w:r>
        <w:rPr>
          <w:noProof/>
        </w:rPr>
        <w:fldChar w:fldCharType="end"/>
      </w:r>
    </w:p>
    <w:p w14:paraId="1076B25A" w14:textId="0AA08851" w:rsidR="00DD0002" w:rsidRDefault="00DD0002">
      <w:pPr>
        <w:pStyle w:val="31"/>
        <w:tabs>
          <w:tab w:val="left" w:pos="1200"/>
        </w:tabs>
        <w:rPr>
          <w:rFonts w:asciiTheme="minorHAnsi" w:eastAsiaTheme="minorEastAsia" w:hAnsiTheme="minorHAnsi" w:cstheme="minorBidi"/>
          <w:i w:val="0"/>
          <w:noProof/>
          <w:color w:val="auto"/>
          <w:kern w:val="2"/>
          <w:szCs w:val="22"/>
          <w:lang w:eastAsia="ko-KR"/>
        </w:rPr>
      </w:pPr>
      <w:r w:rsidRPr="00687BC2">
        <w:rPr>
          <w:noProof/>
          <w:kern w:val="1"/>
        </w:rPr>
        <w:t>10.1.1</w:t>
      </w:r>
      <w:r>
        <w:rPr>
          <w:rFonts w:asciiTheme="minorHAnsi" w:eastAsiaTheme="minorEastAsia" w:hAnsiTheme="minorHAnsi" w:cstheme="minorBidi"/>
          <w:i w:val="0"/>
          <w:noProof/>
          <w:color w:val="auto"/>
          <w:kern w:val="2"/>
          <w:szCs w:val="22"/>
          <w:lang w:eastAsia="ko-KR"/>
        </w:rPr>
        <w:tab/>
      </w:r>
      <w:r>
        <w:rPr>
          <w:noProof/>
        </w:rPr>
        <w:t>Data Encoding</w:t>
      </w:r>
      <w:r>
        <w:rPr>
          <w:noProof/>
        </w:rPr>
        <w:tab/>
      </w:r>
      <w:r>
        <w:rPr>
          <w:noProof/>
        </w:rPr>
        <w:fldChar w:fldCharType="begin"/>
      </w:r>
      <w:r>
        <w:rPr>
          <w:noProof/>
        </w:rPr>
        <w:instrText xml:space="preserve"> PAGEREF _Toc66516279 \h </w:instrText>
      </w:r>
      <w:r>
        <w:rPr>
          <w:noProof/>
        </w:rPr>
      </w:r>
      <w:r>
        <w:rPr>
          <w:noProof/>
        </w:rPr>
        <w:fldChar w:fldCharType="separate"/>
      </w:r>
      <w:r>
        <w:rPr>
          <w:noProof/>
        </w:rPr>
        <w:t>29</w:t>
      </w:r>
      <w:r>
        <w:rPr>
          <w:noProof/>
        </w:rPr>
        <w:fldChar w:fldCharType="end"/>
      </w:r>
    </w:p>
    <w:p w14:paraId="34A4E3EA" w14:textId="2B57C6EA" w:rsidR="00DD0002" w:rsidRDefault="00DD0002">
      <w:pPr>
        <w:pStyle w:val="31"/>
        <w:tabs>
          <w:tab w:val="left" w:pos="1200"/>
        </w:tabs>
        <w:rPr>
          <w:rFonts w:asciiTheme="minorHAnsi" w:eastAsiaTheme="minorEastAsia" w:hAnsiTheme="minorHAnsi" w:cstheme="minorBidi"/>
          <w:i w:val="0"/>
          <w:noProof/>
          <w:color w:val="auto"/>
          <w:kern w:val="2"/>
          <w:szCs w:val="22"/>
          <w:lang w:eastAsia="ko-KR"/>
        </w:rPr>
      </w:pPr>
      <w:r w:rsidRPr="00687BC2">
        <w:rPr>
          <w:noProof/>
          <w:kern w:val="1"/>
        </w:rPr>
        <w:t>10.1.2</w:t>
      </w:r>
      <w:r>
        <w:rPr>
          <w:rFonts w:asciiTheme="minorHAnsi" w:eastAsiaTheme="minorEastAsia" w:hAnsiTheme="minorHAnsi" w:cstheme="minorBidi"/>
          <w:i w:val="0"/>
          <w:noProof/>
          <w:color w:val="auto"/>
          <w:kern w:val="2"/>
          <w:szCs w:val="22"/>
          <w:lang w:eastAsia="ko-KR"/>
        </w:rPr>
        <w:tab/>
      </w:r>
      <w:r>
        <w:rPr>
          <w:noProof/>
        </w:rPr>
        <w:t>Types of Datasets</w:t>
      </w:r>
      <w:r>
        <w:rPr>
          <w:noProof/>
        </w:rPr>
        <w:tab/>
      </w:r>
      <w:r>
        <w:rPr>
          <w:noProof/>
        </w:rPr>
        <w:fldChar w:fldCharType="begin"/>
      </w:r>
      <w:r>
        <w:rPr>
          <w:noProof/>
        </w:rPr>
        <w:instrText xml:space="preserve"> PAGEREF _Toc66516280 \h </w:instrText>
      </w:r>
      <w:r>
        <w:rPr>
          <w:noProof/>
        </w:rPr>
      </w:r>
      <w:r>
        <w:rPr>
          <w:noProof/>
        </w:rPr>
        <w:fldChar w:fldCharType="separate"/>
      </w:r>
      <w:r>
        <w:rPr>
          <w:noProof/>
        </w:rPr>
        <w:t>29</w:t>
      </w:r>
      <w:r>
        <w:rPr>
          <w:noProof/>
        </w:rPr>
        <w:fldChar w:fldCharType="end"/>
      </w:r>
    </w:p>
    <w:p w14:paraId="34C861D9" w14:textId="2F6D298E" w:rsidR="00DD0002" w:rsidRDefault="00DD0002">
      <w:pPr>
        <w:pStyle w:val="31"/>
        <w:tabs>
          <w:tab w:val="left" w:pos="1200"/>
        </w:tabs>
        <w:rPr>
          <w:rFonts w:asciiTheme="minorHAnsi" w:eastAsiaTheme="minorEastAsia" w:hAnsiTheme="minorHAnsi" w:cstheme="minorBidi"/>
          <w:i w:val="0"/>
          <w:noProof/>
          <w:color w:val="auto"/>
          <w:kern w:val="2"/>
          <w:szCs w:val="22"/>
          <w:lang w:eastAsia="ko-KR"/>
        </w:rPr>
      </w:pPr>
      <w:r w:rsidRPr="00687BC2">
        <w:rPr>
          <w:noProof/>
          <w:kern w:val="1"/>
        </w:rPr>
        <w:t>10.1.3</w:t>
      </w:r>
      <w:r>
        <w:rPr>
          <w:rFonts w:asciiTheme="minorHAnsi" w:eastAsiaTheme="minorEastAsia" w:hAnsiTheme="minorHAnsi" w:cstheme="minorBidi"/>
          <w:i w:val="0"/>
          <w:noProof/>
          <w:color w:val="auto"/>
          <w:kern w:val="2"/>
          <w:szCs w:val="22"/>
          <w:lang w:eastAsia="ko-KR"/>
        </w:rPr>
        <w:tab/>
      </w:r>
      <w:r>
        <w:rPr>
          <w:noProof/>
        </w:rPr>
        <w:t>Content of Update Datasets</w:t>
      </w:r>
      <w:r>
        <w:rPr>
          <w:noProof/>
        </w:rPr>
        <w:tab/>
      </w:r>
      <w:r>
        <w:rPr>
          <w:noProof/>
        </w:rPr>
        <w:fldChar w:fldCharType="begin"/>
      </w:r>
      <w:r>
        <w:rPr>
          <w:noProof/>
        </w:rPr>
        <w:instrText xml:space="preserve"> PAGEREF _Toc66516281 \h </w:instrText>
      </w:r>
      <w:r>
        <w:rPr>
          <w:noProof/>
        </w:rPr>
      </w:r>
      <w:r>
        <w:rPr>
          <w:noProof/>
        </w:rPr>
        <w:fldChar w:fldCharType="separate"/>
      </w:r>
      <w:r>
        <w:rPr>
          <w:noProof/>
        </w:rPr>
        <w:t>30</w:t>
      </w:r>
      <w:r>
        <w:rPr>
          <w:noProof/>
        </w:rPr>
        <w:fldChar w:fldCharType="end"/>
      </w:r>
    </w:p>
    <w:p w14:paraId="065E9382" w14:textId="111206FA"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10.2</w:t>
      </w:r>
      <w:r>
        <w:rPr>
          <w:rFonts w:asciiTheme="minorHAnsi" w:eastAsiaTheme="minorEastAsia" w:hAnsiTheme="minorHAnsi" w:cstheme="minorBidi"/>
          <w:smallCaps w:val="0"/>
          <w:noProof/>
          <w:color w:val="auto"/>
          <w:kern w:val="2"/>
          <w:szCs w:val="22"/>
          <w:lang w:eastAsia="ko-KR"/>
        </w:rPr>
        <w:tab/>
      </w:r>
      <w:r>
        <w:rPr>
          <w:noProof/>
        </w:rPr>
        <w:t>Encoding of Latitude and Longitude</w:t>
      </w:r>
      <w:r>
        <w:rPr>
          <w:noProof/>
        </w:rPr>
        <w:tab/>
      </w:r>
      <w:r>
        <w:rPr>
          <w:noProof/>
        </w:rPr>
        <w:fldChar w:fldCharType="begin"/>
      </w:r>
      <w:r>
        <w:rPr>
          <w:noProof/>
        </w:rPr>
        <w:instrText xml:space="preserve"> PAGEREF _Toc66516282 \h </w:instrText>
      </w:r>
      <w:r>
        <w:rPr>
          <w:noProof/>
        </w:rPr>
      </w:r>
      <w:r>
        <w:rPr>
          <w:noProof/>
        </w:rPr>
        <w:fldChar w:fldCharType="separate"/>
      </w:r>
      <w:r>
        <w:rPr>
          <w:noProof/>
        </w:rPr>
        <w:t>30</w:t>
      </w:r>
      <w:r>
        <w:rPr>
          <w:noProof/>
        </w:rPr>
        <w:fldChar w:fldCharType="end"/>
      </w:r>
    </w:p>
    <w:p w14:paraId="754D9540" w14:textId="067D7F04" w:rsidR="00DD0002" w:rsidRDefault="00DD0002">
      <w:pPr>
        <w:pStyle w:val="31"/>
        <w:tabs>
          <w:tab w:val="left" w:pos="1200"/>
        </w:tabs>
        <w:rPr>
          <w:rFonts w:asciiTheme="minorHAnsi" w:eastAsiaTheme="minorEastAsia" w:hAnsiTheme="minorHAnsi" w:cstheme="minorBidi"/>
          <w:i w:val="0"/>
          <w:noProof/>
          <w:color w:val="auto"/>
          <w:kern w:val="2"/>
          <w:szCs w:val="22"/>
          <w:lang w:eastAsia="ko-KR"/>
        </w:rPr>
      </w:pPr>
      <w:r w:rsidRPr="00687BC2">
        <w:rPr>
          <w:noProof/>
          <w:kern w:val="1"/>
        </w:rPr>
        <w:t>10.2.1</w:t>
      </w:r>
      <w:r>
        <w:rPr>
          <w:rFonts w:asciiTheme="minorHAnsi" w:eastAsiaTheme="minorEastAsia" w:hAnsiTheme="minorHAnsi" w:cstheme="minorBidi"/>
          <w:i w:val="0"/>
          <w:noProof/>
          <w:color w:val="auto"/>
          <w:kern w:val="2"/>
          <w:szCs w:val="22"/>
          <w:lang w:eastAsia="ko-KR"/>
        </w:rPr>
        <w:tab/>
      </w:r>
      <w:r>
        <w:rPr>
          <w:noProof/>
        </w:rPr>
        <w:t>Encoding of coordinates as decimals</w:t>
      </w:r>
      <w:r>
        <w:rPr>
          <w:noProof/>
        </w:rPr>
        <w:tab/>
      </w:r>
      <w:r>
        <w:rPr>
          <w:noProof/>
        </w:rPr>
        <w:fldChar w:fldCharType="begin"/>
      </w:r>
      <w:r>
        <w:rPr>
          <w:noProof/>
        </w:rPr>
        <w:instrText xml:space="preserve"> PAGEREF _Toc66516283 \h </w:instrText>
      </w:r>
      <w:r>
        <w:rPr>
          <w:noProof/>
        </w:rPr>
      </w:r>
      <w:r>
        <w:rPr>
          <w:noProof/>
        </w:rPr>
        <w:fldChar w:fldCharType="separate"/>
      </w:r>
      <w:r>
        <w:rPr>
          <w:noProof/>
        </w:rPr>
        <w:t>30</w:t>
      </w:r>
      <w:r>
        <w:rPr>
          <w:noProof/>
        </w:rPr>
        <w:fldChar w:fldCharType="end"/>
      </w:r>
    </w:p>
    <w:p w14:paraId="3C63ACD7" w14:textId="1685BAE8"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10.3</w:t>
      </w:r>
      <w:r>
        <w:rPr>
          <w:rFonts w:asciiTheme="minorHAnsi" w:eastAsiaTheme="minorEastAsia" w:hAnsiTheme="minorHAnsi" w:cstheme="minorBidi"/>
          <w:smallCaps w:val="0"/>
          <w:noProof/>
          <w:color w:val="auto"/>
          <w:kern w:val="2"/>
          <w:szCs w:val="22"/>
          <w:lang w:eastAsia="ko-KR"/>
        </w:rPr>
        <w:tab/>
      </w:r>
      <w:r>
        <w:rPr>
          <w:noProof/>
        </w:rPr>
        <w:t>Numeric Attribute Encoding</w:t>
      </w:r>
      <w:r>
        <w:rPr>
          <w:noProof/>
        </w:rPr>
        <w:tab/>
      </w:r>
      <w:r>
        <w:rPr>
          <w:noProof/>
        </w:rPr>
        <w:fldChar w:fldCharType="begin"/>
      </w:r>
      <w:r>
        <w:rPr>
          <w:noProof/>
        </w:rPr>
        <w:instrText xml:space="preserve"> PAGEREF _Toc66516284 \h </w:instrText>
      </w:r>
      <w:r>
        <w:rPr>
          <w:noProof/>
        </w:rPr>
      </w:r>
      <w:r>
        <w:rPr>
          <w:noProof/>
        </w:rPr>
        <w:fldChar w:fldCharType="separate"/>
      </w:r>
      <w:r>
        <w:rPr>
          <w:noProof/>
        </w:rPr>
        <w:t>30</w:t>
      </w:r>
      <w:r>
        <w:rPr>
          <w:noProof/>
        </w:rPr>
        <w:fldChar w:fldCharType="end"/>
      </w:r>
    </w:p>
    <w:p w14:paraId="56EA7FDB" w14:textId="79189A04"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10.4</w:t>
      </w:r>
      <w:r>
        <w:rPr>
          <w:rFonts w:asciiTheme="minorHAnsi" w:eastAsiaTheme="minorEastAsia" w:hAnsiTheme="minorHAnsi" w:cstheme="minorBidi"/>
          <w:smallCaps w:val="0"/>
          <w:noProof/>
          <w:color w:val="auto"/>
          <w:kern w:val="2"/>
          <w:szCs w:val="22"/>
          <w:lang w:eastAsia="ko-KR"/>
        </w:rPr>
        <w:tab/>
      </w:r>
      <w:r>
        <w:rPr>
          <w:noProof/>
        </w:rPr>
        <w:t>Text Attribute Values</w:t>
      </w:r>
      <w:r>
        <w:rPr>
          <w:noProof/>
        </w:rPr>
        <w:tab/>
      </w:r>
      <w:r>
        <w:rPr>
          <w:noProof/>
        </w:rPr>
        <w:fldChar w:fldCharType="begin"/>
      </w:r>
      <w:r>
        <w:rPr>
          <w:noProof/>
        </w:rPr>
        <w:instrText xml:space="preserve"> PAGEREF _Toc66516285 \h </w:instrText>
      </w:r>
      <w:r>
        <w:rPr>
          <w:noProof/>
        </w:rPr>
      </w:r>
      <w:r>
        <w:rPr>
          <w:noProof/>
        </w:rPr>
        <w:fldChar w:fldCharType="separate"/>
      </w:r>
      <w:r>
        <w:rPr>
          <w:noProof/>
        </w:rPr>
        <w:t>31</w:t>
      </w:r>
      <w:r>
        <w:rPr>
          <w:noProof/>
        </w:rPr>
        <w:fldChar w:fldCharType="end"/>
      </w:r>
    </w:p>
    <w:p w14:paraId="7D37E6E5" w14:textId="168B97C9"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10.5</w:t>
      </w:r>
      <w:r>
        <w:rPr>
          <w:rFonts w:asciiTheme="minorHAnsi" w:eastAsiaTheme="minorEastAsia" w:hAnsiTheme="minorHAnsi" w:cstheme="minorBidi"/>
          <w:smallCaps w:val="0"/>
          <w:noProof/>
          <w:color w:val="auto"/>
          <w:kern w:val="2"/>
          <w:szCs w:val="22"/>
          <w:lang w:eastAsia="ko-KR"/>
        </w:rPr>
        <w:tab/>
      </w:r>
      <w:r>
        <w:rPr>
          <w:noProof/>
        </w:rPr>
        <w:t>Mandatory Attribute Values</w:t>
      </w:r>
      <w:r>
        <w:rPr>
          <w:noProof/>
        </w:rPr>
        <w:tab/>
      </w:r>
      <w:r>
        <w:rPr>
          <w:noProof/>
        </w:rPr>
        <w:fldChar w:fldCharType="begin"/>
      </w:r>
      <w:r>
        <w:rPr>
          <w:noProof/>
        </w:rPr>
        <w:instrText xml:space="preserve"> PAGEREF _Toc66516286 \h </w:instrText>
      </w:r>
      <w:r>
        <w:rPr>
          <w:noProof/>
        </w:rPr>
      </w:r>
      <w:r>
        <w:rPr>
          <w:noProof/>
        </w:rPr>
        <w:fldChar w:fldCharType="separate"/>
      </w:r>
      <w:r>
        <w:rPr>
          <w:noProof/>
        </w:rPr>
        <w:t>31</w:t>
      </w:r>
      <w:r>
        <w:rPr>
          <w:noProof/>
        </w:rPr>
        <w:fldChar w:fldCharType="end"/>
      </w:r>
    </w:p>
    <w:p w14:paraId="64A1E66F" w14:textId="5C4657A2"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10.6</w:t>
      </w:r>
      <w:r>
        <w:rPr>
          <w:rFonts w:asciiTheme="minorHAnsi" w:eastAsiaTheme="minorEastAsia" w:hAnsiTheme="minorHAnsi" w:cstheme="minorBidi"/>
          <w:smallCaps w:val="0"/>
          <w:noProof/>
          <w:color w:val="auto"/>
          <w:kern w:val="2"/>
          <w:szCs w:val="22"/>
          <w:lang w:eastAsia="ko-KR"/>
        </w:rPr>
        <w:tab/>
      </w:r>
      <w:r>
        <w:rPr>
          <w:noProof/>
        </w:rPr>
        <w:t>Unknown Attribute Values</w:t>
      </w:r>
      <w:r>
        <w:rPr>
          <w:noProof/>
        </w:rPr>
        <w:tab/>
      </w:r>
      <w:r>
        <w:rPr>
          <w:noProof/>
        </w:rPr>
        <w:fldChar w:fldCharType="begin"/>
      </w:r>
      <w:r>
        <w:rPr>
          <w:noProof/>
        </w:rPr>
        <w:instrText xml:space="preserve"> PAGEREF _Toc66516287 \h </w:instrText>
      </w:r>
      <w:r>
        <w:rPr>
          <w:noProof/>
        </w:rPr>
      </w:r>
      <w:r>
        <w:rPr>
          <w:noProof/>
        </w:rPr>
        <w:fldChar w:fldCharType="separate"/>
      </w:r>
      <w:r>
        <w:rPr>
          <w:noProof/>
        </w:rPr>
        <w:t>31</w:t>
      </w:r>
      <w:r>
        <w:rPr>
          <w:noProof/>
        </w:rPr>
        <w:fldChar w:fldCharType="end"/>
      </w:r>
    </w:p>
    <w:p w14:paraId="32122B48" w14:textId="703E2DF4"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10.7</w:t>
      </w:r>
      <w:r>
        <w:rPr>
          <w:rFonts w:asciiTheme="minorHAnsi" w:eastAsiaTheme="minorEastAsia" w:hAnsiTheme="minorHAnsi" w:cstheme="minorBidi"/>
          <w:smallCaps w:val="0"/>
          <w:noProof/>
          <w:color w:val="auto"/>
          <w:kern w:val="2"/>
          <w:szCs w:val="22"/>
          <w:lang w:eastAsia="ko-KR"/>
        </w:rPr>
        <w:tab/>
      </w:r>
      <w:r>
        <w:rPr>
          <w:noProof/>
        </w:rPr>
        <w:t>Structure of dataset files</w:t>
      </w:r>
      <w:r>
        <w:rPr>
          <w:noProof/>
        </w:rPr>
        <w:tab/>
      </w:r>
      <w:r>
        <w:rPr>
          <w:noProof/>
        </w:rPr>
        <w:fldChar w:fldCharType="begin"/>
      </w:r>
      <w:r>
        <w:rPr>
          <w:noProof/>
        </w:rPr>
        <w:instrText xml:space="preserve"> PAGEREF _Toc66516288 \h </w:instrText>
      </w:r>
      <w:r>
        <w:rPr>
          <w:noProof/>
        </w:rPr>
      </w:r>
      <w:r>
        <w:rPr>
          <w:noProof/>
        </w:rPr>
        <w:fldChar w:fldCharType="separate"/>
      </w:r>
      <w:r>
        <w:rPr>
          <w:noProof/>
        </w:rPr>
        <w:t>31</w:t>
      </w:r>
      <w:r>
        <w:rPr>
          <w:noProof/>
        </w:rPr>
        <w:fldChar w:fldCharType="end"/>
      </w:r>
    </w:p>
    <w:p w14:paraId="7E1345C4" w14:textId="003650D6" w:rsidR="00DD0002" w:rsidRDefault="00DD0002">
      <w:pPr>
        <w:pStyle w:val="31"/>
        <w:tabs>
          <w:tab w:val="left" w:pos="1200"/>
        </w:tabs>
        <w:rPr>
          <w:rFonts w:asciiTheme="minorHAnsi" w:eastAsiaTheme="minorEastAsia" w:hAnsiTheme="minorHAnsi" w:cstheme="minorBidi"/>
          <w:i w:val="0"/>
          <w:noProof/>
          <w:color w:val="auto"/>
          <w:kern w:val="2"/>
          <w:szCs w:val="22"/>
          <w:lang w:eastAsia="ko-KR"/>
        </w:rPr>
      </w:pPr>
      <w:r w:rsidRPr="00687BC2">
        <w:rPr>
          <w:noProof/>
          <w:kern w:val="1"/>
        </w:rPr>
        <w:t>10.7.1</w:t>
      </w:r>
      <w:r>
        <w:rPr>
          <w:rFonts w:asciiTheme="minorHAnsi" w:eastAsiaTheme="minorEastAsia" w:hAnsiTheme="minorHAnsi" w:cstheme="minorBidi"/>
          <w:i w:val="0"/>
          <w:noProof/>
          <w:color w:val="auto"/>
          <w:kern w:val="2"/>
          <w:szCs w:val="22"/>
          <w:lang w:eastAsia="ko-KR"/>
        </w:rPr>
        <w:tab/>
      </w:r>
      <w:r>
        <w:rPr>
          <w:noProof/>
        </w:rPr>
        <w:t>Sequence of objects</w:t>
      </w:r>
      <w:r>
        <w:rPr>
          <w:noProof/>
        </w:rPr>
        <w:tab/>
      </w:r>
      <w:r>
        <w:rPr>
          <w:noProof/>
        </w:rPr>
        <w:fldChar w:fldCharType="begin"/>
      </w:r>
      <w:r>
        <w:rPr>
          <w:noProof/>
        </w:rPr>
        <w:instrText xml:space="preserve"> PAGEREF _Toc66516289 \h </w:instrText>
      </w:r>
      <w:r>
        <w:rPr>
          <w:noProof/>
        </w:rPr>
      </w:r>
      <w:r>
        <w:rPr>
          <w:noProof/>
        </w:rPr>
        <w:fldChar w:fldCharType="separate"/>
      </w:r>
      <w:r>
        <w:rPr>
          <w:noProof/>
        </w:rPr>
        <w:t>31</w:t>
      </w:r>
      <w:r>
        <w:rPr>
          <w:noProof/>
        </w:rPr>
        <w:fldChar w:fldCharType="end"/>
      </w:r>
    </w:p>
    <w:p w14:paraId="44685D86" w14:textId="3A53FA7B"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10.8</w:t>
      </w:r>
      <w:r>
        <w:rPr>
          <w:rFonts w:asciiTheme="minorHAnsi" w:eastAsiaTheme="minorEastAsia" w:hAnsiTheme="minorHAnsi" w:cstheme="minorBidi"/>
          <w:smallCaps w:val="0"/>
          <w:noProof/>
          <w:color w:val="auto"/>
          <w:kern w:val="2"/>
          <w:szCs w:val="22"/>
          <w:lang w:eastAsia="ko-KR"/>
        </w:rPr>
        <w:tab/>
      </w:r>
      <w:r>
        <w:rPr>
          <w:noProof/>
        </w:rPr>
        <w:t>Object identifiers</w:t>
      </w:r>
      <w:r>
        <w:rPr>
          <w:noProof/>
        </w:rPr>
        <w:tab/>
      </w:r>
      <w:r>
        <w:rPr>
          <w:noProof/>
        </w:rPr>
        <w:fldChar w:fldCharType="begin"/>
      </w:r>
      <w:r>
        <w:rPr>
          <w:noProof/>
        </w:rPr>
        <w:instrText xml:space="preserve"> PAGEREF _Toc66516290 \h </w:instrText>
      </w:r>
      <w:r>
        <w:rPr>
          <w:noProof/>
        </w:rPr>
      </w:r>
      <w:r>
        <w:rPr>
          <w:noProof/>
        </w:rPr>
        <w:fldChar w:fldCharType="separate"/>
      </w:r>
      <w:r>
        <w:rPr>
          <w:noProof/>
        </w:rPr>
        <w:t>32</w:t>
      </w:r>
      <w:r>
        <w:rPr>
          <w:noProof/>
        </w:rPr>
        <w:fldChar w:fldCharType="end"/>
      </w:r>
    </w:p>
    <w:p w14:paraId="72D8B81E" w14:textId="60A1CF48"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10.9</w:t>
      </w:r>
      <w:r>
        <w:rPr>
          <w:rFonts w:asciiTheme="minorHAnsi" w:eastAsiaTheme="minorEastAsia" w:hAnsiTheme="minorHAnsi" w:cstheme="minorBidi"/>
          <w:smallCaps w:val="0"/>
          <w:noProof/>
          <w:color w:val="auto"/>
          <w:kern w:val="2"/>
          <w:szCs w:val="22"/>
          <w:lang w:eastAsia="ko-KR"/>
        </w:rPr>
        <w:tab/>
      </w:r>
      <w:r>
        <w:rPr>
          <w:noProof/>
        </w:rPr>
        <w:t>Data coverage</w:t>
      </w:r>
      <w:r>
        <w:rPr>
          <w:noProof/>
        </w:rPr>
        <w:tab/>
      </w:r>
      <w:r>
        <w:rPr>
          <w:noProof/>
        </w:rPr>
        <w:fldChar w:fldCharType="begin"/>
      </w:r>
      <w:r>
        <w:rPr>
          <w:noProof/>
        </w:rPr>
        <w:instrText xml:space="preserve"> PAGEREF _Toc66516291 \h </w:instrText>
      </w:r>
      <w:r>
        <w:rPr>
          <w:noProof/>
        </w:rPr>
      </w:r>
      <w:r>
        <w:rPr>
          <w:noProof/>
        </w:rPr>
        <w:fldChar w:fldCharType="separate"/>
      </w:r>
      <w:r>
        <w:rPr>
          <w:noProof/>
        </w:rPr>
        <w:t>32</w:t>
      </w:r>
      <w:r>
        <w:rPr>
          <w:noProof/>
        </w:rPr>
        <w:fldChar w:fldCharType="end"/>
      </w:r>
    </w:p>
    <w:p w14:paraId="7F1C39F3" w14:textId="43759710" w:rsidR="00DD0002" w:rsidRDefault="00DD0002">
      <w:pPr>
        <w:pStyle w:val="21"/>
        <w:tabs>
          <w:tab w:val="left" w:pos="10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10.10</w:t>
      </w:r>
      <w:r>
        <w:rPr>
          <w:rFonts w:asciiTheme="minorHAnsi" w:eastAsiaTheme="minorEastAsia" w:hAnsiTheme="minorHAnsi" w:cstheme="minorBidi"/>
          <w:smallCaps w:val="0"/>
          <w:noProof/>
          <w:color w:val="auto"/>
          <w:kern w:val="2"/>
          <w:szCs w:val="22"/>
          <w:lang w:eastAsia="ko-KR"/>
        </w:rPr>
        <w:tab/>
      </w:r>
      <w:r>
        <w:rPr>
          <w:noProof/>
        </w:rPr>
        <w:t>Data overlap</w:t>
      </w:r>
      <w:r>
        <w:rPr>
          <w:noProof/>
        </w:rPr>
        <w:tab/>
      </w:r>
      <w:r>
        <w:rPr>
          <w:noProof/>
        </w:rPr>
        <w:fldChar w:fldCharType="begin"/>
      </w:r>
      <w:r>
        <w:rPr>
          <w:noProof/>
        </w:rPr>
        <w:instrText xml:space="preserve"> PAGEREF _Toc66516292 \h </w:instrText>
      </w:r>
      <w:r>
        <w:rPr>
          <w:noProof/>
        </w:rPr>
      </w:r>
      <w:r>
        <w:rPr>
          <w:noProof/>
        </w:rPr>
        <w:fldChar w:fldCharType="separate"/>
      </w:r>
      <w:r>
        <w:rPr>
          <w:noProof/>
        </w:rPr>
        <w:t>32</w:t>
      </w:r>
      <w:r>
        <w:rPr>
          <w:noProof/>
        </w:rPr>
        <w:fldChar w:fldCharType="end"/>
      </w:r>
    </w:p>
    <w:p w14:paraId="78E82492" w14:textId="2D7EBCCD" w:rsidR="00DD0002" w:rsidRDefault="00DD0002">
      <w:pPr>
        <w:pStyle w:val="21"/>
        <w:tabs>
          <w:tab w:val="left" w:pos="10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10.11</w:t>
      </w:r>
      <w:r>
        <w:rPr>
          <w:rFonts w:asciiTheme="minorHAnsi" w:eastAsiaTheme="minorEastAsia" w:hAnsiTheme="minorHAnsi" w:cstheme="minorBidi"/>
          <w:smallCaps w:val="0"/>
          <w:noProof/>
          <w:color w:val="auto"/>
          <w:kern w:val="2"/>
          <w:szCs w:val="22"/>
          <w:lang w:eastAsia="ko-KR"/>
        </w:rPr>
        <w:tab/>
      </w:r>
      <w:r>
        <w:rPr>
          <w:noProof/>
        </w:rPr>
        <w:t>Data extent</w:t>
      </w:r>
      <w:r>
        <w:rPr>
          <w:noProof/>
        </w:rPr>
        <w:tab/>
      </w:r>
      <w:r>
        <w:rPr>
          <w:noProof/>
        </w:rPr>
        <w:fldChar w:fldCharType="begin"/>
      </w:r>
      <w:r>
        <w:rPr>
          <w:noProof/>
        </w:rPr>
        <w:instrText xml:space="preserve"> PAGEREF _Toc66516293 \h </w:instrText>
      </w:r>
      <w:r>
        <w:rPr>
          <w:noProof/>
        </w:rPr>
      </w:r>
      <w:r>
        <w:rPr>
          <w:noProof/>
        </w:rPr>
        <w:fldChar w:fldCharType="separate"/>
      </w:r>
      <w:r>
        <w:rPr>
          <w:noProof/>
        </w:rPr>
        <w:t>32</w:t>
      </w:r>
      <w:r>
        <w:rPr>
          <w:noProof/>
        </w:rPr>
        <w:fldChar w:fldCharType="end"/>
      </w:r>
    </w:p>
    <w:p w14:paraId="7CCFFAA2" w14:textId="44FD53C4" w:rsidR="00DD0002" w:rsidRDefault="00DD0002">
      <w:pPr>
        <w:pStyle w:val="10"/>
        <w:tabs>
          <w:tab w:val="left" w:pos="600"/>
        </w:tabs>
        <w:rPr>
          <w:rFonts w:asciiTheme="minorHAnsi" w:eastAsiaTheme="minorEastAsia" w:hAnsiTheme="minorHAnsi" w:cstheme="minorBidi"/>
          <w:b w:val="0"/>
          <w:noProof/>
          <w:color w:val="auto"/>
          <w:kern w:val="2"/>
          <w:szCs w:val="22"/>
          <w:lang w:val="en-US" w:eastAsia="ko-KR"/>
        </w:rPr>
      </w:pPr>
      <w:r w:rsidRPr="00687BC2">
        <w:rPr>
          <w:noProof/>
          <w:kern w:val="1"/>
        </w:rPr>
        <w:t>11</w:t>
      </w:r>
      <w:r>
        <w:rPr>
          <w:rFonts w:asciiTheme="minorHAnsi" w:eastAsiaTheme="minorEastAsia" w:hAnsiTheme="minorHAnsi" w:cstheme="minorBidi"/>
          <w:b w:val="0"/>
          <w:noProof/>
          <w:color w:val="auto"/>
          <w:kern w:val="2"/>
          <w:szCs w:val="22"/>
          <w:lang w:val="en-US" w:eastAsia="ko-KR"/>
        </w:rPr>
        <w:tab/>
      </w:r>
      <w:r>
        <w:rPr>
          <w:noProof/>
        </w:rPr>
        <w:t>Data Delivery</w:t>
      </w:r>
      <w:r>
        <w:rPr>
          <w:noProof/>
        </w:rPr>
        <w:tab/>
      </w:r>
      <w:r>
        <w:rPr>
          <w:noProof/>
        </w:rPr>
        <w:fldChar w:fldCharType="begin"/>
      </w:r>
      <w:r>
        <w:rPr>
          <w:noProof/>
        </w:rPr>
        <w:instrText xml:space="preserve"> PAGEREF _Toc66516294 \h </w:instrText>
      </w:r>
      <w:r>
        <w:rPr>
          <w:noProof/>
        </w:rPr>
      </w:r>
      <w:r>
        <w:rPr>
          <w:noProof/>
        </w:rPr>
        <w:fldChar w:fldCharType="separate"/>
      </w:r>
      <w:r>
        <w:rPr>
          <w:noProof/>
        </w:rPr>
        <w:t>32</w:t>
      </w:r>
      <w:r>
        <w:rPr>
          <w:noProof/>
        </w:rPr>
        <w:fldChar w:fldCharType="end"/>
      </w:r>
    </w:p>
    <w:p w14:paraId="51CF13F5" w14:textId="7001B2B4"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11.1</w:t>
      </w:r>
      <w:r>
        <w:rPr>
          <w:rFonts w:asciiTheme="minorHAnsi" w:eastAsiaTheme="minorEastAsia" w:hAnsiTheme="minorHAnsi" w:cstheme="minorBidi"/>
          <w:smallCaps w:val="0"/>
          <w:noProof/>
          <w:color w:val="auto"/>
          <w:kern w:val="2"/>
          <w:szCs w:val="22"/>
          <w:lang w:eastAsia="ko-KR"/>
        </w:rPr>
        <w:tab/>
      </w:r>
      <w:r>
        <w:rPr>
          <w:noProof/>
        </w:rPr>
        <w:t>Data Product Delivery Information</w:t>
      </w:r>
      <w:r>
        <w:rPr>
          <w:noProof/>
        </w:rPr>
        <w:tab/>
      </w:r>
      <w:r>
        <w:rPr>
          <w:noProof/>
        </w:rPr>
        <w:fldChar w:fldCharType="begin"/>
      </w:r>
      <w:r>
        <w:rPr>
          <w:noProof/>
        </w:rPr>
        <w:instrText xml:space="preserve"> PAGEREF _Toc66516295 \h </w:instrText>
      </w:r>
      <w:r>
        <w:rPr>
          <w:noProof/>
        </w:rPr>
      </w:r>
      <w:r>
        <w:rPr>
          <w:noProof/>
        </w:rPr>
        <w:fldChar w:fldCharType="separate"/>
      </w:r>
      <w:r>
        <w:rPr>
          <w:noProof/>
        </w:rPr>
        <w:t>32</w:t>
      </w:r>
      <w:r>
        <w:rPr>
          <w:noProof/>
        </w:rPr>
        <w:fldChar w:fldCharType="end"/>
      </w:r>
    </w:p>
    <w:p w14:paraId="103D88A1" w14:textId="0343A11D" w:rsidR="00DD0002" w:rsidRDefault="00DD0002">
      <w:pPr>
        <w:pStyle w:val="31"/>
        <w:tabs>
          <w:tab w:val="left" w:pos="1200"/>
        </w:tabs>
        <w:rPr>
          <w:rFonts w:asciiTheme="minorHAnsi" w:eastAsiaTheme="minorEastAsia" w:hAnsiTheme="minorHAnsi" w:cstheme="minorBidi"/>
          <w:i w:val="0"/>
          <w:noProof/>
          <w:color w:val="auto"/>
          <w:kern w:val="2"/>
          <w:szCs w:val="22"/>
          <w:lang w:eastAsia="ko-KR"/>
        </w:rPr>
      </w:pPr>
      <w:r w:rsidRPr="00687BC2">
        <w:rPr>
          <w:noProof/>
          <w:kern w:val="1"/>
        </w:rPr>
        <w:t>11.1.1</w:t>
      </w:r>
      <w:r>
        <w:rPr>
          <w:rFonts w:asciiTheme="minorHAnsi" w:eastAsiaTheme="minorEastAsia" w:hAnsiTheme="minorHAnsi" w:cstheme="minorBidi"/>
          <w:i w:val="0"/>
          <w:noProof/>
          <w:color w:val="auto"/>
          <w:kern w:val="2"/>
          <w:szCs w:val="22"/>
          <w:lang w:eastAsia="ko-KR"/>
        </w:rPr>
        <w:tab/>
      </w:r>
      <w:r>
        <w:rPr>
          <w:noProof/>
        </w:rPr>
        <w:t>Dataset loading</w:t>
      </w:r>
      <w:r>
        <w:rPr>
          <w:noProof/>
        </w:rPr>
        <w:tab/>
      </w:r>
      <w:r>
        <w:rPr>
          <w:noProof/>
        </w:rPr>
        <w:fldChar w:fldCharType="begin"/>
      </w:r>
      <w:r>
        <w:rPr>
          <w:noProof/>
        </w:rPr>
        <w:instrText xml:space="preserve"> PAGEREF _Toc66516296 \h </w:instrText>
      </w:r>
      <w:r>
        <w:rPr>
          <w:noProof/>
        </w:rPr>
      </w:r>
      <w:r>
        <w:rPr>
          <w:noProof/>
        </w:rPr>
        <w:fldChar w:fldCharType="separate"/>
      </w:r>
      <w:r>
        <w:rPr>
          <w:noProof/>
        </w:rPr>
        <w:t>33</w:t>
      </w:r>
      <w:r>
        <w:rPr>
          <w:noProof/>
        </w:rPr>
        <w:fldChar w:fldCharType="end"/>
      </w:r>
    </w:p>
    <w:p w14:paraId="23AF4E2C" w14:textId="2D2A62A2" w:rsidR="00DD0002" w:rsidRDefault="00DD0002">
      <w:pPr>
        <w:pStyle w:val="31"/>
        <w:tabs>
          <w:tab w:val="left" w:pos="1200"/>
        </w:tabs>
        <w:rPr>
          <w:rFonts w:asciiTheme="minorHAnsi" w:eastAsiaTheme="minorEastAsia" w:hAnsiTheme="minorHAnsi" w:cstheme="minorBidi"/>
          <w:i w:val="0"/>
          <w:noProof/>
          <w:color w:val="auto"/>
          <w:kern w:val="2"/>
          <w:szCs w:val="22"/>
          <w:lang w:eastAsia="ko-KR"/>
        </w:rPr>
      </w:pPr>
      <w:r w:rsidRPr="00687BC2">
        <w:rPr>
          <w:noProof/>
          <w:kern w:val="1"/>
        </w:rPr>
        <w:t>11.1.2</w:t>
      </w:r>
      <w:r>
        <w:rPr>
          <w:rFonts w:asciiTheme="minorHAnsi" w:eastAsiaTheme="minorEastAsia" w:hAnsiTheme="minorHAnsi" w:cstheme="minorBidi"/>
          <w:i w:val="0"/>
          <w:noProof/>
          <w:color w:val="auto"/>
          <w:kern w:val="2"/>
          <w:szCs w:val="22"/>
          <w:lang w:eastAsia="ko-KR"/>
        </w:rPr>
        <w:tab/>
      </w:r>
      <w:r>
        <w:rPr>
          <w:noProof/>
        </w:rPr>
        <w:t>New editions</w:t>
      </w:r>
      <w:r>
        <w:rPr>
          <w:noProof/>
        </w:rPr>
        <w:tab/>
      </w:r>
      <w:r>
        <w:rPr>
          <w:noProof/>
        </w:rPr>
        <w:fldChar w:fldCharType="begin"/>
      </w:r>
      <w:r>
        <w:rPr>
          <w:noProof/>
        </w:rPr>
        <w:instrText xml:space="preserve"> PAGEREF _Toc66516297 \h </w:instrText>
      </w:r>
      <w:r>
        <w:rPr>
          <w:noProof/>
        </w:rPr>
      </w:r>
      <w:r>
        <w:rPr>
          <w:noProof/>
        </w:rPr>
        <w:fldChar w:fldCharType="separate"/>
      </w:r>
      <w:r>
        <w:rPr>
          <w:noProof/>
        </w:rPr>
        <w:t>33</w:t>
      </w:r>
      <w:r>
        <w:rPr>
          <w:noProof/>
        </w:rPr>
        <w:fldChar w:fldCharType="end"/>
      </w:r>
    </w:p>
    <w:p w14:paraId="1756C4FB" w14:textId="5003FB11"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11.2</w:t>
      </w:r>
      <w:r>
        <w:rPr>
          <w:rFonts w:asciiTheme="minorHAnsi" w:eastAsiaTheme="minorEastAsia" w:hAnsiTheme="minorHAnsi" w:cstheme="minorBidi"/>
          <w:smallCaps w:val="0"/>
          <w:noProof/>
          <w:color w:val="auto"/>
          <w:kern w:val="2"/>
          <w:szCs w:val="22"/>
          <w:lang w:eastAsia="ko-KR"/>
        </w:rPr>
        <w:tab/>
      </w:r>
      <w:r>
        <w:rPr>
          <w:noProof/>
        </w:rPr>
        <w:t>Dataset size</w:t>
      </w:r>
      <w:r>
        <w:rPr>
          <w:noProof/>
        </w:rPr>
        <w:tab/>
      </w:r>
      <w:r>
        <w:rPr>
          <w:noProof/>
        </w:rPr>
        <w:fldChar w:fldCharType="begin"/>
      </w:r>
      <w:r>
        <w:rPr>
          <w:noProof/>
        </w:rPr>
        <w:instrText xml:space="preserve"> PAGEREF _Toc66516298 \h </w:instrText>
      </w:r>
      <w:r>
        <w:rPr>
          <w:noProof/>
        </w:rPr>
      </w:r>
      <w:r>
        <w:rPr>
          <w:noProof/>
        </w:rPr>
        <w:fldChar w:fldCharType="separate"/>
      </w:r>
      <w:r>
        <w:rPr>
          <w:noProof/>
        </w:rPr>
        <w:t>33</w:t>
      </w:r>
      <w:r>
        <w:rPr>
          <w:noProof/>
        </w:rPr>
        <w:fldChar w:fldCharType="end"/>
      </w:r>
    </w:p>
    <w:p w14:paraId="76CF803C" w14:textId="1E02410F"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11.3</w:t>
      </w:r>
      <w:r>
        <w:rPr>
          <w:rFonts w:asciiTheme="minorHAnsi" w:eastAsiaTheme="minorEastAsia" w:hAnsiTheme="minorHAnsi" w:cstheme="minorBidi"/>
          <w:smallCaps w:val="0"/>
          <w:noProof/>
          <w:color w:val="auto"/>
          <w:kern w:val="2"/>
          <w:szCs w:val="22"/>
          <w:lang w:eastAsia="ko-KR"/>
        </w:rPr>
        <w:tab/>
      </w:r>
      <w:r>
        <w:rPr>
          <w:noProof/>
        </w:rPr>
        <w:t>Exchange Set</w:t>
      </w:r>
      <w:r>
        <w:rPr>
          <w:noProof/>
        </w:rPr>
        <w:tab/>
      </w:r>
      <w:r>
        <w:rPr>
          <w:noProof/>
        </w:rPr>
        <w:fldChar w:fldCharType="begin"/>
      </w:r>
      <w:r>
        <w:rPr>
          <w:noProof/>
        </w:rPr>
        <w:instrText xml:space="preserve"> PAGEREF _Toc66516299 \h </w:instrText>
      </w:r>
      <w:r>
        <w:rPr>
          <w:noProof/>
        </w:rPr>
      </w:r>
      <w:r>
        <w:rPr>
          <w:noProof/>
        </w:rPr>
        <w:fldChar w:fldCharType="separate"/>
      </w:r>
      <w:r>
        <w:rPr>
          <w:noProof/>
        </w:rPr>
        <w:t>33</w:t>
      </w:r>
      <w:r>
        <w:rPr>
          <w:noProof/>
        </w:rPr>
        <w:fldChar w:fldCharType="end"/>
      </w:r>
    </w:p>
    <w:p w14:paraId="117780B3" w14:textId="5DAABA25"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11.4</w:t>
      </w:r>
      <w:r>
        <w:rPr>
          <w:rFonts w:asciiTheme="minorHAnsi" w:eastAsiaTheme="minorEastAsia" w:hAnsiTheme="minorHAnsi" w:cstheme="minorBidi"/>
          <w:smallCaps w:val="0"/>
          <w:noProof/>
          <w:color w:val="auto"/>
          <w:kern w:val="2"/>
          <w:szCs w:val="22"/>
          <w:lang w:eastAsia="ko-KR"/>
        </w:rPr>
        <w:tab/>
      </w:r>
      <w:r>
        <w:rPr>
          <w:noProof/>
        </w:rPr>
        <w:t>Support Files</w:t>
      </w:r>
      <w:r>
        <w:rPr>
          <w:noProof/>
        </w:rPr>
        <w:tab/>
      </w:r>
      <w:r>
        <w:rPr>
          <w:noProof/>
        </w:rPr>
        <w:fldChar w:fldCharType="begin"/>
      </w:r>
      <w:r>
        <w:rPr>
          <w:noProof/>
        </w:rPr>
        <w:instrText xml:space="preserve"> PAGEREF _Toc66516300 \h </w:instrText>
      </w:r>
      <w:r>
        <w:rPr>
          <w:noProof/>
        </w:rPr>
      </w:r>
      <w:r>
        <w:rPr>
          <w:noProof/>
        </w:rPr>
        <w:fldChar w:fldCharType="separate"/>
      </w:r>
      <w:r>
        <w:rPr>
          <w:noProof/>
        </w:rPr>
        <w:t>34</w:t>
      </w:r>
      <w:r>
        <w:rPr>
          <w:noProof/>
        </w:rPr>
        <w:fldChar w:fldCharType="end"/>
      </w:r>
    </w:p>
    <w:p w14:paraId="30911318" w14:textId="284ABF60"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11.5</w:t>
      </w:r>
      <w:r>
        <w:rPr>
          <w:rFonts w:asciiTheme="minorHAnsi" w:eastAsiaTheme="minorEastAsia" w:hAnsiTheme="minorHAnsi" w:cstheme="minorBidi"/>
          <w:smallCaps w:val="0"/>
          <w:noProof/>
          <w:color w:val="auto"/>
          <w:kern w:val="2"/>
          <w:szCs w:val="22"/>
          <w:lang w:eastAsia="ko-KR"/>
        </w:rPr>
        <w:tab/>
      </w:r>
      <w:r>
        <w:rPr>
          <w:noProof/>
        </w:rPr>
        <w:t>Support File Naming Convention</w:t>
      </w:r>
      <w:r>
        <w:rPr>
          <w:noProof/>
        </w:rPr>
        <w:tab/>
      </w:r>
      <w:r>
        <w:rPr>
          <w:noProof/>
        </w:rPr>
        <w:fldChar w:fldCharType="begin"/>
      </w:r>
      <w:r>
        <w:rPr>
          <w:noProof/>
        </w:rPr>
        <w:instrText xml:space="preserve"> PAGEREF _Toc66516301 \h </w:instrText>
      </w:r>
      <w:r>
        <w:rPr>
          <w:noProof/>
        </w:rPr>
      </w:r>
      <w:r>
        <w:rPr>
          <w:noProof/>
        </w:rPr>
        <w:fldChar w:fldCharType="separate"/>
      </w:r>
      <w:r>
        <w:rPr>
          <w:noProof/>
        </w:rPr>
        <w:t>35</w:t>
      </w:r>
      <w:r>
        <w:rPr>
          <w:noProof/>
        </w:rPr>
        <w:fldChar w:fldCharType="end"/>
      </w:r>
    </w:p>
    <w:p w14:paraId="48963ECF" w14:textId="72C40FC8"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11.6</w:t>
      </w:r>
      <w:r>
        <w:rPr>
          <w:rFonts w:asciiTheme="minorHAnsi" w:eastAsiaTheme="minorEastAsia" w:hAnsiTheme="minorHAnsi" w:cstheme="minorBidi"/>
          <w:smallCaps w:val="0"/>
          <w:noProof/>
          <w:color w:val="auto"/>
          <w:kern w:val="2"/>
          <w:szCs w:val="22"/>
          <w:lang w:eastAsia="ko-KR"/>
        </w:rPr>
        <w:tab/>
      </w:r>
      <w:r>
        <w:rPr>
          <w:noProof/>
        </w:rPr>
        <w:t>Dataset Naming Convention</w:t>
      </w:r>
      <w:r>
        <w:rPr>
          <w:noProof/>
        </w:rPr>
        <w:tab/>
      </w:r>
      <w:r>
        <w:rPr>
          <w:noProof/>
        </w:rPr>
        <w:fldChar w:fldCharType="begin"/>
      </w:r>
      <w:r>
        <w:rPr>
          <w:noProof/>
        </w:rPr>
        <w:instrText xml:space="preserve"> PAGEREF _Toc66516302 \h </w:instrText>
      </w:r>
      <w:r>
        <w:rPr>
          <w:noProof/>
        </w:rPr>
      </w:r>
      <w:r>
        <w:rPr>
          <w:noProof/>
        </w:rPr>
        <w:fldChar w:fldCharType="separate"/>
      </w:r>
      <w:r>
        <w:rPr>
          <w:noProof/>
        </w:rPr>
        <w:t>35</w:t>
      </w:r>
      <w:r>
        <w:rPr>
          <w:noProof/>
        </w:rPr>
        <w:fldChar w:fldCharType="end"/>
      </w:r>
    </w:p>
    <w:p w14:paraId="46F462CA" w14:textId="2B940197"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11.7</w:t>
      </w:r>
      <w:r>
        <w:rPr>
          <w:rFonts w:asciiTheme="minorHAnsi" w:eastAsiaTheme="minorEastAsia" w:hAnsiTheme="minorHAnsi" w:cstheme="minorBidi"/>
          <w:smallCaps w:val="0"/>
          <w:noProof/>
          <w:color w:val="auto"/>
          <w:kern w:val="2"/>
          <w:szCs w:val="22"/>
          <w:lang w:eastAsia="ko-KR"/>
        </w:rPr>
        <w:tab/>
      </w:r>
      <w:r>
        <w:rPr>
          <w:noProof/>
        </w:rPr>
        <w:t>Update dataset naming convention</w:t>
      </w:r>
      <w:r>
        <w:rPr>
          <w:noProof/>
        </w:rPr>
        <w:tab/>
      </w:r>
      <w:r>
        <w:rPr>
          <w:noProof/>
        </w:rPr>
        <w:fldChar w:fldCharType="begin"/>
      </w:r>
      <w:r>
        <w:rPr>
          <w:noProof/>
        </w:rPr>
        <w:instrText xml:space="preserve"> PAGEREF _Toc66516303 \h </w:instrText>
      </w:r>
      <w:r>
        <w:rPr>
          <w:noProof/>
        </w:rPr>
      </w:r>
      <w:r>
        <w:rPr>
          <w:noProof/>
        </w:rPr>
        <w:fldChar w:fldCharType="separate"/>
      </w:r>
      <w:r>
        <w:rPr>
          <w:noProof/>
        </w:rPr>
        <w:t>36</w:t>
      </w:r>
      <w:r>
        <w:rPr>
          <w:noProof/>
        </w:rPr>
        <w:fldChar w:fldCharType="end"/>
      </w:r>
    </w:p>
    <w:p w14:paraId="287EC630" w14:textId="1131F23A"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11.8</w:t>
      </w:r>
      <w:r>
        <w:rPr>
          <w:rFonts w:asciiTheme="minorHAnsi" w:eastAsiaTheme="minorEastAsia" w:hAnsiTheme="minorHAnsi" w:cstheme="minorBidi"/>
          <w:smallCaps w:val="0"/>
          <w:noProof/>
          <w:color w:val="auto"/>
          <w:kern w:val="2"/>
          <w:szCs w:val="22"/>
          <w:lang w:eastAsia="ko-KR"/>
        </w:rPr>
        <w:tab/>
      </w:r>
      <w:r>
        <w:rPr>
          <w:noProof/>
        </w:rPr>
        <w:t>Catalogue File Naming Convention</w:t>
      </w:r>
      <w:r>
        <w:rPr>
          <w:noProof/>
        </w:rPr>
        <w:tab/>
      </w:r>
      <w:r>
        <w:rPr>
          <w:noProof/>
        </w:rPr>
        <w:fldChar w:fldCharType="begin"/>
      </w:r>
      <w:r>
        <w:rPr>
          <w:noProof/>
        </w:rPr>
        <w:instrText xml:space="preserve"> PAGEREF _Toc66516304 \h </w:instrText>
      </w:r>
      <w:r>
        <w:rPr>
          <w:noProof/>
        </w:rPr>
      </w:r>
      <w:r>
        <w:rPr>
          <w:noProof/>
        </w:rPr>
        <w:fldChar w:fldCharType="separate"/>
      </w:r>
      <w:r>
        <w:rPr>
          <w:noProof/>
        </w:rPr>
        <w:t>36</w:t>
      </w:r>
      <w:r>
        <w:rPr>
          <w:noProof/>
        </w:rPr>
        <w:fldChar w:fldCharType="end"/>
      </w:r>
    </w:p>
    <w:p w14:paraId="2285DB02" w14:textId="370ECC9D" w:rsidR="00DD0002" w:rsidRDefault="00DD0002">
      <w:pPr>
        <w:pStyle w:val="10"/>
        <w:tabs>
          <w:tab w:val="left" w:pos="600"/>
        </w:tabs>
        <w:rPr>
          <w:rFonts w:asciiTheme="minorHAnsi" w:eastAsiaTheme="minorEastAsia" w:hAnsiTheme="minorHAnsi" w:cstheme="minorBidi"/>
          <w:b w:val="0"/>
          <w:noProof/>
          <w:color w:val="auto"/>
          <w:kern w:val="2"/>
          <w:szCs w:val="22"/>
          <w:lang w:val="en-US" w:eastAsia="ko-KR"/>
        </w:rPr>
      </w:pPr>
      <w:r w:rsidRPr="00687BC2">
        <w:rPr>
          <w:noProof/>
          <w:kern w:val="1"/>
        </w:rPr>
        <w:t>12</w:t>
      </w:r>
      <w:r>
        <w:rPr>
          <w:rFonts w:asciiTheme="minorHAnsi" w:eastAsiaTheme="minorEastAsia" w:hAnsiTheme="minorHAnsi" w:cstheme="minorBidi"/>
          <w:b w:val="0"/>
          <w:noProof/>
          <w:color w:val="auto"/>
          <w:kern w:val="2"/>
          <w:szCs w:val="22"/>
          <w:lang w:val="en-US" w:eastAsia="ko-KR"/>
        </w:rPr>
        <w:tab/>
      </w:r>
      <w:r>
        <w:rPr>
          <w:noProof/>
        </w:rPr>
        <w:t>Dataset Maintenance</w:t>
      </w:r>
      <w:r>
        <w:rPr>
          <w:noProof/>
        </w:rPr>
        <w:tab/>
      </w:r>
      <w:r>
        <w:rPr>
          <w:noProof/>
        </w:rPr>
        <w:fldChar w:fldCharType="begin"/>
      </w:r>
      <w:r>
        <w:rPr>
          <w:noProof/>
        </w:rPr>
        <w:instrText xml:space="preserve"> PAGEREF _Toc66516305 \h </w:instrText>
      </w:r>
      <w:r>
        <w:rPr>
          <w:noProof/>
        </w:rPr>
      </w:r>
      <w:r>
        <w:rPr>
          <w:noProof/>
        </w:rPr>
        <w:fldChar w:fldCharType="separate"/>
      </w:r>
      <w:r>
        <w:rPr>
          <w:noProof/>
        </w:rPr>
        <w:t>36</w:t>
      </w:r>
      <w:r>
        <w:rPr>
          <w:noProof/>
        </w:rPr>
        <w:fldChar w:fldCharType="end"/>
      </w:r>
    </w:p>
    <w:p w14:paraId="042F9EB7" w14:textId="60C82AC4"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12.1</w:t>
      </w:r>
      <w:r>
        <w:rPr>
          <w:rFonts w:asciiTheme="minorHAnsi" w:eastAsiaTheme="minorEastAsia" w:hAnsiTheme="minorHAnsi" w:cstheme="minorBidi"/>
          <w:smallCaps w:val="0"/>
          <w:noProof/>
          <w:color w:val="auto"/>
          <w:kern w:val="2"/>
          <w:szCs w:val="22"/>
          <w:lang w:eastAsia="ko-KR"/>
        </w:rPr>
        <w:tab/>
      </w:r>
      <w:r>
        <w:rPr>
          <w:noProof/>
        </w:rPr>
        <w:t>Introduction</w:t>
      </w:r>
      <w:r>
        <w:rPr>
          <w:noProof/>
        </w:rPr>
        <w:tab/>
      </w:r>
      <w:r>
        <w:rPr>
          <w:noProof/>
        </w:rPr>
        <w:fldChar w:fldCharType="begin"/>
      </w:r>
      <w:r>
        <w:rPr>
          <w:noProof/>
        </w:rPr>
        <w:instrText xml:space="preserve"> PAGEREF _Toc66516306 \h </w:instrText>
      </w:r>
      <w:r>
        <w:rPr>
          <w:noProof/>
        </w:rPr>
      </w:r>
      <w:r>
        <w:rPr>
          <w:noProof/>
        </w:rPr>
        <w:fldChar w:fldCharType="separate"/>
      </w:r>
      <w:r>
        <w:rPr>
          <w:noProof/>
        </w:rPr>
        <w:t>36</w:t>
      </w:r>
      <w:r>
        <w:rPr>
          <w:noProof/>
        </w:rPr>
        <w:fldChar w:fldCharType="end"/>
      </w:r>
    </w:p>
    <w:p w14:paraId="31E894CB" w14:textId="74C9248C"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12.2</w:t>
      </w:r>
      <w:r>
        <w:rPr>
          <w:rFonts w:asciiTheme="minorHAnsi" w:eastAsiaTheme="minorEastAsia" w:hAnsiTheme="minorHAnsi" w:cstheme="minorBidi"/>
          <w:smallCaps w:val="0"/>
          <w:noProof/>
          <w:color w:val="auto"/>
          <w:kern w:val="2"/>
          <w:szCs w:val="22"/>
          <w:lang w:eastAsia="ko-KR"/>
        </w:rPr>
        <w:tab/>
      </w:r>
      <w:r>
        <w:rPr>
          <w:noProof/>
        </w:rPr>
        <w:t>Production process for base and update datasets</w:t>
      </w:r>
      <w:r>
        <w:rPr>
          <w:noProof/>
        </w:rPr>
        <w:tab/>
      </w:r>
      <w:r>
        <w:rPr>
          <w:noProof/>
        </w:rPr>
        <w:fldChar w:fldCharType="begin"/>
      </w:r>
      <w:r>
        <w:rPr>
          <w:noProof/>
        </w:rPr>
        <w:instrText xml:space="preserve"> PAGEREF _Toc66516307 \h </w:instrText>
      </w:r>
      <w:r>
        <w:rPr>
          <w:noProof/>
        </w:rPr>
      </w:r>
      <w:r>
        <w:rPr>
          <w:noProof/>
        </w:rPr>
        <w:fldChar w:fldCharType="separate"/>
      </w:r>
      <w:r>
        <w:rPr>
          <w:noProof/>
        </w:rPr>
        <w:t>36</w:t>
      </w:r>
      <w:r>
        <w:rPr>
          <w:noProof/>
        </w:rPr>
        <w:fldChar w:fldCharType="end"/>
      </w:r>
    </w:p>
    <w:p w14:paraId="42A10012" w14:textId="61659448"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12.3</w:t>
      </w:r>
      <w:r>
        <w:rPr>
          <w:rFonts w:asciiTheme="minorHAnsi" w:eastAsiaTheme="minorEastAsia" w:hAnsiTheme="minorHAnsi" w:cstheme="minorBidi"/>
          <w:smallCaps w:val="0"/>
          <w:noProof/>
          <w:color w:val="auto"/>
          <w:kern w:val="2"/>
          <w:szCs w:val="22"/>
          <w:lang w:eastAsia="ko-KR"/>
        </w:rPr>
        <w:tab/>
      </w:r>
      <w:r>
        <w:rPr>
          <w:noProof/>
        </w:rPr>
        <w:t>Dataset updates and cancellation</w:t>
      </w:r>
      <w:r>
        <w:rPr>
          <w:noProof/>
        </w:rPr>
        <w:tab/>
      </w:r>
      <w:r>
        <w:rPr>
          <w:noProof/>
        </w:rPr>
        <w:fldChar w:fldCharType="begin"/>
      </w:r>
      <w:r>
        <w:rPr>
          <w:noProof/>
        </w:rPr>
        <w:instrText xml:space="preserve"> PAGEREF _Toc66516308 \h </w:instrText>
      </w:r>
      <w:r>
        <w:rPr>
          <w:noProof/>
        </w:rPr>
      </w:r>
      <w:r>
        <w:rPr>
          <w:noProof/>
        </w:rPr>
        <w:fldChar w:fldCharType="separate"/>
      </w:r>
      <w:r>
        <w:rPr>
          <w:noProof/>
        </w:rPr>
        <w:t>36</w:t>
      </w:r>
      <w:r>
        <w:rPr>
          <w:noProof/>
        </w:rPr>
        <w:fldChar w:fldCharType="end"/>
      </w:r>
    </w:p>
    <w:p w14:paraId="358C8197" w14:textId="3FAF9EA0"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12.4</w:t>
      </w:r>
      <w:r>
        <w:rPr>
          <w:rFonts w:asciiTheme="minorHAnsi" w:eastAsiaTheme="minorEastAsia" w:hAnsiTheme="minorHAnsi" w:cstheme="minorBidi"/>
          <w:smallCaps w:val="0"/>
          <w:noProof/>
          <w:color w:val="auto"/>
          <w:kern w:val="2"/>
          <w:szCs w:val="22"/>
          <w:lang w:eastAsia="ko-KR"/>
        </w:rPr>
        <w:tab/>
      </w:r>
      <w:r>
        <w:rPr>
          <w:noProof/>
        </w:rPr>
        <w:t>Support file updates</w:t>
      </w:r>
      <w:r>
        <w:rPr>
          <w:noProof/>
        </w:rPr>
        <w:tab/>
      </w:r>
      <w:r>
        <w:rPr>
          <w:noProof/>
        </w:rPr>
        <w:fldChar w:fldCharType="begin"/>
      </w:r>
      <w:r>
        <w:rPr>
          <w:noProof/>
        </w:rPr>
        <w:instrText xml:space="preserve"> PAGEREF _Toc66516309 \h </w:instrText>
      </w:r>
      <w:r>
        <w:rPr>
          <w:noProof/>
        </w:rPr>
      </w:r>
      <w:r>
        <w:rPr>
          <w:noProof/>
        </w:rPr>
        <w:fldChar w:fldCharType="separate"/>
      </w:r>
      <w:r>
        <w:rPr>
          <w:noProof/>
        </w:rPr>
        <w:t>37</w:t>
      </w:r>
      <w:r>
        <w:rPr>
          <w:noProof/>
        </w:rPr>
        <w:fldChar w:fldCharType="end"/>
      </w:r>
    </w:p>
    <w:p w14:paraId="6A544988" w14:textId="31B54B6A"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12.5</w:t>
      </w:r>
      <w:r>
        <w:rPr>
          <w:rFonts w:asciiTheme="minorHAnsi" w:eastAsiaTheme="minorEastAsia" w:hAnsiTheme="minorHAnsi" w:cstheme="minorBidi"/>
          <w:smallCaps w:val="0"/>
          <w:noProof/>
          <w:color w:val="auto"/>
          <w:kern w:val="2"/>
          <w:szCs w:val="22"/>
          <w:lang w:eastAsia="ko-KR"/>
        </w:rPr>
        <w:tab/>
      </w:r>
      <w:r>
        <w:rPr>
          <w:noProof/>
        </w:rPr>
        <w:t>Feature and portrayal catalogues</w:t>
      </w:r>
      <w:r>
        <w:rPr>
          <w:noProof/>
        </w:rPr>
        <w:tab/>
      </w:r>
      <w:r>
        <w:rPr>
          <w:noProof/>
        </w:rPr>
        <w:fldChar w:fldCharType="begin"/>
      </w:r>
      <w:r>
        <w:rPr>
          <w:noProof/>
        </w:rPr>
        <w:instrText xml:space="preserve"> PAGEREF _Toc66516310 \h </w:instrText>
      </w:r>
      <w:r>
        <w:rPr>
          <w:noProof/>
        </w:rPr>
      </w:r>
      <w:r>
        <w:rPr>
          <w:noProof/>
        </w:rPr>
        <w:fldChar w:fldCharType="separate"/>
      </w:r>
      <w:r>
        <w:rPr>
          <w:noProof/>
        </w:rPr>
        <w:t>37</w:t>
      </w:r>
      <w:r>
        <w:rPr>
          <w:noProof/>
        </w:rPr>
        <w:fldChar w:fldCharType="end"/>
      </w:r>
    </w:p>
    <w:p w14:paraId="3E95D1C7" w14:textId="62C6A8BF"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12.6</w:t>
      </w:r>
      <w:r>
        <w:rPr>
          <w:rFonts w:asciiTheme="minorHAnsi" w:eastAsiaTheme="minorEastAsia" w:hAnsiTheme="minorHAnsi" w:cstheme="minorBidi"/>
          <w:smallCaps w:val="0"/>
          <w:noProof/>
          <w:color w:val="auto"/>
          <w:kern w:val="2"/>
          <w:szCs w:val="22"/>
          <w:lang w:eastAsia="ko-KR"/>
        </w:rPr>
        <w:tab/>
      </w:r>
      <w:r>
        <w:rPr>
          <w:noProof/>
        </w:rPr>
        <w:t>Feature history, versions, and change tracking</w:t>
      </w:r>
      <w:r>
        <w:rPr>
          <w:noProof/>
        </w:rPr>
        <w:tab/>
      </w:r>
      <w:r>
        <w:rPr>
          <w:noProof/>
        </w:rPr>
        <w:fldChar w:fldCharType="begin"/>
      </w:r>
      <w:r>
        <w:rPr>
          <w:noProof/>
        </w:rPr>
        <w:instrText xml:space="preserve"> PAGEREF _Toc66516311 \h </w:instrText>
      </w:r>
      <w:r>
        <w:rPr>
          <w:noProof/>
        </w:rPr>
      </w:r>
      <w:r>
        <w:rPr>
          <w:noProof/>
        </w:rPr>
        <w:fldChar w:fldCharType="separate"/>
      </w:r>
      <w:r>
        <w:rPr>
          <w:noProof/>
        </w:rPr>
        <w:t>37</w:t>
      </w:r>
      <w:r>
        <w:rPr>
          <w:noProof/>
        </w:rPr>
        <w:fldChar w:fldCharType="end"/>
      </w:r>
    </w:p>
    <w:p w14:paraId="149DA44D" w14:textId="1A488E74"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12.7</w:t>
      </w:r>
      <w:r>
        <w:rPr>
          <w:rFonts w:asciiTheme="minorHAnsi" w:eastAsiaTheme="minorEastAsia" w:hAnsiTheme="minorHAnsi" w:cstheme="minorBidi"/>
          <w:smallCaps w:val="0"/>
          <w:noProof/>
          <w:color w:val="auto"/>
          <w:kern w:val="2"/>
          <w:szCs w:val="22"/>
          <w:lang w:eastAsia="ko-KR"/>
        </w:rPr>
        <w:tab/>
      </w:r>
      <w:r>
        <w:rPr>
          <w:noProof/>
        </w:rPr>
        <w:t>Dataset encryption</w:t>
      </w:r>
      <w:r>
        <w:rPr>
          <w:noProof/>
        </w:rPr>
        <w:tab/>
      </w:r>
      <w:r>
        <w:rPr>
          <w:noProof/>
        </w:rPr>
        <w:fldChar w:fldCharType="begin"/>
      </w:r>
      <w:r>
        <w:rPr>
          <w:noProof/>
        </w:rPr>
        <w:instrText xml:space="preserve"> PAGEREF _Toc66516312 \h </w:instrText>
      </w:r>
      <w:r>
        <w:rPr>
          <w:noProof/>
        </w:rPr>
      </w:r>
      <w:r>
        <w:rPr>
          <w:noProof/>
        </w:rPr>
        <w:fldChar w:fldCharType="separate"/>
      </w:r>
      <w:r>
        <w:rPr>
          <w:noProof/>
        </w:rPr>
        <w:t>37</w:t>
      </w:r>
      <w:r>
        <w:rPr>
          <w:noProof/>
        </w:rPr>
        <w:fldChar w:fldCharType="end"/>
      </w:r>
    </w:p>
    <w:p w14:paraId="7EB4CBC0" w14:textId="33E0598E" w:rsidR="00DD0002" w:rsidRDefault="00DD0002">
      <w:pPr>
        <w:pStyle w:val="10"/>
        <w:tabs>
          <w:tab w:val="left" w:pos="600"/>
        </w:tabs>
        <w:rPr>
          <w:rFonts w:asciiTheme="minorHAnsi" w:eastAsiaTheme="minorEastAsia" w:hAnsiTheme="minorHAnsi" w:cstheme="minorBidi"/>
          <w:b w:val="0"/>
          <w:noProof/>
          <w:color w:val="auto"/>
          <w:kern w:val="2"/>
          <w:szCs w:val="22"/>
          <w:lang w:val="en-US" w:eastAsia="ko-KR"/>
        </w:rPr>
      </w:pPr>
      <w:r w:rsidRPr="00687BC2">
        <w:rPr>
          <w:noProof/>
          <w:kern w:val="1"/>
        </w:rPr>
        <w:t>13</w:t>
      </w:r>
      <w:r>
        <w:rPr>
          <w:rFonts w:asciiTheme="minorHAnsi" w:eastAsiaTheme="minorEastAsia" w:hAnsiTheme="minorHAnsi" w:cstheme="minorBidi"/>
          <w:b w:val="0"/>
          <w:noProof/>
          <w:color w:val="auto"/>
          <w:kern w:val="2"/>
          <w:szCs w:val="22"/>
          <w:lang w:val="en-US" w:eastAsia="ko-KR"/>
        </w:rPr>
        <w:tab/>
      </w:r>
      <w:r>
        <w:rPr>
          <w:noProof/>
        </w:rPr>
        <w:t>Portrayal</w:t>
      </w:r>
      <w:r>
        <w:rPr>
          <w:noProof/>
        </w:rPr>
        <w:tab/>
      </w:r>
      <w:r>
        <w:rPr>
          <w:noProof/>
        </w:rPr>
        <w:fldChar w:fldCharType="begin"/>
      </w:r>
      <w:r>
        <w:rPr>
          <w:noProof/>
        </w:rPr>
        <w:instrText xml:space="preserve"> PAGEREF _Toc66516313 \h </w:instrText>
      </w:r>
      <w:r>
        <w:rPr>
          <w:noProof/>
        </w:rPr>
      </w:r>
      <w:r>
        <w:rPr>
          <w:noProof/>
        </w:rPr>
        <w:fldChar w:fldCharType="separate"/>
      </w:r>
      <w:r>
        <w:rPr>
          <w:noProof/>
        </w:rPr>
        <w:t>37</w:t>
      </w:r>
      <w:r>
        <w:rPr>
          <w:noProof/>
        </w:rPr>
        <w:fldChar w:fldCharType="end"/>
      </w:r>
    </w:p>
    <w:p w14:paraId="78F98446" w14:textId="5CCD99F6" w:rsidR="00DD0002" w:rsidRDefault="00DD0002">
      <w:pPr>
        <w:pStyle w:val="10"/>
        <w:tabs>
          <w:tab w:val="left" w:pos="600"/>
        </w:tabs>
        <w:rPr>
          <w:rFonts w:asciiTheme="minorHAnsi" w:eastAsiaTheme="minorEastAsia" w:hAnsiTheme="minorHAnsi" w:cstheme="minorBidi"/>
          <w:b w:val="0"/>
          <w:noProof/>
          <w:color w:val="auto"/>
          <w:kern w:val="2"/>
          <w:szCs w:val="22"/>
          <w:lang w:val="en-US" w:eastAsia="ko-KR"/>
        </w:rPr>
      </w:pPr>
      <w:r w:rsidRPr="00687BC2">
        <w:rPr>
          <w:noProof/>
          <w:kern w:val="1"/>
        </w:rPr>
        <w:t>14</w:t>
      </w:r>
      <w:r>
        <w:rPr>
          <w:rFonts w:asciiTheme="minorHAnsi" w:eastAsiaTheme="minorEastAsia" w:hAnsiTheme="minorHAnsi" w:cstheme="minorBidi"/>
          <w:b w:val="0"/>
          <w:noProof/>
          <w:color w:val="auto"/>
          <w:kern w:val="2"/>
          <w:szCs w:val="22"/>
          <w:lang w:val="en-US" w:eastAsia="ko-KR"/>
        </w:rPr>
        <w:tab/>
      </w:r>
      <w:r>
        <w:rPr>
          <w:noProof/>
        </w:rPr>
        <w:t>Metadata</w:t>
      </w:r>
      <w:r>
        <w:rPr>
          <w:noProof/>
        </w:rPr>
        <w:tab/>
      </w:r>
      <w:r>
        <w:rPr>
          <w:noProof/>
        </w:rPr>
        <w:fldChar w:fldCharType="begin"/>
      </w:r>
      <w:r>
        <w:rPr>
          <w:noProof/>
        </w:rPr>
        <w:instrText xml:space="preserve"> PAGEREF _Toc66516314 \h </w:instrText>
      </w:r>
      <w:r>
        <w:rPr>
          <w:noProof/>
        </w:rPr>
      </w:r>
      <w:r>
        <w:rPr>
          <w:noProof/>
        </w:rPr>
        <w:fldChar w:fldCharType="separate"/>
      </w:r>
      <w:r>
        <w:rPr>
          <w:noProof/>
        </w:rPr>
        <w:t>37</w:t>
      </w:r>
      <w:r>
        <w:rPr>
          <w:noProof/>
        </w:rPr>
        <w:fldChar w:fldCharType="end"/>
      </w:r>
    </w:p>
    <w:p w14:paraId="175477A1" w14:textId="205CB905"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14.1</w:t>
      </w:r>
      <w:r>
        <w:rPr>
          <w:rFonts w:asciiTheme="minorHAnsi" w:eastAsiaTheme="minorEastAsia" w:hAnsiTheme="minorHAnsi" w:cstheme="minorBidi"/>
          <w:smallCaps w:val="0"/>
          <w:noProof/>
          <w:color w:val="auto"/>
          <w:kern w:val="2"/>
          <w:szCs w:val="22"/>
          <w:lang w:eastAsia="ko-KR"/>
        </w:rPr>
        <w:tab/>
      </w:r>
      <w:r>
        <w:rPr>
          <w:noProof/>
        </w:rPr>
        <w:t>Introduction</w:t>
      </w:r>
      <w:r>
        <w:rPr>
          <w:noProof/>
        </w:rPr>
        <w:tab/>
      </w:r>
      <w:r>
        <w:rPr>
          <w:noProof/>
        </w:rPr>
        <w:fldChar w:fldCharType="begin"/>
      </w:r>
      <w:r>
        <w:rPr>
          <w:noProof/>
        </w:rPr>
        <w:instrText xml:space="preserve"> PAGEREF _Toc66516315 \h </w:instrText>
      </w:r>
      <w:r>
        <w:rPr>
          <w:noProof/>
        </w:rPr>
      </w:r>
      <w:r>
        <w:rPr>
          <w:noProof/>
        </w:rPr>
        <w:fldChar w:fldCharType="separate"/>
      </w:r>
      <w:r>
        <w:rPr>
          <w:noProof/>
        </w:rPr>
        <w:t>37</w:t>
      </w:r>
      <w:r>
        <w:rPr>
          <w:noProof/>
        </w:rPr>
        <w:fldChar w:fldCharType="end"/>
      </w:r>
    </w:p>
    <w:p w14:paraId="1E7E1B41" w14:textId="2BBFC562"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14.2</w:t>
      </w:r>
      <w:r>
        <w:rPr>
          <w:rFonts w:asciiTheme="minorHAnsi" w:eastAsiaTheme="minorEastAsia" w:hAnsiTheme="minorHAnsi" w:cstheme="minorBidi"/>
          <w:smallCaps w:val="0"/>
          <w:noProof/>
          <w:color w:val="auto"/>
          <w:kern w:val="2"/>
          <w:szCs w:val="22"/>
          <w:lang w:eastAsia="ko-KR"/>
        </w:rPr>
        <w:tab/>
      </w:r>
      <w:r>
        <w:rPr>
          <w:noProof/>
        </w:rPr>
        <w:t>Dataset Metadata</w:t>
      </w:r>
      <w:r>
        <w:rPr>
          <w:noProof/>
        </w:rPr>
        <w:tab/>
      </w:r>
      <w:r>
        <w:rPr>
          <w:noProof/>
        </w:rPr>
        <w:fldChar w:fldCharType="begin"/>
      </w:r>
      <w:r>
        <w:rPr>
          <w:noProof/>
        </w:rPr>
        <w:instrText xml:space="preserve"> PAGEREF _Toc66516316 \h </w:instrText>
      </w:r>
      <w:r>
        <w:rPr>
          <w:noProof/>
        </w:rPr>
      </w:r>
      <w:r>
        <w:rPr>
          <w:noProof/>
        </w:rPr>
        <w:fldChar w:fldCharType="separate"/>
      </w:r>
      <w:r>
        <w:rPr>
          <w:noProof/>
        </w:rPr>
        <w:t>40</w:t>
      </w:r>
      <w:r>
        <w:rPr>
          <w:noProof/>
        </w:rPr>
        <w:fldChar w:fldCharType="end"/>
      </w:r>
    </w:p>
    <w:p w14:paraId="66E85631" w14:textId="7877D8BC" w:rsidR="00DD0002" w:rsidRDefault="00DD0002">
      <w:pPr>
        <w:pStyle w:val="31"/>
        <w:tabs>
          <w:tab w:val="left" w:pos="1200"/>
        </w:tabs>
        <w:rPr>
          <w:rFonts w:asciiTheme="minorHAnsi" w:eastAsiaTheme="minorEastAsia" w:hAnsiTheme="minorHAnsi" w:cstheme="minorBidi"/>
          <w:i w:val="0"/>
          <w:noProof/>
          <w:color w:val="auto"/>
          <w:kern w:val="2"/>
          <w:szCs w:val="22"/>
          <w:lang w:eastAsia="ko-KR"/>
        </w:rPr>
      </w:pPr>
      <w:r w:rsidRPr="00687BC2">
        <w:rPr>
          <w:noProof/>
          <w:kern w:val="1"/>
        </w:rPr>
        <w:t>14.2.1</w:t>
      </w:r>
      <w:r>
        <w:rPr>
          <w:rFonts w:asciiTheme="minorHAnsi" w:eastAsiaTheme="minorEastAsia" w:hAnsiTheme="minorHAnsi" w:cstheme="minorBidi"/>
          <w:i w:val="0"/>
          <w:noProof/>
          <w:color w:val="auto"/>
          <w:kern w:val="2"/>
          <w:szCs w:val="22"/>
          <w:lang w:eastAsia="ko-KR"/>
        </w:rPr>
        <w:tab/>
      </w:r>
      <w:r>
        <w:rPr>
          <w:noProof/>
        </w:rPr>
        <w:t>Metadata for new datasets and new editions</w:t>
      </w:r>
      <w:r>
        <w:rPr>
          <w:noProof/>
        </w:rPr>
        <w:tab/>
      </w:r>
      <w:r>
        <w:rPr>
          <w:noProof/>
        </w:rPr>
        <w:fldChar w:fldCharType="begin"/>
      </w:r>
      <w:r>
        <w:rPr>
          <w:noProof/>
        </w:rPr>
        <w:instrText xml:space="preserve"> PAGEREF _Toc66516317 \h </w:instrText>
      </w:r>
      <w:r>
        <w:rPr>
          <w:noProof/>
        </w:rPr>
      </w:r>
      <w:r>
        <w:rPr>
          <w:noProof/>
        </w:rPr>
        <w:fldChar w:fldCharType="separate"/>
      </w:r>
      <w:r>
        <w:rPr>
          <w:noProof/>
        </w:rPr>
        <w:t>40</w:t>
      </w:r>
      <w:r>
        <w:rPr>
          <w:noProof/>
        </w:rPr>
        <w:fldChar w:fldCharType="end"/>
      </w:r>
    </w:p>
    <w:p w14:paraId="7A3F7DDF" w14:textId="48006DBC" w:rsidR="00DD0002" w:rsidRDefault="00DD0002">
      <w:pPr>
        <w:pStyle w:val="31"/>
        <w:tabs>
          <w:tab w:val="left" w:pos="1200"/>
        </w:tabs>
        <w:rPr>
          <w:rFonts w:asciiTheme="minorHAnsi" w:eastAsiaTheme="minorEastAsia" w:hAnsiTheme="minorHAnsi" w:cstheme="minorBidi"/>
          <w:i w:val="0"/>
          <w:noProof/>
          <w:color w:val="auto"/>
          <w:kern w:val="2"/>
          <w:szCs w:val="22"/>
          <w:lang w:eastAsia="ko-KR"/>
        </w:rPr>
      </w:pPr>
      <w:r w:rsidRPr="00687BC2">
        <w:rPr>
          <w:noProof/>
          <w:kern w:val="1"/>
        </w:rPr>
        <w:t>14.2.2</w:t>
      </w:r>
      <w:r>
        <w:rPr>
          <w:rFonts w:asciiTheme="minorHAnsi" w:eastAsiaTheme="minorEastAsia" w:hAnsiTheme="minorHAnsi" w:cstheme="minorBidi"/>
          <w:i w:val="0"/>
          <w:noProof/>
          <w:color w:val="auto"/>
          <w:kern w:val="2"/>
          <w:szCs w:val="22"/>
          <w:lang w:eastAsia="ko-KR"/>
        </w:rPr>
        <w:tab/>
      </w:r>
      <w:r>
        <w:rPr>
          <w:noProof/>
        </w:rPr>
        <w:t>Update and Cancellation Dataset Metadata</w:t>
      </w:r>
      <w:r>
        <w:rPr>
          <w:noProof/>
        </w:rPr>
        <w:tab/>
      </w:r>
      <w:r>
        <w:rPr>
          <w:noProof/>
        </w:rPr>
        <w:fldChar w:fldCharType="begin"/>
      </w:r>
      <w:r>
        <w:rPr>
          <w:noProof/>
        </w:rPr>
        <w:instrText xml:space="preserve"> PAGEREF _Toc66516318 \h </w:instrText>
      </w:r>
      <w:r>
        <w:rPr>
          <w:noProof/>
        </w:rPr>
      </w:r>
      <w:r>
        <w:rPr>
          <w:noProof/>
        </w:rPr>
        <w:fldChar w:fldCharType="separate"/>
      </w:r>
      <w:r>
        <w:rPr>
          <w:noProof/>
        </w:rPr>
        <w:t>42</w:t>
      </w:r>
      <w:r>
        <w:rPr>
          <w:noProof/>
        </w:rPr>
        <w:fldChar w:fldCharType="end"/>
      </w:r>
    </w:p>
    <w:p w14:paraId="70CCDFAD" w14:textId="06828BD6"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14.3</w:t>
      </w:r>
      <w:r>
        <w:rPr>
          <w:rFonts w:asciiTheme="minorHAnsi" w:eastAsiaTheme="minorEastAsia" w:hAnsiTheme="minorHAnsi" w:cstheme="minorBidi"/>
          <w:smallCaps w:val="0"/>
          <w:noProof/>
          <w:color w:val="auto"/>
          <w:kern w:val="2"/>
          <w:szCs w:val="22"/>
          <w:lang w:eastAsia="ko-KR"/>
        </w:rPr>
        <w:tab/>
      </w:r>
      <w:r>
        <w:rPr>
          <w:noProof/>
        </w:rPr>
        <w:t>Support file Metadata</w:t>
      </w:r>
      <w:r>
        <w:rPr>
          <w:noProof/>
        </w:rPr>
        <w:tab/>
      </w:r>
      <w:r>
        <w:rPr>
          <w:noProof/>
        </w:rPr>
        <w:fldChar w:fldCharType="begin"/>
      </w:r>
      <w:r>
        <w:rPr>
          <w:noProof/>
        </w:rPr>
        <w:instrText xml:space="preserve"> PAGEREF _Toc66516319 \h </w:instrText>
      </w:r>
      <w:r>
        <w:rPr>
          <w:noProof/>
        </w:rPr>
      </w:r>
      <w:r>
        <w:rPr>
          <w:noProof/>
        </w:rPr>
        <w:fldChar w:fldCharType="separate"/>
      </w:r>
      <w:r>
        <w:rPr>
          <w:noProof/>
        </w:rPr>
        <w:t>44</w:t>
      </w:r>
      <w:r>
        <w:rPr>
          <w:noProof/>
        </w:rPr>
        <w:fldChar w:fldCharType="end"/>
      </w:r>
    </w:p>
    <w:p w14:paraId="7EADDFDD" w14:textId="7586D321"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14.4</w:t>
      </w:r>
      <w:r>
        <w:rPr>
          <w:rFonts w:asciiTheme="minorHAnsi" w:eastAsiaTheme="minorEastAsia" w:hAnsiTheme="minorHAnsi" w:cstheme="minorBidi"/>
          <w:smallCaps w:val="0"/>
          <w:noProof/>
          <w:color w:val="auto"/>
          <w:kern w:val="2"/>
          <w:szCs w:val="22"/>
          <w:lang w:eastAsia="ko-KR"/>
        </w:rPr>
        <w:tab/>
      </w:r>
      <w:r>
        <w:rPr>
          <w:noProof/>
        </w:rPr>
        <w:t>Exchange set catalogue and metadata</w:t>
      </w:r>
      <w:r>
        <w:rPr>
          <w:noProof/>
        </w:rPr>
        <w:tab/>
      </w:r>
      <w:r>
        <w:rPr>
          <w:noProof/>
        </w:rPr>
        <w:fldChar w:fldCharType="begin"/>
      </w:r>
      <w:r>
        <w:rPr>
          <w:noProof/>
        </w:rPr>
        <w:instrText xml:space="preserve"> PAGEREF _Toc66516320 \h </w:instrText>
      </w:r>
      <w:r>
        <w:rPr>
          <w:noProof/>
        </w:rPr>
      </w:r>
      <w:r>
        <w:rPr>
          <w:noProof/>
        </w:rPr>
        <w:fldChar w:fldCharType="separate"/>
      </w:r>
      <w:r>
        <w:rPr>
          <w:noProof/>
        </w:rPr>
        <w:t>45</w:t>
      </w:r>
      <w:r>
        <w:rPr>
          <w:noProof/>
        </w:rPr>
        <w:fldChar w:fldCharType="end"/>
      </w:r>
    </w:p>
    <w:p w14:paraId="6F721067" w14:textId="71E12BA8" w:rsidR="00DD0002" w:rsidRDefault="00DD0002">
      <w:pPr>
        <w:pStyle w:val="31"/>
        <w:tabs>
          <w:tab w:val="left" w:pos="1200"/>
        </w:tabs>
        <w:rPr>
          <w:rFonts w:asciiTheme="minorHAnsi" w:eastAsiaTheme="minorEastAsia" w:hAnsiTheme="minorHAnsi" w:cstheme="minorBidi"/>
          <w:i w:val="0"/>
          <w:noProof/>
          <w:color w:val="auto"/>
          <w:kern w:val="2"/>
          <w:szCs w:val="22"/>
          <w:lang w:eastAsia="ko-KR"/>
        </w:rPr>
      </w:pPr>
      <w:r w:rsidRPr="00687BC2">
        <w:rPr>
          <w:noProof/>
          <w:kern w:val="1"/>
        </w:rPr>
        <w:t>14.4.1</w:t>
      </w:r>
      <w:r>
        <w:rPr>
          <w:rFonts w:asciiTheme="minorHAnsi" w:eastAsiaTheme="minorEastAsia" w:hAnsiTheme="minorHAnsi" w:cstheme="minorBidi"/>
          <w:i w:val="0"/>
          <w:noProof/>
          <w:color w:val="auto"/>
          <w:kern w:val="2"/>
          <w:szCs w:val="22"/>
          <w:lang w:eastAsia="ko-KR"/>
        </w:rPr>
        <w:tab/>
      </w:r>
      <w:r>
        <w:rPr>
          <w:noProof/>
        </w:rPr>
        <w:t>Catalogue File Metadata.</w:t>
      </w:r>
      <w:r>
        <w:rPr>
          <w:noProof/>
        </w:rPr>
        <w:tab/>
      </w:r>
      <w:r>
        <w:rPr>
          <w:noProof/>
        </w:rPr>
        <w:fldChar w:fldCharType="begin"/>
      </w:r>
      <w:r>
        <w:rPr>
          <w:noProof/>
        </w:rPr>
        <w:instrText xml:space="preserve"> PAGEREF _Toc66516321 \h </w:instrText>
      </w:r>
      <w:r>
        <w:rPr>
          <w:noProof/>
        </w:rPr>
      </w:r>
      <w:r>
        <w:rPr>
          <w:noProof/>
        </w:rPr>
        <w:fldChar w:fldCharType="separate"/>
      </w:r>
      <w:r>
        <w:rPr>
          <w:noProof/>
        </w:rPr>
        <w:t>45</w:t>
      </w:r>
      <w:r>
        <w:rPr>
          <w:noProof/>
        </w:rPr>
        <w:fldChar w:fldCharType="end"/>
      </w:r>
    </w:p>
    <w:p w14:paraId="05EC27A6" w14:textId="65E9E301" w:rsidR="00DD0002" w:rsidRDefault="00DD0002">
      <w:pPr>
        <w:pStyle w:val="21"/>
        <w:tabs>
          <w:tab w:val="left" w:pos="800"/>
        </w:tabs>
        <w:rPr>
          <w:rFonts w:asciiTheme="minorHAnsi" w:eastAsiaTheme="minorEastAsia" w:hAnsiTheme="minorHAnsi" w:cstheme="minorBidi"/>
          <w:smallCaps w:val="0"/>
          <w:noProof/>
          <w:color w:val="auto"/>
          <w:kern w:val="2"/>
          <w:szCs w:val="22"/>
          <w:lang w:eastAsia="ko-KR"/>
        </w:rPr>
      </w:pPr>
      <w:r w:rsidRPr="00687BC2">
        <w:rPr>
          <w:noProof/>
          <w14:scene3d>
            <w14:camera w14:prst="orthographicFront"/>
            <w14:lightRig w14:rig="threePt" w14:dir="t">
              <w14:rot w14:lat="0" w14:lon="0" w14:rev="0"/>
            </w14:lightRig>
          </w14:scene3d>
        </w:rPr>
        <w:t>14.5</w:t>
      </w:r>
      <w:r>
        <w:rPr>
          <w:rFonts w:asciiTheme="minorHAnsi" w:eastAsiaTheme="minorEastAsia" w:hAnsiTheme="minorHAnsi" w:cstheme="minorBidi"/>
          <w:smallCaps w:val="0"/>
          <w:noProof/>
          <w:color w:val="auto"/>
          <w:kern w:val="2"/>
          <w:szCs w:val="22"/>
          <w:lang w:eastAsia="ko-KR"/>
        </w:rPr>
        <w:tab/>
      </w:r>
      <w:r>
        <w:rPr>
          <w:noProof/>
        </w:rPr>
        <w:t>Metadata about feature and other catalogues</w:t>
      </w:r>
      <w:r>
        <w:rPr>
          <w:noProof/>
        </w:rPr>
        <w:tab/>
      </w:r>
      <w:r>
        <w:rPr>
          <w:noProof/>
        </w:rPr>
        <w:fldChar w:fldCharType="begin"/>
      </w:r>
      <w:r>
        <w:rPr>
          <w:noProof/>
        </w:rPr>
        <w:instrText xml:space="preserve"> PAGEREF _Toc66516322 \h </w:instrText>
      </w:r>
      <w:r>
        <w:rPr>
          <w:noProof/>
        </w:rPr>
      </w:r>
      <w:r>
        <w:rPr>
          <w:noProof/>
        </w:rPr>
        <w:fldChar w:fldCharType="separate"/>
      </w:r>
      <w:r>
        <w:rPr>
          <w:noProof/>
        </w:rPr>
        <w:t>47</w:t>
      </w:r>
      <w:r>
        <w:rPr>
          <w:noProof/>
        </w:rPr>
        <w:fldChar w:fldCharType="end"/>
      </w:r>
    </w:p>
    <w:p w14:paraId="4FB9B1E4" w14:textId="1A834777" w:rsidR="00DD0002" w:rsidRDefault="00DD0002">
      <w:pPr>
        <w:pStyle w:val="10"/>
        <w:rPr>
          <w:rFonts w:asciiTheme="minorHAnsi" w:eastAsiaTheme="minorEastAsia" w:hAnsiTheme="minorHAnsi" w:cstheme="minorBidi"/>
          <w:b w:val="0"/>
          <w:noProof/>
          <w:color w:val="auto"/>
          <w:kern w:val="2"/>
          <w:szCs w:val="22"/>
          <w:lang w:val="en-US" w:eastAsia="ko-KR"/>
        </w:rPr>
      </w:pPr>
      <w:r w:rsidRPr="00687BC2">
        <w:rPr>
          <w:bCs/>
          <w:noProof/>
        </w:rPr>
        <w:t>Appendix X. Feature Catalogue</w:t>
      </w:r>
      <w:r>
        <w:rPr>
          <w:noProof/>
        </w:rPr>
        <w:tab/>
      </w:r>
      <w:r>
        <w:rPr>
          <w:noProof/>
        </w:rPr>
        <w:fldChar w:fldCharType="begin"/>
      </w:r>
      <w:r>
        <w:rPr>
          <w:noProof/>
        </w:rPr>
        <w:instrText xml:space="preserve"> PAGEREF _Toc66516323 \h </w:instrText>
      </w:r>
      <w:r>
        <w:rPr>
          <w:noProof/>
        </w:rPr>
      </w:r>
      <w:r>
        <w:rPr>
          <w:noProof/>
        </w:rPr>
        <w:fldChar w:fldCharType="separate"/>
      </w:r>
      <w:r>
        <w:rPr>
          <w:noProof/>
        </w:rPr>
        <w:t>48</w:t>
      </w:r>
      <w:r>
        <w:rPr>
          <w:noProof/>
        </w:rPr>
        <w:fldChar w:fldCharType="end"/>
      </w:r>
    </w:p>
    <w:p w14:paraId="21EA6693" w14:textId="1EE05D99" w:rsidR="00DD0002" w:rsidRDefault="00DD0002">
      <w:pPr>
        <w:pStyle w:val="10"/>
        <w:rPr>
          <w:rFonts w:asciiTheme="minorHAnsi" w:eastAsiaTheme="minorEastAsia" w:hAnsiTheme="minorHAnsi" w:cstheme="minorBidi"/>
          <w:b w:val="0"/>
          <w:noProof/>
          <w:color w:val="auto"/>
          <w:kern w:val="2"/>
          <w:szCs w:val="22"/>
          <w:lang w:val="en-US" w:eastAsia="ko-KR"/>
        </w:rPr>
      </w:pPr>
      <w:r w:rsidRPr="00687BC2">
        <w:rPr>
          <w:bCs/>
          <w:noProof/>
        </w:rPr>
        <w:t>Appendix X. Data Classification and Encoding Guide</w:t>
      </w:r>
      <w:r>
        <w:rPr>
          <w:noProof/>
        </w:rPr>
        <w:tab/>
      </w:r>
      <w:r>
        <w:rPr>
          <w:noProof/>
        </w:rPr>
        <w:fldChar w:fldCharType="begin"/>
      </w:r>
      <w:r>
        <w:rPr>
          <w:noProof/>
        </w:rPr>
        <w:instrText xml:space="preserve"> PAGEREF _Toc66516324 \h </w:instrText>
      </w:r>
      <w:r>
        <w:rPr>
          <w:noProof/>
        </w:rPr>
      </w:r>
      <w:r>
        <w:rPr>
          <w:noProof/>
        </w:rPr>
        <w:fldChar w:fldCharType="separate"/>
      </w:r>
      <w:r>
        <w:rPr>
          <w:noProof/>
        </w:rPr>
        <w:t>49</w:t>
      </w:r>
      <w:r>
        <w:rPr>
          <w:noProof/>
        </w:rPr>
        <w:fldChar w:fldCharType="end"/>
      </w:r>
    </w:p>
    <w:p w14:paraId="386DDAB6" w14:textId="212AC193" w:rsidR="00DD0002" w:rsidRDefault="00DD0002">
      <w:pPr>
        <w:pStyle w:val="21"/>
        <w:rPr>
          <w:rFonts w:asciiTheme="minorHAnsi" w:eastAsiaTheme="minorEastAsia" w:hAnsiTheme="minorHAnsi" w:cstheme="minorBidi"/>
          <w:smallCaps w:val="0"/>
          <w:noProof/>
          <w:color w:val="auto"/>
          <w:kern w:val="2"/>
          <w:szCs w:val="22"/>
          <w:lang w:eastAsia="ko-KR"/>
        </w:rPr>
      </w:pPr>
      <w:r w:rsidRPr="00687BC2">
        <w:rPr>
          <w:rFonts w:cs="Arial"/>
          <w:noProof/>
        </w:rPr>
        <w:t>Feature Attributes and Enumerate Proposals</w:t>
      </w:r>
      <w:r>
        <w:rPr>
          <w:noProof/>
        </w:rPr>
        <w:tab/>
      </w:r>
      <w:r>
        <w:rPr>
          <w:noProof/>
        </w:rPr>
        <w:fldChar w:fldCharType="begin"/>
      </w:r>
      <w:r>
        <w:rPr>
          <w:noProof/>
        </w:rPr>
        <w:instrText xml:space="preserve"> PAGEREF _Toc66516325 \h </w:instrText>
      </w:r>
      <w:r>
        <w:rPr>
          <w:noProof/>
        </w:rPr>
      </w:r>
      <w:r>
        <w:rPr>
          <w:noProof/>
        </w:rPr>
        <w:fldChar w:fldCharType="separate"/>
      </w:r>
      <w:r>
        <w:rPr>
          <w:noProof/>
        </w:rPr>
        <w:t>50</w:t>
      </w:r>
      <w:r>
        <w:rPr>
          <w:noProof/>
        </w:rPr>
        <w:fldChar w:fldCharType="end"/>
      </w:r>
    </w:p>
    <w:p w14:paraId="696C52A1" w14:textId="6EE1201D" w:rsidR="00DD0002" w:rsidRDefault="00DD0002">
      <w:pPr>
        <w:pStyle w:val="21"/>
        <w:rPr>
          <w:rFonts w:asciiTheme="minorHAnsi" w:eastAsiaTheme="minorEastAsia" w:hAnsiTheme="minorHAnsi" w:cstheme="minorBidi"/>
          <w:smallCaps w:val="0"/>
          <w:noProof/>
          <w:color w:val="auto"/>
          <w:kern w:val="2"/>
          <w:szCs w:val="22"/>
          <w:lang w:eastAsia="ko-KR"/>
        </w:rPr>
      </w:pPr>
      <w:r w:rsidRPr="00687BC2">
        <w:rPr>
          <w:rFonts w:cs="Arial"/>
          <w:noProof/>
          <w:lang w:val="en-AU"/>
        </w:rPr>
        <w:t>Associations/Aggregations/Compositions</w:t>
      </w:r>
      <w:r>
        <w:rPr>
          <w:noProof/>
        </w:rPr>
        <w:tab/>
      </w:r>
      <w:r>
        <w:rPr>
          <w:noProof/>
        </w:rPr>
        <w:fldChar w:fldCharType="begin"/>
      </w:r>
      <w:r>
        <w:rPr>
          <w:noProof/>
        </w:rPr>
        <w:instrText xml:space="preserve"> PAGEREF _Toc66516326 \h </w:instrText>
      </w:r>
      <w:r>
        <w:rPr>
          <w:noProof/>
        </w:rPr>
      </w:r>
      <w:r>
        <w:rPr>
          <w:noProof/>
        </w:rPr>
        <w:fldChar w:fldCharType="separate"/>
      </w:r>
      <w:r>
        <w:rPr>
          <w:noProof/>
        </w:rPr>
        <w:t>50</w:t>
      </w:r>
      <w:r>
        <w:rPr>
          <w:noProof/>
        </w:rPr>
        <w:fldChar w:fldCharType="end"/>
      </w:r>
    </w:p>
    <w:p w14:paraId="22516E5F" w14:textId="07CCB3D4" w:rsidR="00E366B1" w:rsidRDefault="0025005B">
      <w:pPr>
        <w:sectPr w:rsidR="00E366B1">
          <w:type w:val="continuous"/>
          <w:pgSz w:w="12240" w:h="15840"/>
          <w:pgMar w:top="1440" w:right="1440" w:bottom="1440" w:left="1440" w:header="720" w:footer="720" w:gutter="0"/>
          <w:cols w:space="720"/>
          <w:docGrid w:linePitch="360" w:charSpace="-6145"/>
        </w:sectPr>
      </w:pPr>
      <w:r>
        <w:fldChar w:fldCharType="end"/>
      </w:r>
    </w:p>
    <w:p w14:paraId="2903FDD1" w14:textId="77777777" w:rsidR="00E366B1" w:rsidRDefault="00E366B1">
      <w:pPr>
        <w:spacing w:after="160"/>
        <w:rPr>
          <w:b/>
        </w:rPr>
      </w:pPr>
    </w:p>
    <w:p w14:paraId="192D0376" w14:textId="3E6B76A4" w:rsidR="00E366B1" w:rsidRDefault="00893846">
      <w:pPr>
        <w:pStyle w:val="1"/>
      </w:pPr>
      <w:bookmarkStart w:id="8" w:name="_Toc66516229"/>
      <w:r w:rsidRPr="00893846">
        <w:rPr>
          <w:rFonts w:hint="eastAsia"/>
        </w:rPr>
        <w:t>Overview</w:t>
      </w:r>
      <w:bookmarkEnd w:id="8"/>
    </w:p>
    <w:p w14:paraId="6EEA72BF" w14:textId="3B9D54C4" w:rsidR="00E366B1" w:rsidRDefault="00893846">
      <w:pPr>
        <w:pStyle w:val="2"/>
      </w:pPr>
      <w:bookmarkStart w:id="9" w:name="_Toc66516230"/>
      <w:r w:rsidRPr="00893846">
        <w:rPr>
          <w:rFonts w:hint="eastAsia"/>
        </w:rPr>
        <w:t>Introduction</w:t>
      </w:r>
      <w:bookmarkEnd w:id="9"/>
    </w:p>
    <w:p w14:paraId="194E6CAD" w14:textId="77777777" w:rsidR="00915203" w:rsidRDefault="00915203">
      <w:pPr>
        <w:jc w:val="both"/>
        <w:rPr>
          <w:sz w:val="22"/>
        </w:rPr>
      </w:pPr>
    </w:p>
    <w:p w14:paraId="25B65402" w14:textId="3AC2F9AA" w:rsidR="001743A6" w:rsidRPr="00514219" w:rsidRDefault="001743A6">
      <w:pPr>
        <w:jc w:val="both"/>
        <w:rPr>
          <w:sz w:val="22"/>
        </w:rPr>
      </w:pPr>
      <w:r w:rsidRPr="001743A6">
        <w:rPr>
          <w:sz w:val="22"/>
        </w:rPr>
        <w:t xml:space="preserve">This document has been produced by the IHO Nautical Information Provision Working Group (NIPWG) in response to a requirement to produce a data product that can be used as a Nautical Publication </w:t>
      </w:r>
      <w:r w:rsidR="0091178C" w:rsidRPr="0091178C">
        <w:rPr>
          <w:sz w:val="22"/>
        </w:rPr>
        <w:t xml:space="preserve">Information </w:t>
      </w:r>
      <w:r w:rsidRPr="001743A6">
        <w:rPr>
          <w:sz w:val="22"/>
        </w:rPr>
        <w:t xml:space="preserve">Overlay (NPIO) within an Electronic Chart Display and Information Systems (ECDIS). It is based on the IHO S-100 framework specification and the ISO 19100 series of standards. It is a vector product specification that is primarily intended for </w:t>
      </w:r>
      <w:r w:rsidR="0091178C" w:rsidRPr="0091178C">
        <w:rPr>
          <w:sz w:val="22"/>
        </w:rPr>
        <w:t>encoding the content of Catalogues of Nautical Products</w:t>
      </w:r>
      <w:r w:rsidRPr="001743A6">
        <w:rPr>
          <w:sz w:val="22"/>
        </w:rPr>
        <w:t>, for navigational purposes.</w:t>
      </w:r>
    </w:p>
    <w:p w14:paraId="70ABDB1F" w14:textId="77777777" w:rsidR="00915203" w:rsidRPr="001743A6" w:rsidRDefault="00915203">
      <w:pPr>
        <w:jc w:val="both"/>
        <w:rPr>
          <w:sz w:val="22"/>
        </w:rPr>
      </w:pPr>
    </w:p>
    <w:p w14:paraId="3BCE8193" w14:textId="59EC08A8" w:rsidR="00E333ED" w:rsidRDefault="0091178C" w:rsidP="00E333ED">
      <w:pPr>
        <w:jc w:val="both"/>
        <w:rPr>
          <w:rFonts w:ascii="바탕체" w:eastAsia="바탕체" w:hAnsi="바탕체" w:cs="바탕체"/>
          <w:sz w:val="22"/>
          <w:lang w:eastAsia="ko-KR"/>
        </w:rPr>
      </w:pPr>
      <w:bookmarkStart w:id="10" w:name="_Toc422820087"/>
      <w:r w:rsidRPr="0091178C">
        <w:rPr>
          <w:sz w:val="22"/>
        </w:rPr>
        <w:t>Catalogue of Nautical Products (CNP) datasets describe the availability of paper chart</w:t>
      </w:r>
      <w:r>
        <w:rPr>
          <w:sz w:val="22"/>
        </w:rPr>
        <w:t>s</w:t>
      </w:r>
      <w:r w:rsidRPr="0091178C">
        <w:rPr>
          <w:sz w:val="22"/>
        </w:rPr>
        <w:t>, ENC</w:t>
      </w:r>
      <w:r>
        <w:rPr>
          <w:sz w:val="22"/>
        </w:rPr>
        <w:t>s</w:t>
      </w:r>
      <w:r w:rsidRPr="0091178C">
        <w:rPr>
          <w:sz w:val="22"/>
        </w:rPr>
        <w:t xml:space="preserve"> and other nautical products, application</w:t>
      </w:r>
      <w:r>
        <w:rPr>
          <w:sz w:val="22"/>
        </w:rPr>
        <w:t>s</w:t>
      </w:r>
      <w:r w:rsidRPr="0091178C">
        <w:rPr>
          <w:sz w:val="22"/>
        </w:rPr>
        <w:t xml:space="preserve"> for navigational purpose</w:t>
      </w:r>
      <w:r>
        <w:rPr>
          <w:sz w:val="22"/>
        </w:rPr>
        <w:t>s</w:t>
      </w:r>
      <w:r w:rsidRPr="0091178C">
        <w:rPr>
          <w:sz w:val="22"/>
        </w:rPr>
        <w:t>, online service</w:t>
      </w:r>
      <w:r>
        <w:rPr>
          <w:sz w:val="22"/>
        </w:rPr>
        <w:t>s</w:t>
      </w:r>
      <w:r w:rsidRPr="0091178C">
        <w:rPr>
          <w:sz w:val="22"/>
        </w:rPr>
        <w:t xml:space="preserve"> and e-Navigation service</w:t>
      </w:r>
      <w:r>
        <w:rPr>
          <w:sz w:val="22"/>
        </w:rPr>
        <w:t>s</w:t>
      </w:r>
      <w:r w:rsidRPr="0091178C">
        <w:rPr>
          <w:sz w:val="22"/>
        </w:rPr>
        <w:t xml:space="preserve">. This includes their issue date, status, producing agency, </w:t>
      </w:r>
      <w:r>
        <w:rPr>
          <w:sz w:val="22"/>
        </w:rPr>
        <w:t xml:space="preserve">and </w:t>
      </w:r>
      <w:r w:rsidRPr="0091178C">
        <w:rPr>
          <w:sz w:val="22"/>
        </w:rPr>
        <w:t>coverage.</w:t>
      </w:r>
    </w:p>
    <w:bookmarkEnd w:id="10"/>
    <w:p w14:paraId="2D254457" w14:textId="64A2C378" w:rsidR="00E333ED" w:rsidRDefault="00893846" w:rsidP="00E333ED">
      <w:pPr>
        <w:pStyle w:val="1"/>
      </w:pPr>
      <w:r>
        <w:rPr>
          <w:rFonts w:ascii="바탕" w:eastAsia="바탕" w:hAnsi="바탕" w:cs="바탕" w:hint="eastAsia"/>
          <w:lang w:eastAsia="ko-KR"/>
        </w:rPr>
        <w:t xml:space="preserve"> </w:t>
      </w:r>
      <w:bookmarkStart w:id="11" w:name="_Toc66516231"/>
      <w:r w:rsidRPr="00893846">
        <w:rPr>
          <w:rFonts w:hint="eastAsia"/>
        </w:rPr>
        <w:t>Reference</w:t>
      </w:r>
      <w:bookmarkEnd w:id="11"/>
    </w:p>
    <w:p w14:paraId="73B5D704" w14:textId="364824F5" w:rsidR="00E366B1" w:rsidRDefault="0091178C">
      <w:pPr>
        <w:pStyle w:val="2"/>
      </w:pPr>
      <w:bookmarkStart w:id="12" w:name="_Toc66516232"/>
      <w:r>
        <w:t>Informative</w:t>
      </w:r>
      <w:bookmarkEnd w:id="12"/>
    </w:p>
    <w:p w14:paraId="7FC78DC9" w14:textId="77777777" w:rsidR="00E1144B" w:rsidRDefault="00E1144B" w:rsidP="00A835F9">
      <w:pPr>
        <w:pStyle w:val="aff5"/>
        <w:spacing w:line="240" w:lineRule="auto"/>
        <w:rPr>
          <w:rFonts w:ascii="Arial" w:eastAsia="SimSun" w:hAnsi="Arial" w:cs="Arial"/>
          <w:sz w:val="22"/>
          <w:szCs w:val="24"/>
          <w:lang w:eastAsia="ar-SA"/>
        </w:rPr>
      </w:pPr>
    </w:p>
    <w:p w14:paraId="1F136B1F" w14:textId="4C36768A" w:rsidR="00E333ED" w:rsidRPr="00A835F9" w:rsidRDefault="00A835F9" w:rsidP="00A835F9">
      <w:pPr>
        <w:pStyle w:val="aff5"/>
        <w:spacing w:line="240" w:lineRule="auto"/>
        <w:rPr>
          <w:rFonts w:ascii="Arial" w:eastAsia="SimSun" w:hAnsi="Arial" w:cs="Arial"/>
          <w:sz w:val="22"/>
          <w:szCs w:val="24"/>
          <w:lang w:eastAsia="ar-SA"/>
        </w:rPr>
      </w:pPr>
      <w:r w:rsidRPr="00A835F9">
        <w:rPr>
          <w:rFonts w:ascii="Arial" w:eastAsia="SimSun" w:hAnsi="Arial" w:cs="Arial"/>
          <w:sz w:val="22"/>
          <w:szCs w:val="24"/>
          <w:lang w:eastAsia="ar-SA"/>
        </w:rPr>
        <w:t>The following normative documents contain provisions that, through reference in this text, constitute provisions of this document.</w:t>
      </w:r>
    </w:p>
    <w:p w14:paraId="73DD9EEA" w14:textId="77777777" w:rsidR="00E366B1" w:rsidRPr="00E333ED" w:rsidRDefault="00E366B1">
      <w:pPr>
        <w:rPr>
          <w:sz w:val="22"/>
        </w:rPr>
      </w:pPr>
    </w:p>
    <w:p w14:paraId="18266A40" w14:textId="112EED87" w:rsidR="00E366B1" w:rsidRPr="00402C45" w:rsidRDefault="0025005B">
      <w:pPr>
        <w:spacing w:line="360" w:lineRule="auto"/>
        <w:rPr>
          <w:sz w:val="22"/>
        </w:rPr>
      </w:pPr>
      <w:r>
        <w:rPr>
          <w:sz w:val="22"/>
        </w:rPr>
        <w:t xml:space="preserve">IHO S-100 IHO Universal Hydrographic Data Model Edition </w:t>
      </w:r>
      <w:r w:rsidR="0091178C">
        <w:rPr>
          <w:sz w:val="22"/>
        </w:rPr>
        <w:t>4</w:t>
      </w:r>
      <w:r>
        <w:rPr>
          <w:sz w:val="22"/>
        </w:rPr>
        <w:t>.0.0</w:t>
      </w:r>
      <w:r w:rsidR="007174E9">
        <w:rPr>
          <w:sz w:val="22"/>
        </w:rPr>
        <w:t xml:space="preserve"> (</w:t>
      </w:r>
      <w:r w:rsidR="0091178C">
        <w:rPr>
          <w:sz w:val="22"/>
        </w:rPr>
        <w:t>December 2018</w:t>
      </w:r>
      <w:r w:rsidR="007174E9">
        <w:rPr>
          <w:sz w:val="22"/>
        </w:rPr>
        <w:t>).</w:t>
      </w:r>
    </w:p>
    <w:p w14:paraId="6F59715A" w14:textId="28361A6C" w:rsidR="00E366B1" w:rsidRDefault="0025005B" w:rsidP="00DD0002">
      <w:pPr>
        <w:spacing w:line="360" w:lineRule="auto"/>
        <w:rPr>
          <w:sz w:val="22"/>
        </w:rPr>
      </w:pPr>
      <w:r w:rsidRPr="00402C45">
        <w:rPr>
          <w:sz w:val="22"/>
        </w:rPr>
        <w:t>ISO 8601. 2004.</w:t>
      </w:r>
      <w:r>
        <w:rPr>
          <w:sz w:val="22"/>
        </w:rPr>
        <w:t xml:space="preserve"> </w:t>
      </w:r>
      <w:r w:rsidRPr="00DD0002">
        <w:rPr>
          <w:sz w:val="22"/>
        </w:rPr>
        <w:t xml:space="preserve">Data elements and interchange </w:t>
      </w:r>
      <w:proofErr w:type="spellStart"/>
      <w:r w:rsidRPr="00DD0002">
        <w:rPr>
          <w:sz w:val="22"/>
        </w:rPr>
        <w:t>formates</w:t>
      </w:r>
      <w:proofErr w:type="spellEnd"/>
      <w:r w:rsidRPr="00DD0002">
        <w:rPr>
          <w:sz w:val="22"/>
        </w:rPr>
        <w:t xml:space="preserve"> - Information interchange - Representation of dates and times. </w:t>
      </w:r>
      <w:r>
        <w:rPr>
          <w:sz w:val="22"/>
        </w:rPr>
        <w:t>2004.</w:t>
      </w:r>
    </w:p>
    <w:p w14:paraId="555E71EB" w14:textId="77777777" w:rsidR="00E366B1" w:rsidRDefault="0025005B">
      <w:pPr>
        <w:spacing w:line="360" w:lineRule="auto"/>
        <w:rPr>
          <w:sz w:val="22"/>
        </w:rPr>
      </w:pPr>
      <w:r>
        <w:rPr>
          <w:sz w:val="22"/>
        </w:rPr>
        <w:t xml:space="preserve">ISO 19101-2:2008 Geographic Information - Rules for Application Schema </w:t>
      </w:r>
    </w:p>
    <w:p w14:paraId="234537B0" w14:textId="77777777" w:rsidR="00E366B1" w:rsidRDefault="0025005B">
      <w:pPr>
        <w:spacing w:line="360" w:lineRule="auto"/>
        <w:rPr>
          <w:sz w:val="22"/>
        </w:rPr>
      </w:pPr>
      <w:r>
        <w:rPr>
          <w:sz w:val="22"/>
        </w:rPr>
        <w:t xml:space="preserve">ISO/TS 19103:2005 Geographic Information - Conceptual schema language </w:t>
      </w:r>
    </w:p>
    <w:p w14:paraId="31762352" w14:textId="77777777" w:rsidR="00E366B1" w:rsidRDefault="0025005B">
      <w:pPr>
        <w:spacing w:line="360" w:lineRule="auto"/>
        <w:rPr>
          <w:sz w:val="22"/>
        </w:rPr>
      </w:pPr>
      <w:r>
        <w:rPr>
          <w:sz w:val="22"/>
        </w:rPr>
        <w:t xml:space="preserve">ISO 19106:2004 Geographic Information - Profiles </w:t>
      </w:r>
    </w:p>
    <w:p w14:paraId="0F3B96B0" w14:textId="25F47B29" w:rsidR="007174E9" w:rsidRDefault="007174E9">
      <w:pPr>
        <w:spacing w:line="360" w:lineRule="auto"/>
        <w:rPr>
          <w:sz w:val="22"/>
        </w:rPr>
      </w:pPr>
      <w:r w:rsidRPr="00DD0002">
        <w:rPr>
          <w:sz w:val="22"/>
        </w:rPr>
        <w:t>ISO 19107:2003 Geographic Information – Spatial schema</w:t>
      </w:r>
    </w:p>
    <w:p w14:paraId="1C35C61A" w14:textId="77777777" w:rsidR="00E366B1" w:rsidRDefault="0025005B">
      <w:pPr>
        <w:spacing w:line="360" w:lineRule="auto"/>
        <w:rPr>
          <w:sz w:val="22"/>
        </w:rPr>
      </w:pPr>
      <w:r>
        <w:rPr>
          <w:sz w:val="22"/>
        </w:rPr>
        <w:t xml:space="preserve">ISO 19109:2005 Geographic Information - Rules for Application Schema </w:t>
      </w:r>
    </w:p>
    <w:p w14:paraId="55FD8798" w14:textId="77777777" w:rsidR="00E366B1" w:rsidRDefault="0025005B">
      <w:pPr>
        <w:spacing w:line="360" w:lineRule="auto"/>
        <w:rPr>
          <w:sz w:val="22"/>
        </w:rPr>
      </w:pPr>
      <w:r>
        <w:rPr>
          <w:sz w:val="22"/>
        </w:rPr>
        <w:t xml:space="preserve">ISO 19111:2003 Geographic information - Spatial referencing by coordinates </w:t>
      </w:r>
    </w:p>
    <w:p w14:paraId="501CFE48" w14:textId="3EA05C34" w:rsidR="007174E9" w:rsidRDefault="0091178C">
      <w:pPr>
        <w:spacing w:line="360" w:lineRule="auto"/>
        <w:rPr>
          <w:sz w:val="22"/>
        </w:rPr>
      </w:pPr>
      <w:r w:rsidRPr="0091178C">
        <w:rPr>
          <w:sz w:val="22"/>
        </w:rPr>
        <w:t>ISO 19115-1:2014, Geographic information – Metadata. Amended by Amendment 1, 2018</w:t>
      </w:r>
    </w:p>
    <w:p w14:paraId="2D0D7130" w14:textId="77777777" w:rsidR="00E366B1" w:rsidRDefault="0025005B">
      <w:pPr>
        <w:spacing w:line="360" w:lineRule="auto"/>
        <w:rPr>
          <w:sz w:val="22"/>
        </w:rPr>
      </w:pPr>
      <w:r>
        <w:rPr>
          <w:sz w:val="22"/>
        </w:rPr>
        <w:t xml:space="preserve">ISO 19115-2:2009 Geographic information - Metadata: Extensions for imagery and gridded data </w:t>
      </w:r>
    </w:p>
    <w:p w14:paraId="77BC102E" w14:textId="28FE0EDC" w:rsidR="00E366B1" w:rsidRDefault="0025005B">
      <w:pPr>
        <w:spacing w:line="360" w:lineRule="auto"/>
        <w:rPr>
          <w:sz w:val="22"/>
        </w:rPr>
      </w:pPr>
      <w:r>
        <w:rPr>
          <w:sz w:val="22"/>
        </w:rPr>
        <w:t>ISO 19123:2005 Geographic information - Schema for coverage geometry and functions</w:t>
      </w:r>
    </w:p>
    <w:p w14:paraId="04C5BB70" w14:textId="358CCAD7" w:rsidR="00E366B1" w:rsidRDefault="0025005B">
      <w:pPr>
        <w:spacing w:line="360" w:lineRule="auto"/>
        <w:rPr>
          <w:sz w:val="22"/>
        </w:rPr>
      </w:pPr>
      <w:r>
        <w:rPr>
          <w:sz w:val="22"/>
        </w:rPr>
        <w:t>ISO 19129:2009 Geographic information - Imagery gridded and coverage data framework</w:t>
      </w:r>
    </w:p>
    <w:p w14:paraId="30B45B94" w14:textId="77777777" w:rsidR="00E366B1" w:rsidRDefault="0025005B" w:rsidP="00DD0002">
      <w:pPr>
        <w:spacing w:line="360" w:lineRule="auto"/>
        <w:rPr>
          <w:sz w:val="22"/>
        </w:rPr>
      </w:pPr>
      <w:r>
        <w:rPr>
          <w:sz w:val="22"/>
        </w:rPr>
        <w:t>ISO 19131:2007 Geographic information - Data product specifications</w:t>
      </w:r>
    </w:p>
    <w:p w14:paraId="6E7815A3" w14:textId="77777777" w:rsidR="007174E9" w:rsidRPr="00DD0002" w:rsidRDefault="007174E9" w:rsidP="007174E9">
      <w:pPr>
        <w:spacing w:line="360" w:lineRule="auto"/>
        <w:rPr>
          <w:sz w:val="22"/>
        </w:rPr>
      </w:pPr>
      <w:r w:rsidRPr="00DD0002">
        <w:rPr>
          <w:sz w:val="22"/>
        </w:rPr>
        <w:t>ISO 19136:2007 Geographic Information – Geography Markup Language</w:t>
      </w:r>
    </w:p>
    <w:p w14:paraId="0FE2F35F" w14:textId="5BE2D22F" w:rsidR="007174E9" w:rsidRPr="00DD0002" w:rsidRDefault="007174E9" w:rsidP="007174E9">
      <w:pPr>
        <w:spacing w:line="360" w:lineRule="auto"/>
        <w:rPr>
          <w:sz w:val="22"/>
        </w:rPr>
      </w:pPr>
      <w:r w:rsidRPr="00DD0002">
        <w:rPr>
          <w:sz w:val="22"/>
        </w:rPr>
        <w:t>ISO 19136-2:2015 Geographic Information – Geography Markup Language</w:t>
      </w:r>
    </w:p>
    <w:p w14:paraId="109F3F62" w14:textId="2CFB1D56" w:rsidR="007174E9" w:rsidRPr="00DD0002" w:rsidRDefault="007174E9" w:rsidP="007174E9">
      <w:pPr>
        <w:spacing w:line="360" w:lineRule="auto"/>
        <w:rPr>
          <w:sz w:val="22"/>
        </w:rPr>
      </w:pPr>
      <w:r w:rsidRPr="00DD0002">
        <w:rPr>
          <w:sz w:val="22"/>
        </w:rPr>
        <w:t>ISO/TS 19139 Geographic Information – Metadata – XML schema implementation</w:t>
      </w:r>
    </w:p>
    <w:p w14:paraId="122A16D5" w14:textId="77777777" w:rsidR="00E366B1" w:rsidRDefault="00E366B1">
      <w:pPr>
        <w:rPr>
          <w:sz w:val="22"/>
        </w:rPr>
      </w:pPr>
    </w:p>
    <w:p w14:paraId="76D6EEBF" w14:textId="77777777" w:rsidR="007174E9" w:rsidRDefault="007174E9" w:rsidP="007174E9">
      <w:pPr>
        <w:pStyle w:val="2"/>
      </w:pPr>
      <w:bookmarkStart w:id="13" w:name="_Toc66516233"/>
      <w:r w:rsidRPr="00893846">
        <w:rPr>
          <w:rFonts w:hint="eastAsia"/>
        </w:rPr>
        <w:lastRenderedPageBreak/>
        <w:t>Normative</w:t>
      </w:r>
      <w:bookmarkEnd w:id="13"/>
    </w:p>
    <w:p w14:paraId="0D61EF10" w14:textId="77777777" w:rsidR="007174E9" w:rsidRDefault="007174E9" w:rsidP="007174E9">
      <w:r>
        <w:t>The following informative documents provide additional information, including background information, but are not required to develop applications for data conforming to this specification.</w:t>
      </w:r>
    </w:p>
    <w:p w14:paraId="011CFAAE" w14:textId="77777777" w:rsidR="007174E9" w:rsidRPr="00CC205E" w:rsidRDefault="007174E9" w:rsidP="007174E9"/>
    <w:p w14:paraId="4FC98BB9" w14:textId="1D35AEE0" w:rsidR="007174E9" w:rsidRPr="00DD0002" w:rsidRDefault="007174E9" w:rsidP="007174E9">
      <w:pPr>
        <w:spacing w:line="360" w:lineRule="auto"/>
        <w:rPr>
          <w:sz w:val="22"/>
        </w:rPr>
      </w:pPr>
      <w:r w:rsidRPr="00DD0002">
        <w:rPr>
          <w:sz w:val="22"/>
        </w:rPr>
        <w:t xml:space="preserve">ISO/IEC 19757-3 Information technology – Document Schema Definition Languages (DSDL) – Part 3 Rule-based validation – </w:t>
      </w:r>
      <w:proofErr w:type="spellStart"/>
      <w:r w:rsidRPr="00DD0002">
        <w:rPr>
          <w:sz w:val="22"/>
        </w:rPr>
        <w:t>Schematron</w:t>
      </w:r>
      <w:proofErr w:type="spellEnd"/>
      <w:r w:rsidRPr="00DD0002">
        <w:rPr>
          <w:sz w:val="22"/>
        </w:rPr>
        <w:t>.</w:t>
      </w:r>
    </w:p>
    <w:p w14:paraId="02021FFD" w14:textId="2F827874" w:rsidR="007174E9" w:rsidRPr="00DD0002" w:rsidRDefault="007174E9" w:rsidP="007174E9">
      <w:pPr>
        <w:spacing w:line="360" w:lineRule="auto"/>
        <w:rPr>
          <w:sz w:val="22"/>
        </w:rPr>
      </w:pPr>
      <w:r w:rsidRPr="00DD0002">
        <w:rPr>
          <w:sz w:val="22"/>
        </w:rPr>
        <w:t>IHO S-101 IHO Electronic Navigational Chart Product Specification (release date TBD)</w:t>
      </w:r>
    </w:p>
    <w:p w14:paraId="024EB53D" w14:textId="77777777" w:rsidR="00E366B1" w:rsidRDefault="00E366B1">
      <w:pPr>
        <w:pStyle w:val="NormReference"/>
        <w:spacing w:after="0"/>
        <w:ind w:left="0" w:firstLine="0"/>
        <w:rPr>
          <w:color w:val="00000A"/>
          <w:sz w:val="22"/>
          <w:szCs w:val="22"/>
          <w:lang w:val="en-US"/>
        </w:rPr>
      </w:pPr>
    </w:p>
    <w:p w14:paraId="208BA65A" w14:textId="18D678DD" w:rsidR="00E366B1" w:rsidRPr="00A835F9" w:rsidRDefault="00A835F9" w:rsidP="007E6BD3">
      <w:pPr>
        <w:pStyle w:val="1"/>
        <w:rPr>
          <w:sz w:val="22"/>
          <w:szCs w:val="22"/>
        </w:rPr>
      </w:pPr>
      <w:bookmarkStart w:id="14" w:name="_Toc66516234"/>
      <w:r>
        <w:t>Terms, Definitions and Abbreviations</w:t>
      </w:r>
      <w:bookmarkEnd w:id="14"/>
    </w:p>
    <w:p w14:paraId="28797F39" w14:textId="77777777" w:rsidR="00E366B1" w:rsidRDefault="00E366B1">
      <w:pPr>
        <w:pStyle w:val="NormReference"/>
        <w:spacing w:after="0"/>
        <w:ind w:left="0" w:firstLine="0"/>
        <w:rPr>
          <w:sz w:val="22"/>
          <w:szCs w:val="22"/>
        </w:rPr>
      </w:pPr>
    </w:p>
    <w:p w14:paraId="6A79795C" w14:textId="76E7729A" w:rsidR="00A835F9" w:rsidRDefault="00A835F9" w:rsidP="00A001C1">
      <w:pPr>
        <w:pStyle w:val="2"/>
      </w:pPr>
      <w:bookmarkStart w:id="15" w:name="_Toc66516235"/>
      <w:r w:rsidRPr="00A001C1">
        <w:t>Terms</w:t>
      </w:r>
      <w:r>
        <w:t xml:space="preserve"> and Definitions</w:t>
      </w:r>
      <w:bookmarkEnd w:id="15"/>
      <w:r>
        <w:t xml:space="preserve"> </w:t>
      </w:r>
    </w:p>
    <w:p w14:paraId="597F5C30" w14:textId="77777777" w:rsidR="00E366B1" w:rsidRDefault="00E366B1">
      <w:pPr>
        <w:rPr>
          <w:sz w:val="22"/>
        </w:rPr>
      </w:pPr>
      <w:bookmarkStart w:id="16" w:name="_Toc386114206"/>
    </w:p>
    <w:p w14:paraId="75E7B67D" w14:textId="77777777" w:rsidR="00A835F9" w:rsidRDefault="00A835F9" w:rsidP="00A835F9">
      <w:pPr>
        <w:jc w:val="both"/>
        <w:rPr>
          <w:color w:val="1F3864"/>
          <w:sz w:val="22"/>
        </w:rPr>
      </w:pPr>
      <w:r>
        <w:rPr>
          <w:sz w:val="22"/>
        </w:rPr>
        <w:t>The S-100 framework is based on the ISO 19100 series of geographic standards. The terms and definitions provided here are used to standardize the nomenclature found within that framework, whenever possible. They are taken from the references cited in clause 2.1. Modifications have been made when necessary.</w:t>
      </w:r>
    </w:p>
    <w:p w14:paraId="060071BC" w14:textId="694333DA" w:rsidR="00E366B1" w:rsidRPr="00A835F9" w:rsidRDefault="00E366B1">
      <w:pPr>
        <w:jc w:val="both"/>
        <w:rPr>
          <w:color w:val="1F3864"/>
          <w:sz w:val="22"/>
        </w:rPr>
      </w:pPr>
    </w:p>
    <w:p w14:paraId="5A17FA09" w14:textId="77777777" w:rsidR="00E366B1" w:rsidRDefault="00E366B1">
      <w:pPr>
        <w:rPr>
          <w:color w:val="1F3864"/>
          <w:sz w:val="22"/>
        </w:rPr>
      </w:pPr>
    </w:p>
    <w:bookmarkEnd w:id="16"/>
    <w:p w14:paraId="64E002B5" w14:textId="77777777" w:rsidR="00E366B1" w:rsidRDefault="0025005B">
      <w:pPr>
        <w:ind w:firstLine="340"/>
        <w:rPr>
          <w:sz w:val="22"/>
        </w:rPr>
      </w:pPr>
      <w:proofErr w:type="gramStart"/>
      <w:r>
        <w:rPr>
          <w:b/>
          <w:sz w:val="22"/>
        </w:rPr>
        <w:t>application</w:t>
      </w:r>
      <w:proofErr w:type="gramEnd"/>
    </w:p>
    <w:p w14:paraId="0094FF5C" w14:textId="77777777" w:rsidR="00E366B1" w:rsidRDefault="0025005B">
      <w:pPr>
        <w:ind w:firstLine="340"/>
        <w:rPr>
          <w:b/>
          <w:sz w:val="22"/>
        </w:rPr>
      </w:pPr>
      <w:proofErr w:type="gramStart"/>
      <w:r>
        <w:rPr>
          <w:sz w:val="22"/>
        </w:rPr>
        <w:t>manipulation</w:t>
      </w:r>
      <w:proofErr w:type="gramEnd"/>
      <w:r>
        <w:rPr>
          <w:sz w:val="22"/>
        </w:rPr>
        <w:t xml:space="preserve"> and processing of data in support of user requirements (ISO 19101)</w:t>
      </w:r>
    </w:p>
    <w:p w14:paraId="6F152EA8" w14:textId="77777777" w:rsidR="00E366B1" w:rsidRDefault="00E366B1">
      <w:pPr>
        <w:rPr>
          <w:b/>
          <w:sz w:val="22"/>
        </w:rPr>
      </w:pPr>
    </w:p>
    <w:p w14:paraId="1AABDE40" w14:textId="77777777" w:rsidR="00E366B1" w:rsidRDefault="0025005B">
      <w:pPr>
        <w:ind w:firstLine="340"/>
        <w:rPr>
          <w:b/>
          <w:sz w:val="22"/>
        </w:rPr>
      </w:pPr>
      <w:proofErr w:type="gramStart"/>
      <w:r>
        <w:rPr>
          <w:b/>
          <w:sz w:val="22"/>
        </w:rPr>
        <w:t>application</w:t>
      </w:r>
      <w:proofErr w:type="gramEnd"/>
      <w:r>
        <w:rPr>
          <w:b/>
          <w:sz w:val="22"/>
        </w:rPr>
        <w:t xml:space="preserve"> schema</w:t>
      </w:r>
    </w:p>
    <w:p w14:paraId="3A95B8E5" w14:textId="77777777" w:rsidR="00E366B1" w:rsidRDefault="0025005B">
      <w:pPr>
        <w:ind w:firstLine="340"/>
        <w:rPr>
          <w:b/>
          <w:sz w:val="22"/>
        </w:rPr>
      </w:pPr>
      <w:proofErr w:type="gramStart"/>
      <w:r>
        <w:rPr>
          <w:b/>
          <w:sz w:val="22"/>
        </w:rPr>
        <w:t>conceptual</w:t>
      </w:r>
      <w:proofErr w:type="gramEnd"/>
      <w:r>
        <w:rPr>
          <w:b/>
          <w:sz w:val="22"/>
        </w:rPr>
        <w:t xml:space="preserve"> schema </w:t>
      </w:r>
      <w:r>
        <w:rPr>
          <w:sz w:val="22"/>
        </w:rPr>
        <w:t xml:space="preserve">for data required by one or more </w:t>
      </w:r>
      <w:r>
        <w:rPr>
          <w:b/>
          <w:sz w:val="22"/>
        </w:rPr>
        <w:t xml:space="preserve">applications </w:t>
      </w:r>
      <w:r>
        <w:rPr>
          <w:sz w:val="22"/>
        </w:rPr>
        <w:t>(ISO 19101)</w:t>
      </w:r>
    </w:p>
    <w:p w14:paraId="1CE2EECD" w14:textId="77777777" w:rsidR="00E366B1" w:rsidRDefault="00E366B1">
      <w:pPr>
        <w:rPr>
          <w:b/>
          <w:sz w:val="22"/>
        </w:rPr>
      </w:pPr>
    </w:p>
    <w:p w14:paraId="48EFFE7F" w14:textId="77777777" w:rsidR="00E366B1" w:rsidRDefault="0025005B">
      <w:pPr>
        <w:ind w:firstLine="340"/>
        <w:rPr>
          <w:sz w:val="22"/>
        </w:rPr>
      </w:pPr>
      <w:proofErr w:type="gramStart"/>
      <w:r>
        <w:rPr>
          <w:b/>
          <w:sz w:val="22"/>
        </w:rPr>
        <w:t>conceptual</w:t>
      </w:r>
      <w:proofErr w:type="gramEnd"/>
      <w:r>
        <w:rPr>
          <w:b/>
          <w:sz w:val="22"/>
        </w:rPr>
        <w:t xml:space="preserve"> model</w:t>
      </w:r>
    </w:p>
    <w:p w14:paraId="2615F403" w14:textId="77777777" w:rsidR="00E366B1" w:rsidRDefault="0025005B">
      <w:pPr>
        <w:ind w:firstLine="340"/>
        <w:rPr>
          <w:b/>
          <w:sz w:val="22"/>
        </w:rPr>
      </w:pPr>
      <w:proofErr w:type="gramStart"/>
      <w:r>
        <w:rPr>
          <w:sz w:val="22"/>
        </w:rPr>
        <w:t>model</w:t>
      </w:r>
      <w:proofErr w:type="gramEnd"/>
      <w:r>
        <w:rPr>
          <w:b/>
          <w:sz w:val="22"/>
        </w:rPr>
        <w:t xml:space="preserve"> </w:t>
      </w:r>
      <w:r>
        <w:rPr>
          <w:sz w:val="22"/>
        </w:rPr>
        <w:t xml:space="preserve">that defines concepts of a </w:t>
      </w:r>
      <w:r>
        <w:rPr>
          <w:b/>
          <w:sz w:val="22"/>
        </w:rPr>
        <w:t xml:space="preserve">universe of discourse </w:t>
      </w:r>
      <w:r>
        <w:rPr>
          <w:sz w:val="22"/>
        </w:rPr>
        <w:t>(ISO 19101)</w:t>
      </w:r>
    </w:p>
    <w:p w14:paraId="333EDA9A" w14:textId="77777777" w:rsidR="00E366B1" w:rsidRDefault="00E366B1">
      <w:pPr>
        <w:rPr>
          <w:b/>
          <w:sz w:val="22"/>
        </w:rPr>
      </w:pPr>
    </w:p>
    <w:p w14:paraId="0D5512AD" w14:textId="77777777" w:rsidR="00E366B1" w:rsidRDefault="0025005B">
      <w:pPr>
        <w:ind w:firstLine="340"/>
        <w:rPr>
          <w:sz w:val="22"/>
        </w:rPr>
      </w:pPr>
      <w:proofErr w:type="gramStart"/>
      <w:r>
        <w:rPr>
          <w:b/>
          <w:sz w:val="22"/>
        </w:rPr>
        <w:t>conceptual</w:t>
      </w:r>
      <w:proofErr w:type="gramEnd"/>
      <w:r>
        <w:rPr>
          <w:b/>
          <w:sz w:val="22"/>
        </w:rPr>
        <w:t xml:space="preserve"> schema</w:t>
      </w:r>
    </w:p>
    <w:p w14:paraId="67F683D2" w14:textId="77777777" w:rsidR="00E366B1" w:rsidRDefault="0025005B">
      <w:pPr>
        <w:ind w:firstLine="340"/>
        <w:rPr>
          <w:b/>
          <w:sz w:val="22"/>
        </w:rPr>
      </w:pPr>
      <w:proofErr w:type="gramStart"/>
      <w:r>
        <w:rPr>
          <w:sz w:val="22"/>
        </w:rPr>
        <w:t>formal</w:t>
      </w:r>
      <w:proofErr w:type="gramEnd"/>
      <w:r>
        <w:rPr>
          <w:sz w:val="22"/>
        </w:rPr>
        <w:t xml:space="preserve"> description of a </w:t>
      </w:r>
      <w:r>
        <w:rPr>
          <w:b/>
          <w:sz w:val="22"/>
        </w:rPr>
        <w:t xml:space="preserve">conceptual model </w:t>
      </w:r>
      <w:r>
        <w:rPr>
          <w:sz w:val="22"/>
        </w:rPr>
        <w:t>(ISO 19101)</w:t>
      </w:r>
    </w:p>
    <w:p w14:paraId="772C0F0A" w14:textId="77777777" w:rsidR="00E366B1" w:rsidRDefault="00E366B1">
      <w:pPr>
        <w:rPr>
          <w:b/>
          <w:sz w:val="22"/>
        </w:rPr>
      </w:pPr>
    </w:p>
    <w:p w14:paraId="7049E738" w14:textId="77777777" w:rsidR="00E366B1" w:rsidRDefault="0025005B">
      <w:pPr>
        <w:ind w:firstLine="340"/>
        <w:rPr>
          <w:b/>
          <w:sz w:val="22"/>
        </w:rPr>
      </w:pPr>
      <w:proofErr w:type="gramStart"/>
      <w:r>
        <w:rPr>
          <w:b/>
          <w:sz w:val="22"/>
        </w:rPr>
        <w:t>coverage</w:t>
      </w:r>
      <w:proofErr w:type="gramEnd"/>
    </w:p>
    <w:p w14:paraId="2F3417EC" w14:textId="77777777" w:rsidR="00E366B1" w:rsidRDefault="0025005B">
      <w:pPr>
        <w:ind w:left="340"/>
        <w:rPr>
          <w:i/>
          <w:sz w:val="20"/>
          <w:szCs w:val="20"/>
        </w:rPr>
      </w:pPr>
      <w:proofErr w:type="gramStart"/>
      <w:r>
        <w:rPr>
          <w:b/>
          <w:sz w:val="22"/>
        </w:rPr>
        <w:t>feature</w:t>
      </w:r>
      <w:proofErr w:type="gramEnd"/>
      <w:r>
        <w:rPr>
          <w:b/>
          <w:sz w:val="22"/>
        </w:rPr>
        <w:t xml:space="preserve"> </w:t>
      </w:r>
      <w:r>
        <w:rPr>
          <w:sz w:val="22"/>
        </w:rPr>
        <w:t xml:space="preserve">that acts as a function to return values from its range for any direct position within its spatial, temporal or spatiotemporal </w:t>
      </w:r>
      <w:r>
        <w:rPr>
          <w:b/>
          <w:sz w:val="22"/>
        </w:rPr>
        <w:t>domain</w:t>
      </w:r>
      <w:r>
        <w:rPr>
          <w:sz w:val="22"/>
        </w:rPr>
        <w:t xml:space="preserve"> (ISO 19123)</w:t>
      </w:r>
    </w:p>
    <w:p w14:paraId="7C867A38" w14:textId="77777777" w:rsidR="00E366B1" w:rsidRDefault="0025005B">
      <w:pPr>
        <w:ind w:firstLine="340"/>
        <w:rPr>
          <w:b/>
          <w:sz w:val="22"/>
        </w:rPr>
      </w:pPr>
      <w:r>
        <w:rPr>
          <w:i/>
          <w:sz w:val="20"/>
          <w:szCs w:val="20"/>
        </w:rPr>
        <w:t>EXAMPLE Raster image, polygon overlay, digital elevation matrix.</w:t>
      </w:r>
    </w:p>
    <w:p w14:paraId="4E0BAD1B" w14:textId="77777777" w:rsidR="00E366B1" w:rsidRDefault="00E366B1">
      <w:pPr>
        <w:rPr>
          <w:b/>
          <w:sz w:val="22"/>
        </w:rPr>
      </w:pPr>
    </w:p>
    <w:p w14:paraId="30FCBAE7" w14:textId="77777777" w:rsidR="00E366B1" w:rsidRDefault="0025005B">
      <w:pPr>
        <w:ind w:firstLine="340"/>
        <w:rPr>
          <w:b/>
          <w:sz w:val="22"/>
        </w:rPr>
      </w:pPr>
      <w:proofErr w:type="gramStart"/>
      <w:r>
        <w:rPr>
          <w:b/>
          <w:sz w:val="22"/>
        </w:rPr>
        <w:t>data</w:t>
      </w:r>
      <w:proofErr w:type="gramEnd"/>
      <w:r>
        <w:rPr>
          <w:b/>
          <w:sz w:val="22"/>
        </w:rPr>
        <w:t xml:space="preserve"> product</w:t>
      </w:r>
    </w:p>
    <w:p w14:paraId="57201CAD" w14:textId="77777777" w:rsidR="00E366B1" w:rsidRDefault="0025005B">
      <w:pPr>
        <w:ind w:firstLine="340"/>
        <w:rPr>
          <w:b/>
          <w:sz w:val="22"/>
        </w:rPr>
      </w:pPr>
      <w:proofErr w:type="gramStart"/>
      <w:r>
        <w:rPr>
          <w:b/>
          <w:sz w:val="22"/>
        </w:rPr>
        <w:t>dataset</w:t>
      </w:r>
      <w:proofErr w:type="gramEnd"/>
      <w:r>
        <w:rPr>
          <w:b/>
          <w:sz w:val="22"/>
        </w:rPr>
        <w:t xml:space="preserve"> </w:t>
      </w:r>
      <w:r>
        <w:rPr>
          <w:sz w:val="22"/>
        </w:rPr>
        <w:t xml:space="preserve">or </w:t>
      </w:r>
      <w:r>
        <w:rPr>
          <w:b/>
          <w:sz w:val="22"/>
        </w:rPr>
        <w:t xml:space="preserve">dataset series </w:t>
      </w:r>
      <w:r>
        <w:rPr>
          <w:sz w:val="22"/>
        </w:rPr>
        <w:t xml:space="preserve">that conforms to a </w:t>
      </w:r>
      <w:r>
        <w:rPr>
          <w:b/>
          <w:sz w:val="22"/>
        </w:rPr>
        <w:t>data product specification</w:t>
      </w:r>
    </w:p>
    <w:p w14:paraId="05F8FAB5" w14:textId="77777777" w:rsidR="00E366B1" w:rsidRDefault="00E366B1">
      <w:pPr>
        <w:rPr>
          <w:b/>
          <w:sz w:val="22"/>
        </w:rPr>
      </w:pPr>
    </w:p>
    <w:p w14:paraId="3BB6ADC6" w14:textId="77777777" w:rsidR="00E366B1" w:rsidRDefault="0025005B">
      <w:pPr>
        <w:ind w:firstLine="340"/>
        <w:rPr>
          <w:sz w:val="22"/>
        </w:rPr>
      </w:pPr>
      <w:proofErr w:type="gramStart"/>
      <w:r>
        <w:rPr>
          <w:b/>
          <w:sz w:val="22"/>
        </w:rPr>
        <w:t>data</w:t>
      </w:r>
      <w:proofErr w:type="gramEnd"/>
      <w:r>
        <w:rPr>
          <w:b/>
          <w:sz w:val="22"/>
        </w:rPr>
        <w:t xml:space="preserve"> product specification</w:t>
      </w:r>
    </w:p>
    <w:p w14:paraId="1998FEBC" w14:textId="64EB3069" w:rsidR="00E366B1" w:rsidRDefault="0025005B">
      <w:pPr>
        <w:ind w:left="340"/>
        <w:rPr>
          <w:i/>
          <w:sz w:val="22"/>
        </w:rPr>
      </w:pPr>
      <w:proofErr w:type="gramStart"/>
      <w:r>
        <w:rPr>
          <w:sz w:val="22"/>
        </w:rPr>
        <w:t>detailed</w:t>
      </w:r>
      <w:proofErr w:type="gramEnd"/>
      <w:r>
        <w:rPr>
          <w:sz w:val="22"/>
        </w:rPr>
        <w:t xml:space="preserve"> description of a </w:t>
      </w:r>
      <w:r>
        <w:rPr>
          <w:b/>
          <w:sz w:val="22"/>
        </w:rPr>
        <w:t xml:space="preserve">dataset </w:t>
      </w:r>
      <w:r>
        <w:rPr>
          <w:sz w:val="22"/>
        </w:rPr>
        <w:t xml:space="preserve">or </w:t>
      </w:r>
      <w:r>
        <w:rPr>
          <w:b/>
          <w:sz w:val="22"/>
        </w:rPr>
        <w:t xml:space="preserve">dataset series </w:t>
      </w:r>
      <w:r>
        <w:rPr>
          <w:sz w:val="22"/>
        </w:rPr>
        <w:t>together with additional information that will enable it to be created, supplied to</w:t>
      </w:r>
      <w:r w:rsidR="00402C45">
        <w:rPr>
          <w:sz w:val="22"/>
        </w:rPr>
        <w:t>,</w:t>
      </w:r>
      <w:r>
        <w:rPr>
          <w:sz w:val="22"/>
        </w:rPr>
        <w:t xml:space="preserve"> and used by another party</w:t>
      </w:r>
    </w:p>
    <w:p w14:paraId="1D7144DF" w14:textId="424C5AAA" w:rsidR="00E366B1" w:rsidRDefault="0025005B">
      <w:pPr>
        <w:ind w:left="340"/>
        <w:rPr>
          <w:b/>
          <w:sz w:val="22"/>
        </w:rPr>
      </w:pPr>
      <w:r>
        <w:rPr>
          <w:i/>
          <w:sz w:val="22"/>
        </w:rPr>
        <w:t>NOTE: A data product specification provides a description of the universe of discourse and a specification for mapping the universe of discourse to a dataset. It may be used for production, sales, end-use</w:t>
      </w:r>
      <w:r w:rsidR="00402C45">
        <w:rPr>
          <w:i/>
          <w:sz w:val="22"/>
        </w:rPr>
        <w:t>,</w:t>
      </w:r>
      <w:r>
        <w:rPr>
          <w:i/>
          <w:sz w:val="22"/>
        </w:rPr>
        <w:t xml:space="preserve"> or other purpose.</w:t>
      </w:r>
    </w:p>
    <w:p w14:paraId="1D6BD8EF" w14:textId="77777777" w:rsidR="00E366B1" w:rsidRDefault="00E366B1">
      <w:pPr>
        <w:rPr>
          <w:b/>
          <w:sz w:val="22"/>
        </w:rPr>
      </w:pPr>
    </w:p>
    <w:p w14:paraId="4D6E0BF6" w14:textId="77777777" w:rsidR="00E366B1" w:rsidRDefault="0025005B">
      <w:pPr>
        <w:ind w:firstLine="340"/>
        <w:rPr>
          <w:sz w:val="22"/>
        </w:rPr>
      </w:pPr>
      <w:proofErr w:type="gramStart"/>
      <w:r>
        <w:rPr>
          <w:b/>
          <w:sz w:val="22"/>
        </w:rPr>
        <w:t>dataset</w:t>
      </w:r>
      <w:proofErr w:type="gramEnd"/>
    </w:p>
    <w:p w14:paraId="1A63F17B" w14:textId="77777777" w:rsidR="00E366B1" w:rsidRDefault="0025005B">
      <w:pPr>
        <w:ind w:firstLine="340"/>
        <w:rPr>
          <w:i/>
          <w:sz w:val="22"/>
        </w:rPr>
      </w:pPr>
      <w:proofErr w:type="gramStart"/>
      <w:r>
        <w:rPr>
          <w:sz w:val="22"/>
        </w:rPr>
        <w:lastRenderedPageBreak/>
        <w:t>identifiable</w:t>
      </w:r>
      <w:proofErr w:type="gramEnd"/>
      <w:r>
        <w:rPr>
          <w:sz w:val="22"/>
        </w:rPr>
        <w:t xml:space="preserve"> collection of data (ISO 19115)</w:t>
      </w:r>
    </w:p>
    <w:p w14:paraId="0733CB7C" w14:textId="77777777" w:rsidR="00E366B1" w:rsidRDefault="0025005B">
      <w:pPr>
        <w:ind w:left="340"/>
        <w:rPr>
          <w:b/>
          <w:sz w:val="22"/>
        </w:rPr>
      </w:pPr>
      <w:r>
        <w:rPr>
          <w:i/>
          <w:sz w:val="22"/>
        </w:rPr>
        <w:t>NOTE: A dataset may be a smaller grouping of data which, though limited by some constraint such as spatial extent or feature type, is located physically within a larger dataset. Theoretically, a dataset may be as small as a single feature or feature attribute contained within a larger dataset. A hardcopy map or chart may be considered a dataset.</w:t>
      </w:r>
    </w:p>
    <w:p w14:paraId="691218AE" w14:textId="77777777" w:rsidR="00E366B1" w:rsidRDefault="00E366B1">
      <w:pPr>
        <w:rPr>
          <w:b/>
          <w:sz w:val="22"/>
        </w:rPr>
      </w:pPr>
    </w:p>
    <w:p w14:paraId="7649B3BC" w14:textId="77777777" w:rsidR="00E366B1" w:rsidRDefault="0025005B">
      <w:pPr>
        <w:ind w:firstLine="340"/>
        <w:rPr>
          <w:sz w:val="22"/>
        </w:rPr>
      </w:pPr>
      <w:proofErr w:type="gramStart"/>
      <w:r>
        <w:rPr>
          <w:b/>
          <w:sz w:val="22"/>
        </w:rPr>
        <w:t>dataset</w:t>
      </w:r>
      <w:proofErr w:type="gramEnd"/>
      <w:r>
        <w:rPr>
          <w:b/>
          <w:sz w:val="22"/>
        </w:rPr>
        <w:t xml:space="preserve"> series</w:t>
      </w:r>
    </w:p>
    <w:p w14:paraId="681DCFCC" w14:textId="77777777" w:rsidR="00E366B1" w:rsidRDefault="0025005B">
      <w:pPr>
        <w:ind w:firstLine="340"/>
        <w:rPr>
          <w:b/>
          <w:sz w:val="22"/>
        </w:rPr>
      </w:pPr>
      <w:proofErr w:type="gramStart"/>
      <w:r>
        <w:rPr>
          <w:sz w:val="22"/>
        </w:rPr>
        <w:t>collection</w:t>
      </w:r>
      <w:proofErr w:type="gramEnd"/>
      <w:r>
        <w:rPr>
          <w:sz w:val="22"/>
        </w:rPr>
        <w:t xml:space="preserve"> of </w:t>
      </w:r>
      <w:r>
        <w:rPr>
          <w:b/>
          <w:sz w:val="22"/>
        </w:rPr>
        <w:t xml:space="preserve">datasets </w:t>
      </w:r>
      <w:r>
        <w:rPr>
          <w:sz w:val="22"/>
        </w:rPr>
        <w:t>sharing the same product specification (ISO 19115)</w:t>
      </w:r>
    </w:p>
    <w:p w14:paraId="5AB9C456" w14:textId="77777777" w:rsidR="00E366B1" w:rsidRDefault="00E366B1">
      <w:pPr>
        <w:rPr>
          <w:b/>
          <w:sz w:val="22"/>
        </w:rPr>
      </w:pPr>
    </w:p>
    <w:p w14:paraId="23AE016B" w14:textId="77777777" w:rsidR="00E366B1" w:rsidRDefault="0025005B">
      <w:pPr>
        <w:ind w:firstLine="340"/>
        <w:rPr>
          <w:sz w:val="22"/>
        </w:rPr>
      </w:pPr>
      <w:proofErr w:type="gramStart"/>
      <w:r>
        <w:rPr>
          <w:b/>
          <w:sz w:val="22"/>
        </w:rPr>
        <w:t>domain</w:t>
      </w:r>
      <w:proofErr w:type="gramEnd"/>
    </w:p>
    <w:p w14:paraId="74048386" w14:textId="77777777" w:rsidR="00E366B1" w:rsidRDefault="0025005B">
      <w:pPr>
        <w:ind w:firstLine="340"/>
        <w:rPr>
          <w:i/>
          <w:sz w:val="22"/>
        </w:rPr>
      </w:pPr>
      <w:proofErr w:type="gramStart"/>
      <w:r>
        <w:rPr>
          <w:sz w:val="22"/>
        </w:rPr>
        <w:t>well-defined</w:t>
      </w:r>
      <w:proofErr w:type="gramEnd"/>
      <w:r>
        <w:rPr>
          <w:sz w:val="22"/>
        </w:rPr>
        <w:t xml:space="preserve"> set (ISO/TS 19103)</w:t>
      </w:r>
    </w:p>
    <w:p w14:paraId="6C36A536" w14:textId="77777777" w:rsidR="00E366B1" w:rsidRDefault="0025005B">
      <w:pPr>
        <w:ind w:left="340"/>
        <w:rPr>
          <w:b/>
          <w:sz w:val="22"/>
        </w:rPr>
      </w:pPr>
      <w:r>
        <w:rPr>
          <w:i/>
          <w:sz w:val="22"/>
        </w:rPr>
        <w:t>NOTE: Well-defined means that the definition is both necessary and sufficient, as everything that satisfies the definition is in the set and everything that does not satisfy the definition is necessarily outside the set.</w:t>
      </w:r>
    </w:p>
    <w:p w14:paraId="076CFA70" w14:textId="77777777" w:rsidR="00E366B1" w:rsidRDefault="00E366B1">
      <w:pPr>
        <w:rPr>
          <w:b/>
          <w:sz w:val="22"/>
        </w:rPr>
      </w:pPr>
    </w:p>
    <w:p w14:paraId="7AD04ADD" w14:textId="77777777" w:rsidR="00E366B1" w:rsidRDefault="0025005B">
      <w:pPr>
        <w:ind w:firstLine="340"/>
        <w:rPr>
          <w:sz w:val="22"/>
        </w:rPr>
      </w:pPr>
      <w:proofErr w:type="gramStart"/>
      <w:r>
        <w:rPr>
          <w:b/>
          <w:sz w:val="22"/>
        </w:rPr>
        <w:t>feature</w:t>
      </w:r>
      <w:proofErr w:type="gramEnd"/>
    </w:p>
    <w:p w14:paraId="3C52BAD0" w14:textId="77777777" w:rsidR="00E366B1" w:rsidRDefault="0025005B">
      <w:pPr>
        <w:ind w:firstLine="340"/>
        <w:rPr>
          <w:i/>
          <w:sz w:val="22"/>
        </w:rPr>
      </w:pPr>
      <w:proofErr w:type="gramStart"/>
      <w:r>
        <w:rPr>
          <w:sz w:val="22"/>
        </w:rPr>
        <w:t>abstraction</w:t>
      </w:r>
      <w:proofErr w:type="gramEnd"/>
      <w:r>
        <w:rPr>
          <w:sz w:val="22"/>
        </w:rPr>
        <w:t xml:space="preserve"> of real world phenomena (ISO 19101)</w:t>
      </w:r>
    </w:p>
    <w:p w14:paraId="4CD5893D" w14:textId="77777777" w:rsidR="00E366B1" w:rsidRDefault="0025005B">
      <w:pPr>
        <w:ind w:left="340"/>
        <w:rPr>
          <w:sz w:val="22"/>
        </w:rPr>
      </w:pPr>
      <w:r>
        <w:rPr>
          <w:i/>
          <w:sz w:val="22"/>
        </w:rPr>
        <w:t xml:space="preserve">NOTE:  A feature may occur as a type or an instance. Feature type or feature instance shall be used when only one is meant. </w:t>
      </w:r>
    </w:p>
    <w:p w14:paraId="36FED489" w14:textId="77777777" w:rsidR="00E366B1" w:rsidRDefault="00E366B1">
      <w:pPr>
        <w:rPr>
          <w:sz w:val="22"/>
        </w:rPr>
      </w:pPr>
    </w:p>
    <w:p w14:paraId="692C4A68" w14:textId="77777777" w:rsidR="00E366B1" w:rsidRDefault="0025005B">
      <w:pPr>
        <w:ind w:firstLine="340"/>
        <w:rPr>
          <w:sz w:val="22"/>
        </w:rPr>
      </w:pPr>
      <w:proofErr w:type="gramStart"/>
      <w:r>
        <w:rPr>
          <w:b/>
          <w:sz w:val="22"/>
        </w:rPr>
        <w:t>feature</w:t>
      </w:r>
      <w:proofErr w:type="gramEnd"/>
      <w:r>
        <w:rPr>
          <w:b/>
          <w:sz w:val="22"/>
        </w:rPr>
        <w:t xml:space="preserve"> association</w:t>
      </w:r>
    </w:p>
    <w:p w14:paraId="2E405A0D" w14:textId="77777777" w:rsidR="00E366B1" w:rsidRDefault="0025005B">
      <w:pPr>
        <w:ind w:left="340"/>
        <w:rPr>
          <w:i/>
          <w:sz w:val="22"/>
        </w:rPr>
      </w:pPr>
      <w:proofErr w:type="gramStart"/>
      <w:r>
        <w:rPr>
          <w:sz w:val="22"/>
        </w:rPr>
        <w:t>relationship</w:t>
      </w:r>
      <w:proofErr w:type="gramEnd"/>
      <w:r>
        <w:rPr>
          <w:sz w:val="22"/>
        </w:rPr>
        <w:t xml:space="preserve"> that links instances of one </w:t>
      </w:r>
      <w:r>
        <w:rPr>
          <w:b/>
          <w:sz w:val="22"/>
        </w:rPr>
        <w:t xml:space="preserve">feature </w:t>
      </w:r>
      <w:r>
        <w:rPr>
          <w:sz w:val="22"/>
        </w:rPr>
        <w:t xml:space="preserve">type with instances of the same or a different </w:t>
      </w:r>
      <w:r>
        <w:rPr>
          <w:b/>
          <w:sz w:val="22"/>
        </w:rPr>
        <w:t xml:space="preserve">feature </w:t>
      </w:r>
      <w:r>
        <w:rPr>
          <w:sz w:val="22"/>
        </w:rPr>
        <w:t>type (ISO19110)</w:t>
      </w:r>
    </w:p>
    <w:p w14:paraId="75CB5E0A" w14:textId="77777777" w:rsidR="00E366B1" w:rsidRDefault="0025005B">
      <w:pPr>
        <w:ind w:left="340"/>
        <w:rPr>
          <w:i/>
          <w:sz w:val="22"/>
        </w:rPr>
      </w:pPr>
      <w:r>
        <w:rPr>
          <w:i/>
          <w:sz w:val="22"/>
        </w:rPr>
        <w:t>NOTE 1; A feature association may occur as a type or an instance. Feature association type or feature association instance is used when only one is meant.</w:t>
      </w:r>
    </w:p>
    <w:p w14:paraId="15E3A41D" w14:textId="77777777" w:rsidR="00E366B1" w:rsidRDefault="0025005B">
      <w:pPr>
        <w:ind w:firstLine="340"/>
        <w:rPr>
          <w:b/>
          <w:sz w:val="22"/>
        </w:rPr>
      </w:pPr>
      <w:r>
        <w:rPr>
          <w:i/>
          <w:sz w:val="22"/>
        </w:rPr>
        <w:t>NOTE 2: Feature associations include aggregation of features.</w:t>
      </w:r>
    </w:p>
    <w:p w14:paraId="591BB763" w14:textId="77777777" w:rsidR="00E366B1" w:rsidRDefault="00E366B1">
      <w:pPr>
        <w:rPr>
          <w:b/>
          <w:sz w:val="22"/>
        </w:rPr>
      </w:pPr>
    </w:p>
    <w:p w14:paraId="17573C6A" w14:textId="77777777" w:rsidR="00E366B1" w:rsidRDefault="0025005B">
      <w:pPr>
        <w:ind w:firstLine="340"/>
        <w:rPr>
          <w:sz w:val="22"/>
        </w:rPr>
      </w:pPr>
      <w:proofErr w:type="gramStart"/>
      <w:r>
        <w:rPr>
          <w:b/>
          <w:sz w:val="22"/>
        </w:rPr>
        <w:t>feature</w:t>
      </w:r>
      <w:proofErr w:type="gramEnd"/>
      <w:r>
        <w:rPr>
          <w:b/>
          <w:sz w:val="22"/>
        </w:rPr>
        <w:t xml:space="preserve"> attribute</w:t>
      </w:r>
    </w:p>
    <w:p w14:paraId="343472EC" w14:textId="77777777" w:rsidR="00E366B1" w:rsidRDefault="0025005B">
      <w:pPr>
        <w:ind w:firstLine="340"/>
        <w:rPr>
          <w:i/>
          <w:sz w:val="20"/>
          <w:szCs w:val="20"/>
        </w:rPr>
      </w:pPr>
      <w:proofErr w:type="gramStart"/>
      <w:r>
        <w:rPr>
          <w:sz w:val="22"/>
        </w:rPr>
        <w:t>characteristic</w:t>
      </w:r>
      <w:proofErr w:type="gramEnd"/>
      <w:r>
        <w:rPr>
          <w:sz w:val="22"/>
        </w:rPr>
        <w:t xml:space="preserve"> of a </w:t>
      </w:r>
      <w:r>
        <w:rPr>
          <w:b/>
          <w:sz w:val="22"/>
        </w:rPr>
        <w:t xml:space="preserve">feature </w:t>
      </w:r>
      <w:r>
        <w:rPr>
          <w:sz w:val="22"/>
        </w:rPr>
        <w:t>(ISO 19101)</w:t>
      </w:r>
    </w:p>
    <w:p w14:paraId="5B29A146" w14:textId="77777777" w:rsidR="00E366B1" w:rsidRDefault="0025005B">
      <w:pPr>
        <w:ind w:left="340"/>
        <w:rPr>
          <w:i/>
          <w:sz w:val="20"/>
          <w:szCs w:val="20"/>
        </w:rPr>
      </w:pPr>
      <w:r>
        <w:rPr>
          <w:i/>
          <w:sz w:val="20"/>
          <w:szCs w:val="20"/>
        </w:rPr>
        <w:t>NOTE 1: A feature attribute may occur as a type or an instance. Feature attribute type or feature attribute instance is used when only one is meant.</w:t>
      </w:r>
    </w:p>
    <w:p w14:paraId="671CD697" w14:textId="77777777" w:rsidR="00E366B1" w:rsidRDefault="0025005B">
      <w:pPr>
        <w:ind w:left="340"/>
        <w:rPr>
          <w:b/>
          <w:sz w:val="22"/>
        </w:rPr>
      </w:pPr>
      <w:r>
        <w:rPr>
          <w:i/>
          <w:sz w:val="20"/>
          <w:szCs w:val="20"/>
        </w:rPr>
        <w:t>NOTE 2: A feature attribute type has a name, a data type and a domain associated to it. A feature attribute for a feature instance has an attribute value taken from the domain.</w:t>
      </w:r>
    </w:p>
    <w:p w14:paraId="586148BA" w14:textId="77777777" w:rsidR="00E366B1" w:rsidRDefault="00E366B1">
      <w:pPr>
        <w:ind w:firstLine="340"/>
        <w:rPr>
          <w:b/>
          <w:sz w:val="22"/>
        </w:rPr>
      </w:pPr>
    </w:p>
    <w:p w14:paraId="272FFAA9" w14:textId="77777777" w:rsidR="00E366B1" w:rsidRDefault="0025005B">
      <w:pPr>
        <w:ind w:firstLine="340"/>
        <w:rPr>
          <w:sz w:val="22"/>
        </w:rPr>
      </w:pPr>
      <w:proofErr w:type="gramStart"/>
      <w:r>
        <w:rPr>
          <w:b/>
          <w:sz w:val="22"/>
        </w:rPr>
        <w:t>geographic</w:t>
      </w:r>
      <w:proofErr w:type="gramEnd"/>
      <w:r>
        <w:rPr>
          <w:b/>
          <w:sz w:val="22"/>
        </w:rPr>
        <w:t xml:space="preserve"> data</w:t>
      </w:r>
    </w:p>
    <w:p w14:paraId="58DF7278" w14:textId="77777777" w:rsidR="00E366B1" w:rsidRDefault="0025005B">
      <w:pPr>
        <w:ind w:firstLine="340"/>
        <w:rPr>
          <w:i/>
          <w:sz w:val="22"/>
        </w:rPr>
      </w:pPr>
      <w:proofErr w:type="gramStart"/>
      <w:r>
        <w:rPr>
          <w:sz w:val="22"/>
        </w:rPr>
        <w:t>data</w:t>
      </w:r>
      <w:proofErr w:type="gramEnd"/>
      <w:r>
        <w:rPr>
          <w:sz w:val="22"/>
        </w:rPr>
        <w:t xml:space="preserve"> with implicit or explicit reference to a location relative to the Earth (ISO 19109)</w:t>
      </w:r>
    </w:p>
    <w:p w14:paraId="0F373F23" w14:textId="77777777" w:rsidR="00E366B1" w:rsidRDefault="0025005B">
      <w:pPr>
        <w:ind w:left="340"/>
        <w:rPr>
          <w:b/>
          <w:sz w:val="22"/>
        </w:rPr>
      </w:pPr>
      <w:r>
        <w:rPr>
          <w:i/>
          <w:sz w:val="22"/>
        </w:rPr>
        <w:t>NOTE: Geographic information is also used as a term for information concerning phenomena implicitly or explicitly associated with a location relative to the Earth.</w:t>
      </w:r>
    </w:p>
    <w:p w14:paraId="557DD783" w14:textId="77777777" w:rsidR="00E366B1" w:rsidRDefault="00E366B1">
      <w:pPr>
        <w:rPr>
          <w:b/>
          <w:sz w:val="22"/>
        </w:rPr>
      </w:pPr>
    </w:p>
    <w:p w14:paraId="57C1A676" w14:textId="77777777" w:rsidR="00E366B1" w:rsidRDefault="0025005B">
      <w:pPr>
        <w:ind w:firstLine="340"/>
        <w:rPr>
          <w:sz w:val="22"/>
        </w:rPr>
      </w:pPr>
      <w:proofErr w:type="gramStart"/>
      <w:r>
        <w:rPr>
          <w:b/>
          <w:sz w:val="22"/>
        </w:rPr>
        <w:t>metadata</w:t>
      </w:r>
      <w:proofErr w:type="gramEnd"/>
    </w:p>
    <w:p w14:paraId="39D163D8" w14:textId="77777777" w:rsidR="00E366B1" w:rsidRDefault="0025005B">
      <w:pPr>
        <w:ind w:firstLine="340"/>
        <w:rPr>
          <w:b/>
          <w:sz w:val="22"/>
        </w:rPr>
      </w:pPr>
      <w:proofErr w:type="gramStart"/>
      <w:r>
        <w:rPr>
          <w:sz w:val="22"/>
        </w:rPr>
        <w:t>data</w:t>
      </w:r>
      <w:proofErr w:type="gramEnd"/>
      <w:r>
        <w:rPr>
          <w:sz w:val="22"/>
        </w:rPr>
        <w:t xml:space="preserve"> about data (ISO 19115)</w:t>
      </w:r>
    </w:p>
    <w:p w14:paraId="30F02724" w14:textId="77777777" w:rsidR="00E366B1" w:rsidRDefault="00E366B1">
      <w:pPr>
        <w:rPr>
          <w:b/>
          <w:sz w:val="22"/>
        </w:rPr>
      </w:pPr>
    </w:p>
    <w:p w14:paraId="081A6979" w14:textId="77777777" w:rsidR="00E366B1" w:rsidRDefault="0025005B">
      <w:pPr>
        <w:ind w:firstLine="340"/>
        <w:rPr>
          <w:sz w:val="22"/>
        </w:rPr>
      </w:pPr>
      <w:proofErr w:type="gramStart"/>
      <w:r>
        <w:rPr>
          <w:b/>
          <w:sz w:val="22"/>
        </w:rPr>
        <w:t>model</w:t>
      </w:r>
      <w:proofErr w:type="gramEnd"/>
    </w:p>
    <w:p w14:paraId="3A72BA0B" w14:textId="77777777" w:rsidR="00E366B1" w:rsidRDefault="0025005B">
      <w:pPr>
        <w:ind w:firstLine="340"/>
        <w:rPr>
          <w:b/>
          <w:sz w:val="22"/>
        </w:rPr>
      </w:pPr>
      <w:proofErr w:type="gramStart"/>
      <w:r>
        <w:rPr>
          <w:sz w:val="22"/>
        </w:rPr>
        <w:t>abstraction</w:t>
      </w:r>
      <w:proofErr w:type="gramEnd"/>
      <w:r>
        <w:rPr>
          <w:sz w:val="22"/>
        </w:rPr>
        <w:t xml:space="preserve"> of some aspects of reality (ISO 19109)</w:t>
      </w:r>
    </w:p>
    <w:p w14:paraId="5E58040C" w14:textId="77777777" w:rsidR="00E366B1" w:rsidRDefault="00E366B1">
      <w:pPr>
        <w:spacing w:before="120"/>
        <w:rPr>
          <w:b/>
          <w:sz w:val="22"/>
        </w:rPr>
      </w:pPr>
    </w:p>
    <w:p w14:paraId="06858CD4" w14:textId="77777777" w:rsidR="00FC034D" w:rsidRPr="00FC034D" w:rsidRDefault="00FC034D">
      <w:pPr>
        <w:spacing w:before="120"/>
        <w:rPr>
          <w:b/>
          <w:sz w:val="22"/>
        </w:rPr>
      </w:pPr>
    </w:p>
    <w:p w14:paraId="71A02835" w14:textId="77777777" w:rsidR="00E366B1" w:rsidRDefault="0025005B">
      <w:pPr>
        <w:ind w:firstLine="340"/>
        <w:rPr>
          <w:sz w:val="22"/>
        </w:rPr>
      </w:pPr>
      <w:proofErr w:type="gramStart"/>
      <w:r>
        <w:rPr>
          <w:b/>
          <w:sz w:val="22"/>
        </w:rPr>
        <w:t>portrayal</w:t>
      </w:r>
      <w:proofErr w:type="gramEnd"/>
    </w:p>
    <w:p w14:paraId="585D1F8B" w14:textId="77777777" w:rsidR="00E366B1" w:rsidRDefault="0025005B">
      <w:pPr>
        <w:ind w:firstLine="340"/>
        <w:rPr>
          <w:b/>
          <w:sz w:val="22"/>
        </w:rPr>
      </w:pPr>
      <w:proofErr w:type="gramStart"/>
      <w:r>
        <w:rPr>
          <w:sz w:val="22"/>
        </w:rPr>
        <w:t>presentation</w:t>
      </w:r>
      <w:proofErr w:type="gramEnd"/>
      <w:r>
        <w:rPr>
          <w:sz w:val="22"/>
        </w:rPr>
        <w:t xml:space="preserve"> of information to humans (ISO 19117)</w:t>
      </w:r>
    </w:p>
    <w:p w14:paraId="07900C63" w14:textId="77777777" w:rsidR="00E366B1" w:rsidRDefault="00E366B1">
      <w:pPr>
        <w:rPr>
          <w:b/>
          <w:sz w:val="22"/>
        </w:rPr>
      </w:pPr>
    </w:p>
    <w:p w14:paraId="3C37F33A" w14:textId="77777777" w:rsidR="00E366B1" w:rsidRDefault="0025005B">
      <w:pPr>
        <w:ind w:firstLine="340"/>
        <w:rPr>
          <w:sz w:val="22"/>
        </w:rPr>
      </w:pPr>
      <w:proofErr w:type="gramStart"/>
      <w:r>
        <w:rPr>
          <w:b/>
          <w:sz w:val="22"/>
        </w:rPr>
        <w:t>quality</w:t>
      </w:r>
      <w:proofErr w:type="gramEnd"/>
    </w:p>
    <w:p w14:paraId="497AD9ED" w14:textId="77777777" w:rsidR="00E366B1" w:rsidRDefault="0025005B">
      <w:pPr>
        <w:ind w:left="340"/>
        <w:rPr>
          <w:b/>
          <w:sz w:val="22"/>
        </w:rPr>
      </w:pPr>
      <w:proofErr w:type="gramStart"/>
      <w:r>
        <w:rPr>
          <w:sz w:val="22"/>
        </w:rPr>
        <w:lastRenderedPageBreak/>
        <w:t>totality</w:t>
      </w:r>
      <w:proofErr w:type="gramEnd"/>
      <w:r>
        <w:rPr>
          <w:sz w:val="22"/>
        </w:rPr>
        <w:t xml:space="preserve"> of characteristics of a product that bear on its ability to satisfy stated and implied needs (ISO 19101)</w:t>
      </w:r>
    </w:p>
    <w:p w14:paraId="09073B7B" w14:textId="77777777" w:rsidR="00E366B1" w:rsidRDefault="00E366B1">
      <w:pPr>
        <w:rPr>
          <w:b/>
          <w:sz w:val="22"/>
        </w:rPr>
      </w:pPr>
    </w:p>
    <w:p w14:paraId="7581A41D" w14:textId="77777777" w:rsidR="00E366B1" w:rsidRDefault="0025005B">
      <w:pPr>
        <w:ind w:firstLine="340"/>
        <w:rPr>
          <w:sz w:val="22"/>
        </w:rPr>
      </w:pPr>
      <w:proofErr w:type="gramStart"/>
      <w:r>
        <w:rPr>
          <w:b/>
          <w:sz w:val="22"/>
        </w:rPr>
        <w:t>universe</w:t>
      </w:r>
      <w:proofErr w:type="gramEnd"/>
      <w:r>
        <w:rPr>
          <w:b/>
          <w:sz w:val="22"/>
        </w:rPr>
        <w:t xml:space="preserve"> of discourse</w:t>
      </w:r>
    </w:p>
    <w:p w14:paraId="56E8717A" w14:textId="77777777" w:rsidR="00E366B1" w:rsidRDefault="0025005B">
      <w:pPr>
        <w:ind w:firstLine="340"/>
        <w:rPr>
          <w:color w:val="1F3864"/>
          <w:sz w:val="22"/>
        </w:rPr>
      </w:pPr>
      <w:proofErr w:type="gramStart"/>
      <w:r>
        <w:rPr>
          <w:sz w:val="22"/>
        </w:rPr>
        <w:t>view</w:t>
      </w:r>
      <w:proofErr w:type="gramEnd"/>
      <w:r>
        <w:rPr>
          <w:sz w:val="22"/>
        </w:rPr>
        <w:t xml:space="preserve"> of the real or hypothetical world that includes everything of interest (ISO 19101)</w:t>
      </w:r>
    </w:p>
    <w:p w14:paraId="2E563C93" w14:textId="77777777" w:rsidR="00E366B1" w:rsidRDefault="00E366B1">
      <w:pPr>
        <w:ind w:firstLine="340"/>
        <w:rPr>
          <w:color w:val="1F3864"/>
          <w:sz w:val="22"/>
        </w:rPr>
      </w:pPr>
    </w:p>
    <w:p w14:paraId="3D5E926B" w14:textId="77777777" w:rsidR="00E366B1" w:rsidRDefault="00E366B1">
      <w:pPr>
        <w:rPr>
          <w:rFonts w:eastAsia="Times New Roman" w:cs="Times New Roman"/>
          <w:sz w:val="18"/>
          <w:szCs w:val="20"/>
          <w:lang w:val="en-GB"/>
        </w:rPr>
      </w:pPr>
    </w:p>
    <w:p w14:paraId="7023E37E" w14:textId="3037AD83" w:rsidR="00E366B1" w:rsidRDefault="00A835F9">
      <w:pPr>
        <w:pStyle w:val="2"/>
      </w:pPr>
      <w:bookmarkStart w:id="17" w:name="_Toc66516236"/>
      <w:r>
        <w:t>Abbreviations</w:t>
      </w:r>
      <w:bookmarkEnd w:id="17"/>
    </w:p>
    <w:p w14:paraId="2BDB43B3" w14:textId="77777777" w:rsidR="00E366B1" w:rsidRDefault="00E366B1">
      <w:pPr>
        <w:rPr>
          <w:sz w:val="22"/>
        </w:rPr>
      </w:pPr>
    </w:p>
    <w:p w14:paraId="05241754" w14:textId="77777777" w:rsidR="00A835F9" w:rsidRDefault="00A835F9" w:rsidP="00A835F9">
      <w:pPr>
        <w:rPr>
          <w:sz w:val="22"/>
        </w:rPr>
      </w:pPr>
      <w:bookmarkStart w:id="18" w:name="_Toc315635462"/>
      <w:r>
        <w:rPr>
          <w:sz w:val="22"/>
        </w:rPr>
        <w:t>This product specification adopts the following convention for symbols and abbreviated terms:</w:t>
      </w:r>
    </w:p>
    <w:p w14:paraId="26FB9FA8" w14:textId="77777777" w:rsidR="00E333ED" w:rsidRPr="00E333ED" w:rsidRDefault="00E333ED">
      <w:pPr>
        <w:rPr>
          <w:sz w:val="22"/>
        </w:rPr>
      </w:pPr>
    </w:p>
    <w:p w14:paraId="24296216" w14:textId="2A134DAB" w:rsidR="00E366B1" w:rsidRDefault="0025005B" w:rsidP="00F333E0">
      <w:pPr>
        <w:pStyle w:val="a0"/>
      </w:pPr>
      <w:r>
        <w:t>ASCII</w:t>
      </w:r>
      <w:r w:rsidR="00FC034D">
        <w:tab/>
      </w:r>
      <w:r>
        <w:tab/>
        <w:t>American Standard Code for Information Interchange</w:t>
      </w:r>
      <w:r>
        <w:br/>
        <w:t>ECDIS</w:t>
      </w:r>
      <w:r w:rsidR="00FC034D">
        <w:tab/>
      </w:r>
      <w:r w:rsidR="00FC034D">
        <w:tab/>
      </w:r>
      <w:r>
        <w:t>Electronic Chart Display and Information Systems</w:t>
      </w:r>
      <w:bookmarkStart w:id="19" w:name="_Toc263956859"/>
      <w:bookmarkStart w:id="20" w:name="_Toc263958510"/>
      <w:bookmarkStart w:id="21" w:name="_Toc263965195"/>
      <w:r>
        <w:br/>
        <w:t>ENC</w:t>
      </w:r>
      <w:r w:rsidR="00FC034D">
        <w:tab/>
      </w:r>
      <w:r w:rsidR="00FC034D">
        <w:tab/>
      </w:r>
      <w:r>
        <w:t>Electronic Navigational Chart</w:t>
      </w:r>
      <w:r>
        <w:br/>
        <w:t>GML</w:t>
      </w:r>
      <w:r>
        <w:tab/>
      </w:r>
      <w:r w:rsidR="00FC034D">
        <w:tab/>
      </w:r>
      <w:r>
        <w:t>Geography Markup Language</w:t>
      </w:r>
      <w:bookmarkStart w:id="22" w:name="_Toc263956860"/>
      <w:bookmarkStart w:id="23" w:name="_Toc263958511"/>
      <w:bookmarkStart w:id="24" w:name="_Toc263965196"/>
      <w:bookmarkEnd w:id="19"/>
      <w:bookmarkEnd w:id="20"/>
      <w:bookmarkEnd w:id="21"/>
      <w:r>
        <w:br/>
        <w:t>IHO</w:t>
      </w:r>
      <w:r>
        <w:tab/>
      </w:r>
      <w:r w:rsidR="00FC034D">
        <w:tab/>
      </w:r>
      <w:r>
        <w:t>International Hydrographic Organization</w:t>
      </w:r>
      <w:bookmarkStart w:id="25" w:name="_Toc263956861"/>
      <w:bookmarkStart w:id="26" w:name="_Toc263958512"/>
      <w:bookmarkStart w:id="27" w:name="_Toc263965197"/>
      <w:bookmarkEnd w:id="22"/>
      <w:bookmarkEnd w:id="23"/>
      <w:bookmarkEnd w:id="24"/>
      <w:r>
        <w:br/>
        <w:t>IOC</w:t>
      </w:r>
      <w:r>
        <w:tab/>
      </w:r>
      <w:r w:rsidR="00FC034D">
        <w:tab/>
      </w:r>
      <w:r>
        <w:t>International Oceanographic Commission</w:t>
      </w:r>
      <w:bookmarkStart w:id="28" w:name="_Toc263956862"/>
      <w:bookmarkStart w:id="29" w:name="_Toc263958513"/>
      <w:bookmarkStart w:id="30" w:name="_Toc263965198"/>
      <w:bookmarkEnd w:id="25"/>
      <w:bookmarkEnd w:id="26"/>
      <w:bookmarkEnd w:id="27"/>
      <w:r>
        <w:br/>
        <w:t>ISO</w:t>
      </w:r>
      <w:r>
        <w:tab/>
      </w:r>
      <w:r w:rsidR="00FC034D">
        <w:tab/>
      </w:r>
      <w:r>
        <w:t>International Organization for Standardization</w:t>
      </w:r>
      <w:bookmarkStart w:id="31" w:name="_Toc263956863"/>
      <w:bookmarkStart w:id="32" w:name="_Toc263958514"/>
      <w:bookmarkStart w:id="33" w:name="_Toc263965199"/>
      <w:bookmarkEnd w:id="28"/>
      <w:bookmarkEnd w:id="29"/>
      <w:bookmarkEnd w:id="30"/>
      <w:r>
        <w:br/>
        <w:t xml:space="preserve">NIPWG </w:t>
      </w:r>
      <w:r w:rsidR="00FC034D">
        <w:tab/>
      </w:r>
      <w:r>
        <w:t>Nautical Information Provision Working Group</w:t>
      </w:r>
      <w:r>
        <w:br/>
        <w:t xml:space="preserve">NPIO </w:t>
      </w:r>
      <w:r w:rsidR="00FC034D">
        <w:tab/>
      </w:r>
      <w:r w:rsidR="00FC034D">
        <w:tab/>
      </w:r>
      <w:r>
        <w:t>Nautical Publication Information Overlay</w:t>
      </w:r>
      <w:r>
        <w:br/>
        <w:t>UML</w:t>
      </w:r>
      <w:r>
        <w:tab/>
      </w:r>
      <w:r w:rsidR="00FC034D">
        <w:tab/>
      </w:r>
      <w:r>
        <w:t>Unified Modelling Language</w:t>
      </w:r>
      <w:bookmarkStart w:id="34" w:name="_Toc263956864"/>
      <w:bookmarkStart w:id="35" w:name="_Toc263958515"/>
      <w:bookmarkStart w:id="36" w:name="_Toc263965200"/>
      <w:bookmarkEnd w:id="31"/>
      <w:bookmarkEnd w:id="32"/>
      <w:bookmarkEnd w:id="33"/>
      <w:r>
        <w:br/>
        <w:t>URI</w:t>
      </w:r>
      <w:r>
        <w:tab/>
      </w:r>
      <w:r w:rsidR="00FC034D">
        <w:tab/>
      </w:r>
      <w:r>
        <w:t>Uniformed Resource Identifier</w:t>
      </w:r>
      <w:bookmarkStart w:id="37" w:name="_Toc263956865"/>
      <w:bookmarkStart w:id="38" w:name="_Toc263958516"/>
      <w:bookmarkStart w:id="39" w:name="_Toc263965201"/>
      <w:bookmarkEnd w:id="34"/>
      <w:bookmarkEnd w:id="35"/>
      <w:bookmarkEnd w:id="36"/>
      <w:r>
        <w:br/>
        <w:t xml:space="preserve">URL </w:t>
      </w:r>
      <w:r>
        <w:tab/>
      </w:r>
      <w:r w:rsidR="00FC034D">
        <w:tab/>
      </w:r>
      <w:r>
        <w:t>Uniform Resource Locator</w:t>
      </w:r>
      <w:bookmarkStart w:id="40" w:name="_Toc263956866"/>
      <w:bookmarkStart w:id="41" w:name="_Toc263958517"/>
      <w:bookmarkStart w:id="42" w:name="_Toc263965202"/>
      <w:bookmarkEnd w:id="37"/>
      <w:bookmarkEnd w:id="38"/>
      <w:bookmarkEnd w:id="39"/>
      <w:r>
        <w:br/>
        <w:t>WMS</w:t>
      </w:r>
      <w:r>
        <w:tab/>
      </w:r>
      <w:r w:rsidR="00FC034D">
        <w:tab/>
      </w:r>
      <w:r>
        <w:t>Web Map Ser</w:t>
      </w:r>
      <w:bookmarkStart w:id="43" w:name="_Toc263956867"/>
      <w:bookmarkStart w:id="44" w:name="_Toc263958518"/>
      <w:bookmarkStart w:id="45" w:name="_Toc263965203"/>
      <w:bookmarkEnd w:id="40"/>
      <w:bookmarkEnd w:id="41"/>
      <w:bookmarkEnd w:id="42"/>
      <w:r>
        <w:t>vice</w:t>
      </w:r>
      <w:r>
        <w:br/>
        <w:t>WFS</w:t>
      </w:r>
      <w:r>
        <w:tab/>
      </w:r>
      <w:r w:rsidR="00FC034D">
        <w:tab/>
      </w:r>
      <w:r>
        <w:t>Web Feature Serv</w:t>
      </w:r>
      <w:bookmarkStart w:id="46" w:name="_Toc263956868"/>
      <w:bookmarkStart w:id="47" w:name="_Toc263958519"/>
      <w:bookmarkStart w:id="48" w:name="_Toc263965204"/>
      <w:bookmarkEnd w:id="43"/>
      <w:bookmarkEnd w:id="44"/>
      <w:bookmarkEnd w:id="45"/>
      <w:r>
        <w:t>ice</w:t>
      </w:r>
      <w:r>
        <w:br/>
        <w:t xml:space="preserve">www </w:t>
      </w:r>
      <w:r>
        <w:tab/>
      </w:r>
      <w:r w:rsidR="00FC034D">
        <w:tab/>
      </w:r>
      <w:r>
        <w:t>World Wide Web</w:t>
      </w:r>
      <w:bookmarkStart w:id="49" w:name="_Toc263956869"/>
      <w:bookmarkStart w:id="50" w:name="_Toc263958520"/>
      <w:bookmarkStart w:id="51" w:name="_Toc263965205"/>
      <w:bookmarkEnd w:id="46"/>
      <w:bookmarkEnd w:id="47"/>
      <w:bookmarkEnd w:id="48"/>
      <w:r>
        <w:br/>
        <w:t>WGS</w:t>
      </w:r>
      <w:r>
        <w:tab/>
      </w:r>
      <w:r w:rsidR="00FC034D">
        <w:tab/>
      </w:r>
      <w:r>
        <w:t>World Geodetic System</w:t>
      </w:r>
      <w:bookmarkStart w:id="52" w:name="_Toc263956870"/>
      <w:bookmarkStart w:id="53" w:name="_Toc263958521"/>
      <w:bookmarkStart w:id="54" w:name="_Toc263965206"/>
      <w:bookmarkEnd w:id="49"/>
      <w:bookmarkEnd w:id="50"/>
      <w:bookmarkEnd w:id="51"/>
      <w:r>
        <w:br/>
        <w:t>XML</w:t>
      </w:r>
      <w:r>
        <w:tab/>
      </w:r>
      <w:r w:rsidR="00FC034D">
        <w:tab/>
      </w:r>
      <w:r>
        <w:t>Extensible Markup Language</w:t>
      </w:r>
      <w:bookmarkStart w:id="55" w:name="_Toc263956871"/>
      <w:bookmarkStart w:id="56" w:name="_Toc263958522"/>
      <w:bookmarkStart w:id="57" w:name="_Toc263965207"/>
      <w:bookmarkEnd w:id="52"/>
      <w:bookmarkEnd w:id="53"/>
      <w:bookmarkEnd w:id="54"/>
      <w:r>
        <w:br/>
        <w:t>XSLT</w:t>
      </w:r>
      <w:r>
        <w:tab/>
      </w:r>
      <w:r w:rsidR="00FC034D">
        <w:tab/>
      </w:r>
      <w:proofErr w:type="spellStart"/>
      <w:r>
        <w:t>eXtensible</w:t>
      </w:r>
      <w:proofErr w:type="spellEnd"/>
      <w:r>
        <w:t xml:space="preserve"> Stylesheet Language Transformations</w:t>
      </w:r>
      <w:bookmarkStart w:id="58" w:name="_Toc225648278"/>
      <w:bookmarkStart w:id="59" w:name="_Toc225065135"/>
      <w:bookmarkStart w:id="60" w:name="_Toc265201769"/>
      <w:bookmarkStart w:id="61" w:name="_Toc288810268"/>
      <w:bookmarkStart w:id="62" w:name="_Toc288812315"/>
      <w:bookmarkEnd w:id="18"/>
      <w:bookmarkEnd w:id="55"/>
      <w:bookmarkEnd w:id="56"/>
      <w:bookmarkEnd w:id="57"/>
      <w:r>
        <w:br/>
      </w:r>
    </w:p>
    <w:p w14:paraId="7452F33A" w14:textId="421925BA" w:rsidR="00A835F9" w:rsidRDefault="00A835F9" w:rsidP="00A835F9">
      <w:pPr>
        <w:pStyle w:val="2"/>
        <w:rPr>
          <w:shd w:val="clear" w:color="auto" w:fill="FFFF00"/>
        </w:rPr>
      </w:pPr>
      <w:bookmarkStart w:id="63" w:name="_Toc66516237"/>
      <w:bookmarkEnd w:id="58"/>
      <w:bookmarkEnd w:id="59"/>
      <w:bookmarkEnd w:id="60"/>
      <w:bookmarkEnd w:id="61"/>
      <w:bookmarkEnd w:id="62"/>
      <w:r>
        <w:t>Use of Language</w:t>
      </w:r>
      <w:bookmarkEnd w:id="63"/>
    </w:p>
    <w:p w14:paraId="62A4B8C9" w14:textId="0C780B37" w:rsidR="00E366B1" w:rsidRDefault="00E366B1" w:rsidP="00A835F9">
      <w:pPr>
        <w:pStyle w:val="2"/>
        <w:numPr>
          <w:ilvl w:val="0"/>
          <w:numId w:val="0"/>
        </w:numPr>
        <w:rPr>
          <w:shd w:val="clear" w:color="auto" w:fill="FFFF00"/>
        </w:rPr>
      </w:pPr>
    </w:p>
    <w:p w14:paraId="64B530C1" w14:textId="77777777" w:rsidR="00A835F9" w:rsidRPr="00B83E8C" w:rsidRDefault="00A835F9" w:rsidP="00A835F9">
      <w:pPr>
        <w:rPr>
          <w:sz w:val="22"/>
          <w:lang w:val="en-CA"/>
        </w:rPr>
      </w:pPr>
      <w:r w:rsidRPr="00B83E8C">
        <w:rPr>
          <w:sz w:val="22"/>
          <w:lang w:val="en-CA"/>
        </w:rPr>
        <w:t>Within this document, including appendices and annexes:</w:t>
      </w:r>
    </w:p>
    <w:p w14:paraId="161C4311" w14:textId="77777777" w:rsidR="00A835F9" w:rsidRPr="00B83E8C" w:rsidRDefault="00A835F9" w:rsidP="00A835F9">
      <w:pPr>
        <w:pStyle w:val="ae"/>
        <w:numPr>
          <w:ilvl w:val="0"/>
          <w:numId w:val="14"/>
        </w:numPr>
        <w:rPr>
          <w:sz w:val="22"/>
          <w:lang w:val="en-CA"/>
        </w:rPr>
      </w:pPr>
      <w:r w:rsidRPr="00B83E8C">
        <w:rPr>
          <w:sz w:val="22"/>
          <w:lang w:val="en-CA"/>
        </w:rPr>
        <w:t>“Must” indicates a mandatory requirement.</w:t>
      </w:r>
    </w:p>
    <w:p w14:paraId="5545ACAE" w14:textId="77777777" w:rsidR="00A835F9" w:rsidRPr="00B83E8C" w:rsidRDefault="00A835F9" w:rsidP="00A835F9">
      <w:pPr>
        <w:pStyle w:val="ae"/>
        <w:numPr>
          <w:ilvl w:val="0"/>
          <w:numId w:val="14"/>
        </w:numPr>
        <w:rPr>
          <w:sz w:val="22"/>
          <w:lang w:val="en-CA"/>
        </w:rPr>
      </w:pPr>
      <w:r w:rsidRPr="00B83E8C">
        <w:rPr>
          <w:sz w:val="22"/>
          <w:lang w:val="en-CA"/>
        </w:rPr>
        <w:t>“Should” indicates an optional requirement, that is the recommended process to be followed, but is not mandatory.</w:t>
      </w:r>
    </w:p>
    <w:p w14:paraId="11BE78F1" w14:textId="7897E9D2" w:rsidR="003600D2" w:rsidRPr="00F046E3" w:rsidRDefault="00A835F9">
      <w:pPr>
        <w:rPr>
          <w:sz w:val="22"/>
        </w:rPr>
      </w:pPr>
      <w:r w:rsidRPr="00B83E8C">
        <w:rPr>
          <w:sz w:val="22"/>
          <w:lang w:val="en-CA"/>
        </w:rPr>
        <w:t>“May” means “allowed to” or “could possibly”, and is not mandatory.</w:t>
      </w:r>
      <w:r w:rsidR="00182A40" w:rsidRPr="00B83E8C" w:rsidDel="00182A40">
        <w:rPr>
          <w:sz w:val="22"/>
          <w:lang w:val="en-CA"/>
        </w:rPr>
        <w:t xml:space="preserve"> </w:t>
      </w:r>
    </w:p>
    <w:p w14:paraId="49A731DD" w14:textId="5816EE68" w:rsidR="00A835F9" w:rsidRDefault="00A835F9" w:rsidP="00DD0002">
      <w:pPr>
        <w:pStyle w:val="ae"/>
        <w:numPr>
          <w:ilvl w:val="0"/>
          <w:numId w:val="14"/>
        </w:numPr>
        <w:rPr>
          <w:lang w:val="en-CA"/>
        </w:rPr>
      </w:pPr>
      <w:r>
        <w:t>UML Notations</w:t>
      </w:r>
    </w:p>
    <w:p w14:paraId="2290D112" w14:textId="77777777" w:rsidR="00A835F9" w:rsidRDefault="00A835F9" w:rsidP="00F046E3">
      <w:pPr>
        <w:pStyle w:val="a0"/>
        <w:rPr>
          <w:rFonts w:eastAsia="함초롬바탕" w:cs="함초롬바탕"/>
        </w:rPr>
      </w:pPr>
    </w:p>
    <w:p w14:paraId="39E0E30D" w14:textId="7DF3DADE" w:rsidR="00A835F9" w:rsidRPr="00B83E8C" w:rsidRDefault="00A835F9" w:rsidP="00A835F9">
      <w:pPr>
        <w:rPr>
          <w:sz w:val="22"/>
          <w:szCs w:val="22"/>
        </w:rPr>
      </w:pPr>
      <w:r w:rsidRPr="00B83E8C">
        <w:rPr>
          <w:sz w:val="22"/>
          <w:szCs w:val="22"/>
        </w:rPr>
        <w:t xml:space="preserve">In this document, conceptual schemas are presented in the Unified Modelling Language (UML). Several model elements used in this schema are defined in ISO standards or in IHO S-100 documents. In order to ensure that class names in the model are unique ISO TC/211 has adopted a convention of establishing a prefix to the names of classes that define the TC/211 defined UML package in which the UML class is defined. </w:t>
      </w:r>
      <w:r w:rsidR="00402C45">
        <w:rPr>
          <w:sz w:val="22"/>
          <w:szCs w:val="22"/>
        </w:rPr>
        <w:t>T</w:t>
      </w:r>
      <w:r w:rsidRPr="00B83E8C">
        <w:rPr>
          <w:sz w:val="22"/>
          <w:szCs w:val="22"/>
        </w:rPr>
        <w:t>he</w:t>
      </w:r>
      <w:r w:rsidR="00402C45">
        <w:rPr>
          <w:sz w:val="22"/>
          <w:szCs w:val="22"/>
        </w:rPr>
        <w:t xml:space="preserve"> </w:t>
      </w:r>
      <w:r w:rsidRPr="00B83E8C">
        <w:rPr>
          <w:sz w:val="22"/>
          <w:szCs w:val="22"/>
        </w:rPr>
        <w:t xml:space="preserve">IHO standards and this product specification make use of classes derived directly from the ISO </w:t>
      </w:r>
      <w:proofErr w:type="gramStart"/>
      <w:r w:rsidRPr="00B83E8C">
        <w:rPr>
          <w:sz w:val="22"/>
          <w:szCs w:val="22"/>
        </w:rPr>
        <w:t>standards.</w:t>
      </w:r>
      <w:r w:rsidR="00402C45">
        <w:rPr>
          <w:sz w:val="22"/>
          <w:szCs w:val="22"/>
        </w:rPr>
        <w:t>,</w:t>
      </w:r>
      <w:proofErr w:type="gramEnd"/>
      <w:r w:rsidRPr="00B83E8C">
        <w:rPr>
          <w:sz w:val="22"/>
          <w:szCs w:val="22"/>
        </w:rPr>
        <w:t xml:space="preserve"> </w:t>
      </w:r>
      <w:r w:rsidR="00402C45">
        <w:rPr>
          <w:sz w:val="22"/>
          <w:szCs w:val="22"/>
        </w:rPr>
        <w:t>t</w:t>
      </w:r>
      <w:r w:rsidRPr="00B83E8C">
        <w:rPr>
          <w:sz w:val="22"/>
          <w:szCs w:val="22"/>
        </w:rPr>
        <w:t>his convention is also followed in this document. In the IHO standards class names are identified by the name of the standard, such as "S100" as the prefix optionally followed by the bi</w:t>
      </w:r>
      <w:r>
        <w:rPr>
          <w:sz w:val="22"/>
          <w:szCs w:val="22"/>
        </w:rPr>
        <w:t>-</w:t>
      </w:r>
      <w:r w:rsidRPr="00B83E8C">
        <w:rPr>
          <w:sz w:val="22"/>
          <w:szCs w:val="22"/>
        </w:rPr>
        <w:t>alpha prefix derived from ISO standard. For the classes defined in this product specification the prefix is "S-12</w:t>
      </w:r>
      <w:r w:rsidR="00385538">
        <w:rPr>
          <w:sz w:val="22"/>
          <w:szCs w:val="22"/>
        </w:rPr>
        <w:t>8</w:t>
      </w:r>
      <w:r w:rsidRPr="00B83E8C">
        <w:rPr>
          <w:sz w:val="22"/>
          <w:szCs w:val="22"/>
        </w:rPr>
        <w:t xml:space="preserve">". In order to avoid having multiple classes </w:t>
      </w:r>
      <w:r w:rsidR="00402C45" w:rsidRPr="00402C45">
        <w:rPr>
          <w:sz w:val="22"/>
          <w:szCs w:val="22"/>
        </w:rPr>
        <w:t>representing</w:t>
      </w:r>
      <w:r w:rsidR="00402C45" w:rsidRPr="00402C45" w:rsidDel="00402C45">
        <w:rPr>
          <w:sz w:val="22"/>
          <w:szCs w:val="22"/>
        </w:rPr>
        <w:t xml:space="preserve"> </w:t>
      </w:r>
      <w:r w:rsidRPr="00B83E8C">
        <w:rPr>
          <w:sz w:val="22"/>
          <w:szCs w:val="22"/>
        </w:rPr>
        <w:t xml:space="preserve">the same root classes, the ISO classes and S-100 </w:t>
      </w:r>
      <w:r w:rsidRPr="00B83E8C">
        <w:rPr>
          <w:sz w:val="22"/>
          <w:szCs w:val="22"/>
        </w:rPr>
        <w:lastRenderedPageBreak/>
        <w:t xml:space="preserve">classes have been used where possible; however, a new </w:t>
      </w:r>
      <w:r w:rsidR="00402C45" w:rsidRPr="00402C45">
        <w:rPr>
          <w:sz w:val="22"/>
          <w:szCs w:val="22"/>
        </w:rPr>
        <w:t>represented</w:t>
      </w:r>
      <w:r w:rsidR="00402C45" w:rsidRPr="00402C45" w:rsidDel="00402C45">
        <w:rPr>
          <w:sz w:val="22"/>
          <w:szCs w:val="22"/>
        </w:rPr>
        <w:t xml:space="preserve"> </w:t>
      </w:r>
      <w:r w:rsidRPr="00B83E8C">
        <w:rPr>
          <w:sz w:val="22"/>
          <w:szCs w:val="22"/>
        </w:rPr>
        <w:t>class is required if there is a need to alter a class or relationship to prevent a reverse coupling between the model elements introduced in this document and those defined in S-100 or the ISO model.</w:t>
      </w:r>
    </w:p>
    <w:p w14:paraId="5EED85AF" w14:textId="77777777" w:rsidR="00E366B1" w:rsidRPr="00F046E3" w:rsidRDefault="00E366B1">
      <w:pPr>
        <w:spacing w:after="160"/>
        <w:rPr>
          <w:b/>
          <w:sz w:val="22"/>
        </w:rPr>
      </w:pPr>
    </w:p>
    <w:p w14:paraId="249BE1BB" w14:textId="2EB0ED11" w:rsidR="00A835F9" w:rsidRDefault="00E155D0" w:rsidP="00A835F9">
      <w:pPr>
        <w:pStyle w:val="1"/>
      </w:pPr>
      <w:bookmarkStart w:id="64" w:name="_Toc481681036"/>
      <w:bookmarkStart w:id="65" w:name="_Toc481681351"/>
      <w:bookmarkStart w:id="66" w:name="_Toc481683982"/>
      <w:bookmarkStart w:id="67" w:name="_Toc66516238"/>
      <w:bookmarkStart w:id="68" w:name="_Toc316976309"/>
      <w:bookmarkEnd w:id="64"/>
      <w:bookmarkEnd w:id="65"/>
      <w:bookmarkEnd w:id="66"/>
      <w:r>
        <w:t>Specification Description</w:t>
      </w:r>
      <w:bookmarkEnd w:id="67"/>
    </w:p>
    <w:p w14:paraId="1151D20D" w14:textId="528FFAED" w:rsidR="00A835F9" w:rsidRDefault="00E155D0" w:rsidP="00A835F9">
      <w:pPr>
        <w:pStyle w:val="2"/>
      </w:pPr>
      <w:bookmarkStart w:id="69" w:name="_Toc66516239"/>
      <w:bookmarkEnd w:id="68"/>
      <w:r>
        <w:t>Informal Description of Data Product</w:t>
      </w:r>
      <w:bookmarkEnd w:id="69"/>
    </w:p>
    <w:p w14:paraId="6AE87407" w14:textId="2362688E" w:rsidR="00E366B1" w:rsidRDefault="00E366B1" w:rsidP="00A835F9">
      <w:pPr>
        <w:pStyle w:val="2"/>
        <w:numPr>
          <w:ilvl w:val="0"/>
          <w:numId w:val="0"/>
        </w:numPr>
      </w:pPr>
    </w:p>
    <w:p w14:paraId="72B80F79" w14:textId="058E7BD8" w:rsidR="00E366B1" w:rsidRDefault="00E155D0">
      <w:pPr>
        <w:ind w:left="2410" w:hanging="2410"/>
      </w:pPr>
      <w:r w:rsidRPr="003C0451">
        <w:t>This clause contains general information about the data product.</w:t>
      </w:r>
    </w:p>
    <w:p w14:paraId="4631CA3C" w14:textId="77777777" w:rsidR="00E155D0" w:rsidRDefault="00E155D0">
      <w:pPr>
        <w:ind w:left="2410" w:hanging="2410"/>
        <w:rPr>
          <w:b/>
          <w:sz w:val="22"/>
        </w:rPr>
      </w:pPr>
    </w:p>
    <w:p w14:paraId="1A369A8F" w14:textId="05664B6E" w:rsidR="00E366B1" w:rsidRDefault="00A835F9">
      <w:pPr>
        <w:ind w:left="2410" w:hanging="2410"/>
        <w:rPr>
          <w:sz w:val="22"/>
        </w:rPr>
      </w:pPr>
      <w:r w:rsidRPr="00A835F9">
        <w:rPr>
          <w:rFonts w:hint="eastAsia"/>
          <w:b/>
          <w:sz w:val="22"/>
        </w:rPr>
        <w:t>Title</w:t>
      </w:r>
      <w:r w:rsidR="0025005B">
        <w:rPr>
          <w:b/>
          <w:sz w:val="22"/>
        </w:rPr>
        <w:t>:</w:t>
      </w:r>
      <w:r w:rsidR="0025005B">
        <w:rPr>
          <w:sz w:val="22"/>
        </w:rPr>
        <w:t xml:space="preserve">  </w:t>
      </w:r>
      <w:r w:rsidR="0025005B">
        <w:rPr>
          <w:sz w:val="22"/>
        </w:rPr>
        <w:tab/>
      </w:r>
      <w:r w:rsidRPr="009D0F5A">
        <w:rPr>
          <w:rFonts w:hint="eastAsia"/>
          <w:sz w:val="22"/>
        </w:rPr>
        <w:t>Catalogue of Nautical Products</w:t>
      </w:r>
      <w:r w:rsidR="009D0F5A" w:rsidRPr="009D0F5A">
        <w:rPr>
          <w:sz w:val="22"/>
        </w:rPr>
        <w:t xml:space="preserve"> Product Specification</w:t>
      </w:r>
    </w:p>
    <w:p w14:paraId="3BD40E55" w14:textId="77777777" w:rsidR="00E366B1" w:rsidRPr="003600D2" w:rsidRDefault="00E366B1">
      <w:pPr>
        <w:ind w:left="2552" w:hanging="2552"/>
        <w:rPr>
          <w:sz w:val="22"/>
        </w:rPr>
      </w:pPr>
    </w:p>
    <w:p w14:paraId="6F1076F0" w14:textId="0E14BB08" w:rsidR="00E366B1" w:rsidRDefault="006D6DF5">
      <w:pPr>
        <w:ind w:left="2410" w:hanging="2410"/>
        <w:rPr>
          <w:sz w:val="22"/>
        </w:rPr>
      </w:pPr>
      <w:r>
        <w:rPr>
          <w:b/>
          <w:sz w:val="22"/>
        </w:rPr>
        <w:t>Abstract</w:t>
      </w:r>
      <w:r w:rsidR="0025005B">
        <w:rPr>
          <w:b/>
          <w:sz w:val="22"/>
        </w:rPr>
        <w:t>:</w:t>
      </w:r>
      <w:r w:rsidR="0025005B">
        <w:rPr>
          <w:sz w:val="22"/>
        </w:rPr>
        <w:t xml:space="preserve"> </w:t>
      </w:r>
      <w:r w:rsidR="0025005B">
        <w:rPr>
          <w:sz w:val="22"/>
        </w:rPr>
        <w:tab/>
      </w:r>
      <w:r w:rsidRPr="006D6DF5">
        <w:rPr>
          <w:sz w:val="22"/>
        </w:rPr>
        <w:t>Catalogue of Nautical Products (CNP) datasets describe the availability and reliability of paper chart, ENC, S-100 based nautical products, application for navigational purpose, online service</w:t>
      </w:r>
      <w:r w:rsidR="00E155D0">
        <w:rPr>
          <w:sz w:val="22"/>
        </w:rPr>
        <w:t xml:space="preserve"> and </w:t>
      </w:r>
      <w:r w:rsidRPr="006D6DF5">
        <w:rPr>
          <w:sz w:val="22"/>
        </w:rPr>
        <w:t>e-Navigation service</w:t>
      </w:r>
      <w:r w:rsidR="00E155D0">
        <w:rPr>
          <w:sz w:val="22"/>
        </w:rPr>
        <w:t>s</w:t>
      </w:r>
      <w:r w:rsidRPr="006D6DF5">
        <w:rPr>
          <w:sz w:val="22"/>
        </w:rPr>
        <w:t xml:space="preserve">. This includes their issue date, publication status, producing agency, </w:t>
      </w:r>
      <w:r w:rsidR="0091178C">
        <w:rPr>
          <w:sz w:val="22"/>
        </w:rPr>
        <w:t xml:space="preserve">and </w:t>
      </w:r>
      <w:r w:rsidRPr="006D6DF5">
        <w:rPr>
          <w:sz w:val="22"/>
        </w:rPr>
        <w:t>source indication. CNP is intended to exchange status of nautical products and to be a supplement to ENC, and therefore does not describe the geographic information in detail equal to ENC, rather it is shown as a coverage of nautical products.</w:t>
      </w:r>
    </w:p>
    <w:p w14:paraId="51349B4C" w14:textId="77777777" w:rsidR="004044CA" w:rsidRDefault="004044CA">
      <w:pPr>
        <w:ind w:left="2410" w:hanging="2410"/>
        <w:rPr>
          <w:sz w:val="22"/>
        </w:rPr>
      </w:pPr>
    </w:p>
    <w:p w14:paraId="34AB0D36" w14:textId="568D6B11" w:rsidR="006D6DF5" w:rsidRDefault="006D6DF5" w:rsidP="006D6DF5">
      <w:pPr>
        <w:ind w:left="2410" w:hanging="2410"/>
        <w:rPr>
          <w:sz w:val="22"/>
        </w:rPr>
      </w:pPr>
      <w:r>
        <w:rPr>
          <w:b/>
          <w:sz w:val="22"/>
        </w:rPr>
        <w:t>Content</w:t>
      </w:r>
      <w:r w:rsidR="0025005B">
        <w:rPr>
          <w:b/>
          <w:sz w:val="22"/>
        </w:rPr>
        <w:t>:</w:t>
      </w:r>
      <w:r w:rsidR="0025005B">
        <w:rPr>
          <w:b/>
          <w:sz w:val="22"/>
        </w:rPr>
        <w:tab/>
      </w:r>
      <w:r>
        <w:rPr>
          <w:sz w:val="22"/>
        </w:rPr>
        <w:t>Datasets conforming to this specification will contain catalogue</w:t>
      </w:r>
      <w:r w:rsidR="00402C45">
        <w:rPr>
          <w:sz w:val="22"/>
        </w:rPr>
        <w:t>s</w:t>
      </w:r>
      <w:r>
        <w:rPr>
          <w:sz w:val="22"/>
        </w:rPr>
        <w:t xml:space="preserve"> of all relevant nautical products information for the area of coverage such as paper chart, ENC, Nautical publication, S-100 based nautical products and e-Navigation service</w:t>
      </w:r>
      <w:r w:rsidR="00E155D0">
        <w:rPr>
          <w:sz w:val="22"/>
        </w:rPr>
        <w:t>s.</w:t>
      </w:r>
    </w:p>
    <w:p w14:paraId="15725343" w14:textId="77777777" w:rsidR="00E366B1" w:rsidRDefault="00E366B1">
      <w:pPr>
        <w:rPr>
          <w:sz w:val="22"/>
        </w:rPr>
      </w:pPr>
    </w:p>
    <w:p w14:paraId="5DF0E377" w14:textId="4E96DDFB" w:rsidR="00E366B1" w:rsidRDefault="006D6DF5">
      <w:pPr>
        <w:tabs>
          <w:tab w:val="left" w:pos="3459"/>
        </w:tabs>
        <w:ind w:left="2418" w:hanging="2435"/>
        <w:rPr>
          <w:sz w:val="22"/>
        </w:rPr>
      </w:pPr>
      <w:r>
        <w:rPr>
          <w:b/>
          <w:sz w:val="22"/>
        </w:rPr>
        <w:t>Spatial Extent</w:t>
      </w:r>
      <w:r w:rsidR="0025005B">
        <w:rPr>
          <w:b/>
          <w:sz w:val="22"/>
        </w:rPr>
        <w:t>:</w:t>
      </w:r>
      <w:r w:rsidR="0025005B">
        <w:rPr>
          <w:b/>
          <w:sz w:val="22"/>
        </w:rPr>
        <w:tab/>
      </w:r>
      <w:r w:rsidRPr="006D6DF5">
        <w:rPr>
          <w:sz w:val="22"/>
        </w:rPr>
        <w:t>Global coverage of maritime areas.</w:t>
      </w:r>
    </w:p>
    <w:p w14:paraId="078A581C" w14:textId="77777777" w:rsidR="00E366B1" w:rsidRPr="00E155D0" w:rsidRDefault="00E366B1" w:rsidP="00E155D0">
      <w:pPr>
        <w:rPr>
          <w:sz w:val="22"/>
          <w:szCs w:val="22"/>
        </w:rPr>
      </w:pPr>
    </w:p>
    <w:p w14:paraId="30EBCF9D" w14:textId="54794CB8" w:rsidR="00E155D0" w:rsidRDefault="00E155D0" w:rsidP="00E155D0">
      <w:pPr>
        <w:tabs>
          <w:tab w:val="left" w:pos="3459"/>
        </w:tabs>
        <w:ind w:left="2418" w:hanging="2435"/>
      </w:pPr>
      <w:r>
        <w:rPr>
          <w:b/>
          <w:bCs/>
        </w:rPr>
        <w:t>Specific Purpose:</w:t>
      </w:r>
      <w:r>
        <w:rPr>
          <w:b/>
          <w:bCs/>
        </w:rPr>
        <w:tab/>
      </w:r>
      <w:r w:rsidRPr="00F4044E">
        <w:rPr>
          <w:bCs/>
        </w:rPr>
        <w:t xml:space="preserve">Describing </w:t>
      </w:r>
      <w:r>
        <w:rPr>
          <w:bCs/>
        </w:rPr>
        <w:t>status of nautical products,</w:t>
      </w:r>
      <w:r>
        <w:t xml:space="preserve"> and to allow the producer to exchange catalogue of nautical products with interested stakeholders.</w:t>
      </w:r>
    </w:p>
    <w:p w14:paraId="40BD156D" w14:textId="77777777" w:rsidR="00E155D0" w:rsidRDefault="00E155D0">
      <w:pPr>
        <w:ind w:left="2410"/>
        <w:rPr>
          <w:sz w:val="22"/>
          <w:szCs w:val="22"/>
        </w:rPr>
      </w:pPr>
    </w:p>
    <w:p w14:paraId="4C81218F" w14:textId="77777777" w:rsidR="00E155D0" w:rsidRPr="00E155D0" w:rsidRDefault="00E155D0">
      <w:pPr>
        <w:ind w:left="2410"/>
        <w:rPr>
          <w:sz w:val="22"/>
          <w:szCs w:val="22"/>
        </w:rPr>
      </w:pPr>
    </w:p>
    <w:p w14:paraId="4C093FCC" w14:textId="6781A00B" w:rsidR="006D6DF5" w:rsidRDefault="006D6DF5" w:rsidP="00FE22CA">
      <w:pPr>
        <w:pStyle w:val="2"/>
      </w:pPr>
      <w:bookmarkStart w:id="70" w:name="_Toc66516240"/>
      <w:r w:rsidRPr="00FE22CA">
        <w:t>Data product specification metadata</w:t>
      </w:r>
      <w:bookmarkEnd w:id="70"/>
    </w:p>
    <w:p w14:paraId="2B8FDBF1" w14:textId="77777777" w:rsidR="00E366B1" w:rsidRDefault="00E366B1">
      <w:pPr>
        <w:rPr>
          <w:sz w:val="22"/>
        </w:rPr>
      </w:pPr>
    </w:p>
    <w:p w14:paraId="103B7A47" w14:textId="0F2083AB" w:rsidR="006D6DF5" w:rsidRDefault="006D6DF5" w:rsidP="006D6DF5">
      <w:pPr>
        <w:pStyle w:val="templatetext"/>
        <w:spacing w:after="0"/>
        <w:jc w:val="both"/>
        <w:rPr>
          <w:i w:val="0"/>
          <w:color w:val="00000A"/>
          <w:sz w:val="22"/>
          <w:szCs w:val="22"/>
        </w:rPr>
      </w:pPr>
      <w:r>
        <w:rPr>
          <w:i w:val="0"/>
          <w:color w:val="00000A"/>
          <w:sz w:val="22"/>
          <w:szCs w:val="22"/>
        </w:rPr>
        <w:t>This information uniquely identifies this Product Specification and provides information about its creation and maintenance. For further information on dataset metadata</w:t>
      </w:r>
      <w:r w:rsidR="00402C45">
        <w:rPr>
          <w:i w:val="0"/>
          <w:color w:val="00000A"/>
          <w:sz w:val="22"/>
          <w:szCs w:val="22"/>
        </w:rPr>
        <w:t>,</w:t>
      </w:r>
      <w:r>
        <w:rPr>
          <w:i w:val="0"/>
          <w:color w:val="00000A"/>
          <w:sz w:val="22"/>
          <w:szCs w:val="22"/>
        </w:rPr>
        <w:t xml:space="preserve"> see clause</w:t>
      </w:r>
      <w:r w:rsidR="00402C45">
        <w:rPr>
          <w:i w:val="0"/>
          <w:color w:val="00000A"/>
          <w:sz w:val="22"/>
          <w:szCs w:val="22"/>
        </w:rPr>
        <w:t xml:space="preserve"> 14</w:t>
      </w:r>
      <w:r>
        <w:rPr>
          <w:i w:val="0"/>
          <w:color w:val="00000A"/>
          <w:sz w:val="22"/>
          <w:szCs w:val="22"/>
        </w:rPr>
        <w:t>.</w:t>
      </w:r>
    </w:p>
    <w:p w14:paraId="09A27083" w14:textId="77777777" w:rsidR="00E366B1" w:rsidRDefault="00E366B1">
      <w:pPr>
        <w:pStyle w:val="templatetext"/>
        <w:spacing w:after="0"/>
        <w:rPr>
          <w:i w:val="0"/>
          <w:color w:val="00000A"/>
          <w:sz w:val="22"/>
          <w:szCs w:val="22"/>
        </w:rPr>
      </w:pPr>
    </w:p>
    <w:p w14:paraId="37C2F5C8" w14:textId="0D7D9764" w:rsidR="00E366B1" w:rsidRDefault="00711DA1">
      <w:pPr>
        <w:tabs>
          <w:tab w:val="left" w:pos="2400"/>
        </w:tabs>
        <w:rPr>
          <w:sz w:val="22"/>
        </w:rPr>
      </w:pPr>
      <w:r>
        <w:rPr>
          <w:b/>
          <w:sz w:val="22"/>
        </w:rPr>
        <w:t>Title</w:t>
      </w:r>
      <w:r w:rsidR="0025005B">
        <w:rPr>
          <w:b/>
          <w:sz w:val="22"/>
        </w:rPr>
        <w:t>:</w:t>
      </w:r>
      <w:r w:rsidR="0025005B">
        <w:rPr>
          <w:sz w:val="22"/>
        </w:rPr>
        <w:t xml:space="preserve"> </w:t>
      </w:r>
      <w:r w:rsidR="0025005B">
        <w:rPr>
          <w:sz w:val="22"/>
        </w:rPr>
        <w:tab/>
      </w:r>
      <w:r w:rsidR="00BD5558">
        <w:rPr>
          <w:sz w:val="22"/>
        </w:rPr>
        <w:t>Catalogue of Nautical Product</w:t>
      </w:r>
      <w:r w:rsidR="006103F1">
        <w:rPr>
          <w:sz w:val="22"/>
        </w:rPr>
        <w:t>s</w:t>
      </w:r>
    </w:p>
    <w:p w14:paraId="4D5BC93B" w14:textId="77777777" w:rsidR="00E366B1" w:rsidRDefault="00E366B1">
      <w:pPr>
        <w:tabs>
          <w:tab w:val="left" w:pos="2400"/>
        </w:tabs>
        <w:rPr>
          <w:sz w:val="22"/>
        </w:rPr>
      </w:pPr>
    </w:p>
    <w:p w14:paraId="5543B286" w14:textId="2DC12B85" w:rsidR="00E366B1" w:rsidRDefault="0025005B">
      <w:pPr>
        <w:tabs>
          <w:tab w:val="left" w:pos="2382"/>
        </w:tabs>
        <w:rPr>
          <w:sz w:val="22"/>
        </w:rPr>
      </w:pPr>
      <w:r>
        <w:rPr>
          <w:b/>
          <w:sz w:val="22"/>
        </w:rPr>
        <w:t>S-100 Version</w:t>
      </w:r>
      <w:r>
        <w:rPr>
          <w:sz w:val="22"/>
        </w:rPr>
        <w:t xml:space="preserve">: </w:t>
      </w:r>
      <w:r>
        <w:rPr>
          <w:sz w:val="22"/>
        </w:rPr>
        <w:tab/>
      </w:r>
      <w:r w:rsidR="00A6578E">
        <w:rPr>
          <w:sz w:val="22"/>
        </w:rPr>
        <w:t>4</w:t>
      </w:r>
      <w:r>
        <w:rPr>
          <w:sz w:val="22"/>
        </w:rPr>
        <w:t>.0.0</w:t>
      </w:r>
    </w:p>
    <w:p w14:paraId="2124B392" w14:textId="77777777" w:rsidR="00E366B1" w:rsidRDefault="00E366B1">
      <w:pPr>
        <w:tabs>
          <w:tab w:val="left" w:pos="2382"/>
        </w:tabs>
        <w:rPr>
          <w:sz w:val="22"/>
        </w:rPr>
      </w:pPr>
    </w:p>
    <w:p w14:paraId="1809A94E" w14:textId="122DED95" w:rsidR="00E366B1" w:rsidRDefault="0025005B">
      <w:pPr>
        <w:tabs>
          <w:tab w:val="left" w:pos="2382"/>
        </w:tabs>
        <w:rPr>
          <w:sz w:val="22"/>
        </w:rPr>
      </w:pPr>
      <w:r>
        <w:rPr>
          <w:b/>
          <w:sz w:val="22"/>
        </w:rPr>
        <w:t>S-12</w:t>
      </w:r>
      <w:r w:rsidR="008B3FE4">
        <w:rPr>
          <w:b/>
          <w:sz w:val="22"/>
        </w:rPr>
        <w:t>8</w:t>
      </w:r>
      <w:r>
        <w:rPr>
          <w:b/>
          <w:sz w:val="22"/>
        </w:rPr>
        <w:t xml:space="preserve"> Version</w:t>
      </w:r>
      <w:r>
        <w:rPr>
          <w:sz w:val="22"/>
        </w:rPr>
        <w:t xml:space="preserve">: </w:t>
      </w:r>
      <w:r>
        <w:rPr>
          <w:sz w:val="22"/>
        </w:rPr>
        <w:tab/>
      </w:r>
      <w:r w:rsidR="00A6578E">
        <w:rPr>
          <w:sz w:val="22"/>
        </w:rPr>
        <w:t>1.0.0</w:t>
      </w:r>
    </w:p>
    <w:p w14:paraId="45B0D0D4" w14:textId="77777777" w:rsidR="00E366B1" w:rsidRDefault="00E366B1">
      <w:pPr>
        <w:tabs>
          <w:tab w:val="left" w:pos="2382"/>
        </w:tabs>
        <w:rPr>
          <w:sz w:val="22"/>
        </w:rPr>
      </w:pPr>
    </w:p>
    <w:p w14:paraId="2B483766" w14:textId="4C13442A" w:rsidR="00E366B1" w:rsidRDefault="00711DA1">
      <w:pPr>
        <w:tabs>
          <w:tab w:val="left" w:pos="2365"/>
        </w:tabs>
        <w:rPr>
          <w:sz w:val="22"/>
        </w:rPr>
      </w:pPr>
      <w:r>
        <w:rPr>
          <w:b/>
          <w:sz w:val="22"/>
        </w:rPr>
        <w:t>Date</w:t>
      </w:r>
      <w:r w:rsidR="0025005B">
        <w:rPr>
          <w:sz w:val="22"/>
        </w:rPr>
        <w:t xml:space="preserve">: </w:t>
      </w:r>
      <w:r w:rsidR="0025005B">
        <w:rPr>
          <w:sz w:val="22"/>
        </w:rPr>
        <w:tab/>
        <w:t>20</w:t>
      </w:r>
      <w:r w:rsidR="00182A40">
        <w:rPr>
          <w:sz w:val="22"/>
        </w:rPr>
        <w:t>21</w:t>
      </w:r>
      <w:r w:rsidR="0025005B">
        <w:rPr>
          <w:sz w:val="22"/>
        </w:rPr>
        <w:t>-</w:t>
      </w:r>
      <w:r w:rsidR="00182A40">
        <w:rPr>
          <w:sz w:val="22"/>
        </w:rPr>
        <w:t>03</w:t>
      </w:r>
      <w:r w:rsidR="008B3FE4">
        <w:rPr>
          <w:sz w:val="22"/>
        </w:rPr>
        <w:t>-</w:t>
      </w:r>
      <w:r w:rsidR="00182A40">
        <w:rPr>
          <w:sz w:val="22"/>
        </w:rPr>
        <w:t>08</w:t>
      </w:r>
    </w:p>
    <w:p w14:paraId="0C820A7E" w14:textId="77777777" w:rsidR="00E366B1" w:rsidRDefault="00E366B1">
      <w:pPr>
        <w:tabs>
          <w:tab w:val="left" w:pos="2365"/>
        </w:tabs>
        <w:rPr>
          <w:sz w:val="22"/>
        </w:rPr>
      </w:pPr>
    </w:p>
    <w:p w14:paraId="73D92D5B" w14:textId="68756EC2" w:rsidR="00E366B1" w:rsidRDefault="00711DA1">
      <w:pPr>
        <w:tabs>
          <w:tab w:val="left" w:pos="2365"/>
        </w:tabs>
        <w:rPr>
          <w:sz w:val="22"/>
        </w:rPr>
      </w:pPr>
      <w:r>
        <w:rPr>
          <w:b/>
          <w:sz w:val="22"/>
        </w:rPr>
        <w:t>Language</w:t>
      </w:r>
      <w:r w:rsidR="0025005B">
        <w:rPr>
          <w:sz w:val="22"/>
        </w:rPr>
        <w:t xml:space="preserve">: </w:t>
      </w:r>
      <w:r w:rsidR="0025005B">
        <w:rPr>
          <w:sz w:val="22"/>
        </w:rPr>
        <w:tab/>
        <w:t>English</w:t>
      </w:r>
    </w:p>
    <w:p w14:paraId="6DADF4FE" w14:textId="77777777" w:rsidR="00E366B1" w:rsidRDefault="00E366B1">
      <w:pPr>
        <w:tabs>
          <w:tab w:val="left" w:pos="2365"/>
        </w:tabs>
        <w:rPr>
          <w:sz w:val="22"/>
        </w:rPr>
      </w:pPr>
    </w:p>
    <w:p w14:paraId="459C94B5" w14:textId="2DDB9601" w:rsidR="00E366B1" w:rsidRDefault="00711DA1">
      <w:pPr>
        <w:tabs>
          <w:tab w:val="left" w:pos="2382"/>
        </w:tabs>
        <w:rPr>
          <w:sz w:val="22"/>
        </w:rPr>
      </w:pPr>
      <w:r>
        <w:rPr>
          <w:b/>
          <w:sz w:val="22"/>
        </w:rPr>
        <w:t>Classification</w:t>
      </w:r>
      <w:r w:rsidR="0025005B">
        <w:rPr>
          <w:sz w:val="22"/>
        </w:rPr>
        <w:t xml:space="preserve">: </w:t>
      </w:r>
      <w:r w:rsidR="0025005B">
        <w:rPr>
          <w:sz w:val="22"/>
        </w:rPr>
        <w:tab/>
        <w:t>Unclassified</w:t>
      </w:r>
    </w:p>
    <w:p w14:paraId="2301B4E7" w14:textId="77777777" w:rsidR="00E366B1" w:rsidRDefault="00E366B1">
      <w:pPr>
        <w:tabs>
          <w:tab w:val="left" w:pos="2382"/>
        </w:tabs>
        <w:rPr>
          <w:sz w:val="22"/>
        </w:rPr>
      </w:pPr>
    </w:p>
    <w:p w14:paraId="1385D0E5" w14:textId="1A2AE430" w:rsidR="00E366B1" w:rsidRDefault="00711DA1">
      <w:pPr>
        <w:tabs>
          <w:tab w:val="left" w:pos="2365"/>
        </w:tabs>
        <w:ind w:left="720" w:hanging="720"/>
        <w:rPr>
          <w:rFonts w:eastAsia="Calibri"/>
          <w:sz w:val="22"/>
          <w:lang w:val="fr-CA"/>
        </w:rPr>
      </w:pPr>
      <w:r>
        <w:rPr>
          <w:b/>
          <w:sz w:val="22"/>
        </w:rPr>
        <w:t>Contact</w:t>
      </w:r>
      <w:r w:rsidR="0025005B">
        <w:rPr>
          <w:sz w:val="22"/>
        </w:rPr>
        <w:t xml:space="preserve">: </w:t>
      </w:r>
      <w:r w:rsidR="0025005B">
        <w:rPr>
          <w:sz w:val="22"/>
        </w:rPr>
        <w:tab/>
      </w:r>
      <w:r w:rsidR="006103F1" w:rsidRPr="006103F1">
        <w:rPr>
          <w:sz w:val="22"/>
        </w:rPr>
        <w:t>International Hydrographic Organization (IHO)</w:t>
      </w:r>
      <w:r w:rsidR="0025005B">
        <w:rPr>
          <w:rFonts w:eastAsia="Calibri"/>
          <w:sz w:val="22"/>
          <w:lang w:val="fr-CA"/>
        </w:rPr>
        <w:br/>
      </w:r>
      <w:r w:rsidR="0025005B">
        <w:rPr>
          <w:rFonts w:eastAsia="Calibri"/>
          <w:sz w:val="22"/>
          <w:lang w:val="fr-CA"/>
        </w:rPr>
        <w:tab/>
        <w:t>4 quai Antoine 1er,</w:t>
      </w:r>
      <w:r w:rsidR="0025005B">
        <w:rPr>
          <w:rFonts w:eastAsia="Calibri"/>
          <w:sz w:val="22"/>
          <w:lang w:val="fr-CA"/>
        </w:rPr>
        <w:br/>
      </w:r>
      <w:r w:rsidR="0025005B">
        <w:rPr>
          <w:rFonts w:eastAsia="Calibri"/>
          <w:sz w:val="22"/>
          <w:lang w:val="fr-CA"/>
        </w:rPr>
        <w:tab/>
        <w:t>B.P. 445</w:t>
      </w:r>
      <w:r w:rsidR="0025005B">
        <w:rPr>
          <w:rFonts w:eastAsia="Calibri"/>
          <w:sz w:val="22"/>
          <w:lang w:val="fr-CA"/>
        </w:rPr>
        <w:br/>
      </w:r>
      <w:r w:rsidR="0025005B">
        <w:rPr>
          <w:rFonts w:eastAsia="Calibri"/>
          <w:sz w:val="22"/>
          <w:lang w:val="fr-CA"/>
        </w:rPr>
        <w:tab/>
        <w:t>MC 98011 MONACO CEDEX</w:t>
      </w:r>
      <w:r w:rsidR="0025005B">
        <w:rPr>
          <w:rFonts w:eastAsia="Calibri"/>
          <w:sz w:val="22"/>
          <w:lang w:val="fr-CA"/>
        </w:rPr>
        <w:br/>
      </w:r>
      <w:r w:rsidR="0025005B">
        <w:rPr>
          <w:rFonts w:eastAsia="Calibri"/>
          <w:sz w:val="22"/>
          <w:lang w:val="fr-CA"/>
        </w:rPr>
        <w:tab/>
        <w:t>Telephone: +377 93 10 81 00</w:t>
      </w:r>
      <w:r w:rsidR="0025005B">
        <w:rPr>
          <w:rFonts w:eastAsia="Calibri"/>
          <w:sz w:val="22"/>
          <w:lang w:val="fr-CA"/>
        </w:rPr>
        <w:br/>
      </w:r>
      <w:r w:rsidR="0025005B">
        <w:rPr>
          <w:rFonts w:eastAsia="Calibri"/>
          <w:sz w:val="22"/>
          <w:lang w:val="fr-CA"/>
        </w:rPr>
        <w:tab/>
        <w:t>Telefax: + 377 93 10 81 40</w:t>
      </w:r>
    </w:p>
    <w:p w14:paraId="0FABA5E7" w14:textId="77777777" w:rsidR="00E366B1" w:rsidRDefault="00E366B1">
      <w:pPr>
        <w:tabs>
          <w:tab w:val="left" w:pos="2365"/>
        </w:tabs>
        <w:ind w:left="720" w:hanging="720"/>
        <w:rPr>
          <w:rFonts w:eastAsia="Calibri"/>
          <w:sz w:val="22"/>
          <w:lang w:val="fr-CA"/>
        </w:rPr>
      </w:pPr>
    </w:p>
    <w:p w14:paraId="4708580C" w14:textId="3B1CAE52" w:rsidR="00E366B1" w:rsidRDefault="0025005B">
      <w:pPr>
        <w:tabs>
          <w:tab w:val="left" w:pos="2329"/>
        </w:tabs>
        <w:rPr>
          <w:sz w:val="22"/>
        </w:rPr>
      </w:pPr>
      <w:r>
        <w:rPr>
          <w:b/>
          <w:sz w:val="22"/>
        </w:rPr>
        <w:t>URL</w:t>
      </w:r>
      <w:r>
        <w:rPr>
          <w:sz w:val="22"/>
        </w:rPr>
        <w:t xml:space="preserve">: </w:t>
      </w:r>
      <w:r>
        <w:rPr>
          <w:sz w:val="22"/>
        </w:rPr>
        <w:tab/>
      </w:r>
      <w:r w:rsidR="006103F1" w:rsidRPr="006103F1">
        <w:rPr>
          <w:sz w:val="22"/>
        </w:rPr>
        <w:t>https://iho.int</w:t>
      </w:r>
    </w:p>
    <w:p w14:paraId="2626A8FD" w14:textId="77777777" w:rsidR="00E366B1" w:rsidRDefault="00E366B1">
      <w:pPr>
        <w:rPr>
          <w:sz w:val="22"/>
        </w:rPr>
      </w:pPr>
    </w:p>
    <w:p w14:paraId="342DC994" w14:textId="4C035939" w:rsidR="00E366B1" w:rsidRDefault="00711DA1">
      <w:pPr>
        <w:tabs>
          <w:tab w:val="left" w:pos="2329"/>
        </w:tabs>
        <w:rPr>
          <w:sz w:val="22"/>
        </w:rPr>
      </w:pPr>
      <w:r>
        <w:rPr>
          <w:b/>
          <w:sz w:val="22"/>
        </w:rPr>
        <w:t>Identifier</w:t>
      </w:r>
      <w:r w:rsidR="008B3FE4">
        <w:rPr>
          <w:sz w:val="22"/>
        </w:rPr>
        <w:t xml:space="preserve">: </w:t>
      </w:r>
      <w:r w:rsidR="008B3FE4">
        <w:rPr>
          <w:sz w:val="22"/>
        </w:rPr>
        <w:tab/>
        <w:t>S-128</w:t>
      </w:r>
    </w:p>
    <w:p w14:paraId="5B9AFA2C" w14:textId="77777777" w:rsidR="00E366B1" w:rsidRDefault="00E366B1">
      <w:pPr>
        <w:rPr>
          <w:sz w:val="22"/>
        </w:rPr>
      </w:pPr>
    </w:p>
    <w:p w14:paraId="528D81B9" w14:textId="1747FD98" w:rsidR="00F046E3" w:rsidRDefault="00711DA1" w:rsidP="00F579FF">
      <w:pPr>
        <w:pStyle w:val="a0"/>
        <w:ind w:left="2400" w:hanging="2400"/>
        <w:rPr>
          <w:rFonts w:ascii="굴림" w:eastAsia="굴림" w:hAnsi="굴림" w:cs="굴림"/>
          <w:sz w:val="20"/>
          <w:szCs w:val="20"/>
          <w:lang w:eastAsia="ko-KR"/>
        </w:rPr>
      </w:pPr>
      <w:r>
        <w:rPr>
          <w:b/>
        </w:rPr>
        <w:t>Maintenance</w:t>
      </w:r>
      <w:r w:rsidR="0025005B">
        <w:t xml:space="preserve">: </w:t>
      </w:r>
      <w:r w:rsidR="0025005B">
        <w:tab/>
      </w:r>
      <w:r>
        <w:t>Amendments to this specification will be produced on a needs basis. For</w:t>
      </w:r>
      <w:r w:rsidR="006103F1">
        <w:t xml:space="preserve"> </w:t>
      </w:r>
      <w:r>
        <w:t>reporting issues with this specification which need correction, use the contact information.</w:t>
      </w:r>
    </w:p>
    <w:p w14:paraId="3E7980BF" w14:textId="77777777" w:rsidR="00E366B1" w:rsidRDefault="00E366B1">
      <w:pPr>
        <w:ind w:left="2552" w:hanging="2552"/>
        <w:rPr>
          <w:sz w:val="22"/>
        </w:rPr>
      </w:pPr>
    </w:p>
    <w:p w14:paraId="274AE5A9" w14:textId="7C7A2229" w:rsidR="00B5756C" w:rsidRDefault="00B5756C" w:rsidP="00B5756C">
      <w:pPr>
        <w:pStyle w:val="2"/>
      </w:pPr>
      <w:bookmarkStart w:id="71" w:name="_Toc66516241"/>
      <w:r>
        <w:t>Product Specification Maintenance</w:t>
      </w:r>
      <w:bookmarkEnd w:id="71"/>
    </w:p>
    <w:p w14:paraId="564D0178" w14:textId="07AA31F3" w:rsidR="00E366B1" w:rsidRDefault="00E366B1" w:rsidP="00B5756C">
      <w:pPr>
        <w:pStyle w:val="2"/>
        <w:numPr>
          <w:ilvl w:val="0"/>
          <w:numId w:val="0"/>
        </w:numPr>
      </w:pPr>
    </w:p>
    <w:p w14:paraId="633E2984" w14:textId="1C5D7DE4" w:rsidR="00E366B1" w:rsidRDefault="00D57E37">
      <w:pPr>
        <w:pStyle w:val="3"/>
      </w:pPr>
      <w:bookmarkStart w:id="72" w:name="_Toc66516242"/>
      <w:r>
        <w:t>Introduction</w:t>
      </w:r>
      <w:bookmarkEnd w:id="72"/>
    </w:p>
    <w:p w14:paraId="440B4490" w14:textId="4A8B4928" w:rsidR="00D57E37" w:rsidRDefault="00D57E37" w:rsidP="00D57E37">
      <w:pPr>
        <w:rPr>
          <w:b/>
          <w:sz w:val="22"/>
          <w:shd w:val="clear" w:color="auto" w:fill="FFFF00"/>
        </w:rPr>
      </w:pPr>
      <w:r>
        <w:rPr>
          <w:sz w:val="22"/>
        </w:rPr>
        <w:t>Changes to S-128 will be released by the IHO as a new edition, a revision, or as a document that includes clarification. These are described below.</w:t>
      </w:r>
    </w:p>
    <w:p w14:paraId="35FBE00A" w14:textId="77777777" w:rsidR="00E366B1" w:rsidRPr="00F046E3" w:rsidRDefault="00E366B1">
      <w:pPr>
        <w:rPr>
          <w:b/>
          <w:sz w:val="22"/>
          <w:shd w:val="clear" w:color="auto" w:fill="FFFF00"/>
        </w:rPr>
      </w:pPr>
    </w:p>
    <w:p w14:paraId="5DEF9C71" w14:textId="1F39E53B" w:rsidR="00D57E37" w:rsidRDefault="00D57E37" w:rsidP="00D57E37">
      <w:pPr>
        <w:pStyle w:val="3"/>
      </w:pPr>
      <w:bookmarkStart w:id="73" w:name="_Toc66516243"/>
      <w:r>
        <w:t>New Edition</w:t>
      </w:r>
      <w:bookmarkEnd w:id="73"/>
    </w:p>
    <w:p w14:paraId="30225E83" w14:textId="11ADEBBE" w:rsidR="00D57E37" w:rsidRDefault="00D57E37" w:rsidP="00D57E37">
      <w:pPr>
        <w:rPr>
          <w:shd w:val="clear" w:color="auto" w:fill="FFFF00"/>
        </w:rPr>
      </w:pPr>
      <w:r>
        <w:rPr>
          <w:sz w:val="22"/>
        </w:rPr>
        <w:t>New Editions introduce significant changes. New Editions enable new concepts, such as the ability to support new functions or applications, or the introduction of new constructs or data types. New Editions are likely to have a significant impact on either existing users or future users of S-128.</w:t>
      </w:r>
    </w:p>
    <w:p w14:paraId="39E30FE7" w14:textId="77777777" w:rsidR="00E366B1" w:rsidRDefault="00E366B1">
      <w:pPr>
        <w:rPr>
          <w:shd w:val="clear" w:color="auto" w:fill="FFFF00"/>
        </w:rPr>
      </w:pPr>
    </w:p>
    <w:p w14:paraId="56E5D2B4" w14:textId="77777777" w:rsidR="00E366B1" w:rsidRDefault="0025005B">
      <w:pPr>
        <w:pStyle w:val="3"/>
      </w:pPr>
      <w:bookmarkStart w:id="74" w:name="_Toc422820100"/>
      <w:bookmarkStart w:id="75" w:name="_Toc66516244"/>
      <w:r>
        <w:t>Revisions</w:t>
      </w:r>
      <w:bookmarkEnd w:id="74"/>
      <w:bookmarkEnd w:id="75"/>
    </w:p>
    <w:p w14:paraId="77820472" w14:textId="3FD86532" w:rsidR="00D57E37" w:rsidRDefault="00D57E37" w:rsidP="00D57E37">
      <w:pPr>
        <w:jc w:val="both"/>
        <w:rPr>
          <w:sz w:val="22"/>
          <w:shd w:val="clear" w:color="auto" w:fill="FFFF00"/>
        </w:rPr>
      </w:pPr>
      <w:r>
        <w:rPr>
          <w:sz w:val="22"/>
        </w:rPr>
        <w:t>Revisions are defined as substantive semantic changes. Typically, revisions will introduce change to correct factual errors</w:t>
      </w:r>
      <w:r w:rsidR="006103F1">
        <w:rPr>
          <w:sz w:val="22"/>
        </w:rPr>
        <w:t xml:space="preserve"> or</w:t>
      </w:r>
      <w:r>
        <w:rPr>
          <w:sz w:val="22"/>
        </w:rPr>
        <w:t xml:space="preserve"> introduce necessary changes that have become evident as a result of practical experience or changing circumstances. A revision must not be classified as a clarification. Revisions could have an impact on either existing users or future users</w:t>
      </w:r>
      <w:r w:rsidR="006103F1">
        <w:rPr>
          <w:sz w:val="22"/>
        </w:rPr>
        <w:t xml:space="preserve"> of</w:t>
      </w:r>
      <w:r>
        <w:rPr>
          <w:sz w:val="22"/>
        </w:rPr>
        <w:t xml:space="preserve"> this specification. All cumulative clarifications will be included with the release of approved corrections revisions. </w:t>
      </w:r>
    </w:p>
    <w:p w14:paraId="51F1711D" w14:textId="77777777" w:rsidR="00D57E37" w:rsidRDefault="00D57E37" w:rsidP="00D57E37">
      <w:pPr>
        <w:jc w:val="both"/>
        <w:rPr>
          <w:sz w:val="22"/>
          <w:shd w:val="clear" w:color="auto" w:fill="FFFF00"/>
        </w:rPr>
      </w:pPr>
    </w:p>
    <w:p w14:paraId="368D4E5C" w14:textId="77777777" w:rsidR="00D57E37" w:rsidRDefault="00D57E37" w:rsidP="00D57E37">
      <w:pPr>
        <w:jc w:val="both"/>
        <w:rPr>
          <w:color w:val="1F3864"/>
          <w:shd w:val="clear" w:color="auto" w:fill="FFFF00"/>
        </w:rPr>
      </w:pPr>
      <w:r>
        <w:rPr>
          <w:sz w:val="22"/>
        </w:rPr>
        <w:t>Changes in a revision are minor and ensure backward compatibility with the previous versions within the same Edition. Newer revisions, for example, introduce new features and attributes. Within the same Edition, a dataset of one version could always be processed with a later version of the feature and portrayal catalogues. In most cases a new feature or portrayal catalogue will result in a revision of this specification.</w:t>
      </w:r>
    </w:p>
    <w:p w14:paraId="2D0EF7B6" w14:textId="77777777" w:rsidR="00E366B1" w:rsidRDefault="00E366B1">
      <w:pPr>
        <w:rPr>
          <w:color w:val="1F3864"/>
          <w:shd w:val="clear" w:color="auto" w:fill="FFFF00"/>
        </w:rPr>
      </w:pPr>
    </w:p>
    <w:p w14:paraId="10312108" w14:textId="61DF33F3" w:rsidR="00D57E37" w:rsidRDefault="00D57E37" w:rsidP="00D57E37">
      <w:pPr>
        <w:pStyle w:val="3"/>
      </w:pPr>
      <w:bookmarkStart w:id="76" w:name="_Toc66516245"/>
      <w:r>
        <w:t>Clarification</w:t>
      </w:r>
      <w:bookmarkEnd w:id="76"/>
    </w:p>
    <w:p w14:paraId="263B7062" w14:textId="6E2BE315" w:rsidR="00066917" w:rsidRDefault="00066917" w:rsidP="00066917">
      <w:pPr>
        <w:jc w:val="both"/>
        <w:rPr>
          <w:sz w:val="22"/>
        </w:rPr>
      </w:pPr>
      <w:r>
        <w:rPr>
          <w:sz w:val="22"/>
        </w:rPr>
        <w:t>Clarifications are non-substantive changes. Typically, clarifications: remove ambiguity; correct grammatical and spelling errors; amend or update cross references</w:t>
      </w:r>
      <w:r w:rsidR="006103F1">
        <w:rPr>
          <w:sz w:val="22"/>
        </w:rPr>
        <w:t xml:space="preserve"> or</w:t>
      </w:r>
      <w:r>
        <w:rPr>
          <w:sz w:val="22"/>
        </w:rPr>
        <w:t>; insert improved graphics in spelling, punctuation</w:t>
      </w:r>
      <w:r w:rsidR="006103F1">
        <w:rPr>
          <w:sz w:val="22"/>
        </w:rPr>
        <w:t>,</w:t>
      </w:r>
      <w:r>
        <w:rPr>
          <w:sz w:val="22"/>
        </w:rPr>
        <w:t xml:space="preserve"> and grammar. Clarification must not cause any substantive semantic changes. </w:t>
      </w:r>
    </w:p>
    <w:p w14:paraId="515320DD" w14:textId="77777777" w:rsidR="00066917" w:rsidRDefault="00066917" w:rsidP="00066917">
      <w:pPr>
        <w:jc w:val="both"/>
        <w:rPr>
          <w:sz w:val="22"/>
        </w:rPr>
      </w:pPr>
    </w:p>
    <w:p w14:paraId="7D20A023" w14:textId="77777777" w:rsidR="00066917" w:rsidRDefault="00066917" w:rsidP="00066917">
      <w:pPr>
        <w:jc w:val="both"/>
        <w:rPr>
          <w:sz w:val="22"/>
        </w:rPr>
      </w:pPr>
      <w:r>
        <w:rPr>
          <w:sz w:val="22"/>
        </w:rPr>
        <w:lastRenderedPageBreak/>
        <w:t xml:space="preserve">Changes in a clarification are minor and ensure backward compatibility with the previous versions within the same Edition. Within the same Edition, a dataset of one clarification version could always be processed with a later version of the feature and portrayal catalogues, and a portrayal catalogue can always rely on earlier versions of the feature catalogues. </w:t>
      </w:r>
    </w:p>
    <w:p w14:paraId="67AC6775" w14:textId="77777777" w:rsidR="00066917" w:rsidRDefault="00066917" w:rsidP="00066917">
      <w:pPr>
        <w:jc w:val="both"/>
        <w:rPr>
          <w:sz w:val="22"/>
        </w:rPr>
      </w:pPr>
    </w:p>
    <w:p w14:paraId="718213B8" w14:textId="27F3375A" w:rsidR="00066917" w:rsidRDefault="00066917" w:rsidP="00066917">
      <w:pPr>
        <w:pStyle w:val="a0"/>
      </w:pPr>
      <w:r>
        <w:t>Changes in a clarification are minor and ensure backward compatibility with the previous versions</w:t>
      </w:r>
      <w:r w:rsidR="006103F1">
        <w:t>.</w:t>
      </w:r>
    </w:p>
    <w:p w14:paraId="20967D79" w14:textId="77777777" w:rsidR="00E366B1" w:rsidRPr="008257B2" w:rsidRDefault="00E366B1">
      <w:pPr>
        <w:rPr>
          <w:color w:val="1F3864"/>
          <w:shd w:val="clear" w:color="auto" w:fill="FFFF00"/>
        </w:rPr>
      </w:pPr>
    </w:p>
    <w:p w14:paraId="52027B92" w14:textId="7EFCD5A1" w:rsidR="00212E60" w:rsidRDefault="00212E60" w:rsidP="00212E60">
      <w:pPr>
        <w:pStyle w:val="3"/>
      </w:pPr>
      <w:bookmarkStart w:id="77" w:name="_Toc66516246"/>
      <w:r>
        <w:t>Version Numbers</w:t>
      </w:r>
      <w:bookmarkEnd w:id="77"/>
    </w:p>
    <w:p w14:paraId="7E379FB6" w14:textId="77777777" w:rsidR="00FE22CA" w:rsidRDefault="00FE22CA" w:rsidP="00FE22CA">
      <w:pPr>
        <w:rPr>
          <w:sz w:val="22"/>
        </w:rPr>
      </w:pPr>
      <w:r>
        <w:rPr>
          <w:sz w:val="22"/>
        </w:rPr>
        <w:t>The associated version control numbering to identify changes (n) to this specification must be as follows:</w:t>
      </w:r>
    </w:p>
    <w:p w14:paraId="36F6F8B0" w14:textId="77777777" w:rsidR="00FE22CA" w:rsidRDefault="00FE22CA" w:rsidP="00FE22CA">
      <w:pPr>
        <w:rPr>
          <w:sz w:val="22"/>
        </w:rPr>
      </w:pPr>
    </w:p>
    <w:p w14:paraId="3BAF3D3F" w14:textId="77777777" w:rsidR="00FE22CA" w:rsidRDefault="00FE22CA" w:rsidP="00FE22CA">
      <w:pPr>
        <w:ind w:left="432"/>
        <w:rPr>
          <w:sz w:val="22"/>
        </w:rPr>
      </w:pPr>
      <w:r>
        <w:rPr>
          <w:sz w:val="22"/>
        </w:rPr>
        <w:t xml:space="preserve">New Editions denoted as </w:t>
      </w:r>
      <w:r>
        <w:rPr>
          <w:b/>
          <w:sz w:val="22"/>
        </w:rPr>
        <w:t>n</w:t>
      </w:r>
      <w:r>
        <w:rPr>
          <w:sz w:val="22"/>
        </w:rPr>
        <w:t>.0.0</w:t>
      </w:r>
    </w:p>
    <w:p w14:paraId="4CCD7466" w14:textId="77777777" w:rsidR="00FE22CA" w:rsidRDefault="00FE22CA" w:rsidP="00FE22CA">
      <w:pPr>
        <w:ind w:left="432"/>
        <w:rPr>
          <w:sz w:val="22"/>
        </w:rPr>
      </w:pPr>
      <w:r>
        <w:rPr>
          <w:sz w:val="22"/>
        </w:rPr>
        <w:t>Revisions denoted as n.</w:t>
      </w:r>
      <w:r>
        <w:rPr>
          <w:b/>
          <w:sz w:val="22"/>
        </w:rPr>
        <w:t>n</w:t>
      </w:r>
      <w:r>
        <w:rPr>
          <w:sz w:val="22"/>
        </w:rPr>
        <w:t>.0</w:t>
      </w:r>
    </w:p>
    <w:p w14:paraId="00F75715" w14:textId="77777777" w:rsidR="00FE22CA" w:rsidRDefault="00FE22CA" w:rsidP="00FE22CA">
      <w:pPr>
        <w:ind w:left="432"/>
        <w:rPr>
          <w:b/>
          <w:sz w:val="22"/>
        </w:rPr>
      </w:pPr>
      <w:r>
        <w:rPr>
          <w:sz w:val="22"/>
        </w:rPr>
        <w:t xml:space="preserve">Clarifications denoted as </w:t>
      </w:r>
      <w:proofErr w:type="spellStart"/>
      <w:r>
        <w:rPr>
          <w:sz w:val="22"/>
        </w:rPr>
        <w:t>n.n.</w:t>
      </w:r>
      <w:r>
        <w:rPr>
          <w:b/>
          <w:sz w:val="22"/>
        </w:rPr>
        <w:t>n</w:t>
      </w:r>
      <w:proofErr w:type="spellEnd"/>
    </w:p>
    <w:p w14:paraId="78043E10" w14:textId="77777777" w:rsidR="00FE22CA" w:rsidRPr="00FE22CA" w:rsidRDefault="00FE22CA" w:rsidP="00FE22CA">
      <w:pPr>
        <w:pStyle w:val="aff5"/>
        <w:spacing w:after="80" w:line="336" w:lineRule="auto"/>
        <w:rPr>
          <w:rFonts w:ascii="Arial" w:eastAsia="함초롬바탕" w:hAnsi="Arial" w:cs="Arial"/>
          <w:sz w:val="22"/>
          <w:szCs w:val="24"/>
          <w:lang w:eastAsia="ar-SA"/>
        </w:rPr>
      </w:pPr>
    </w:p>
    <w:p w14:paraId="484A4682" w14:textId="3CA60589" w:rsidR="00FE22CA" w:rsidRDefault="00FE22CA" w:rsidP="00FE22CA">
      <w:pPr>
        <w:pStyle w:val="2"/>
      </w:pPr>
      <w:bookmarkStart w:id="78" w:name="_Toc66516247"/>
      <w:r>
        <w:t>Specification Scope</w:t>
      </w:r>
      <w:bookmarkEnd w:id="78"/>
    </w:p>
    <w:p w14:paraId="6AFFA81F" w14:textId="77777777" w:rsidR="00FE22CA" w:rsidRDefault="00FE22CA" w:rsidP="00FE22CA">
      <w:pPr>
        <w:spacing w:before="240"/>
        <w:rPr>
          <w:b/>
          <w:sz w:val="22"/>
        </w:rPr>
      </w:pPr>
      <w:r>
        <w:rPr>
          <w:sz w:val="22"/>
        </w:rPr>
        <w:t>This product specification describes one data product and therefore requires only one scope which is described below:</w:t>
      </w:r>
    </w:p>
    <w:p w14:paraId="47DE9E41" w14:textId="77777777" w:rsidR="00E366B1" w:rsidRDefault="00E366B1">
      <w:pPr>
        <w:rPr>
          <w:b/>
          <w:sz w:val="22"/>
        </w:rPr>
      </w:pPr>
    </w:p>
    <w:p w14:paraId="426A101C" w14:textId="2AD09732" w:rsidR="00E366B1" w:rsidRDefault="0025005B">
      <w:pPr>
        <w:ind w:left="2410" w:hanging="2410"/>
        <w:rPr>
          <w:sz w:val="22"/>
        </w:rPr>
      </w:pPr>
      <w:r>
        <w:rPr>
          <w:b/>
          <w:sz w:val="22"/>
        </w:rPr>
        <w:t>Scope ID:</w:t>
      </w:r>
      <w:r>
        <w:rPr>
          <w:sz w:val="22"/>
        </w:rPr>
        <w:t xml:space="preserve">  </w:t>
      </w:r>
      <w:r>
        <w:rPr>
          <w:sz w:val="22"/>
        </w:rPr>
        <w:tab/>
      </w:r>
      <w:r>
        <w:rPr>
          <w:sz w:val="22"/>
        </w:rPr>
        <w:tab/>
      </w:r>
      <w:r w:rsidR="0059162C">
        <w:rPr>
          <w:sz w:val="22"/>
        </w:rPr>
        <w:t>Catalogue of Nautical Product</w:t>
      </w:r>
      <w:r w:rsidR="006103F1">
        <w:rPr>
          <w:sz w:val="22"/>
        </w:rPr>
        <w:t>s</w:t>
      </w:r>
    </w:p>
    <w:p w14:paraId="79F8DC9B" w14:textId="77777777" w:rsidR="00E366B1" w:rsidRDefault="00E366B1">
      <w:pPr>
        <w:ind w:left="2410" w:hanging="2410"/>
        <w:rPr>
          <w:sz w:val="22"/>
        </w:rPr>
      </w:pPr>
    </w:p>
    <w:p w14:paraId="5B342FBA" w14:textId="79EBC799" w:rsidR="00E366B1" w:rsidRDefault="0025005B">
      <w:pPr>
        <w:ind w:left="2410" w:hanging="2410"/>
        <w:rPr>
          <w:sz w:val="22"/>
          <w:szCs w:val="22"/>
        </w:rPr>
      </w:pPr>
      <w:r>
        <w:rPr>
          <w:b/>
          <w:sz w:val="22"/>
          <w:szCs w:val="22"/>
        </w:rPr>
        <w:t>Hierarchical level:</w:t>
      </w:r>
      <w:r>
        <w:rPr>
          <w:sz w:val="22"/>
          <w:szCs w:val="22"/>
        </w:rPr>
        <w:t xml:space="preserve"> </w:t>
      </w:r>
      <w:r>
        <w:rPr>
          <w:sz w:val="22"/>
          <w:szCs w:val="22"/>
        </w:rPr>
        <w:tab/>
      </w:r>
      <w:r>
        <w:rPr>
          <w:sz w:val="22"/>
          <w:szCs w:val="22"/>
        </w:rPr>
        <w:tab/>
      </w:r>
      <w:proofErr w:type="spellStart"/>
      <w:r>
        <w:rPr>
          <w:sz w:val="22"/>
          <w:szCs w:val="22"/>
        </w:rPr>
        <w:t>MD_ScopeCode</w:t>
      </w:r>
      <w:proofErr w:type="spellEnd"/>
      <w:r>
        <w:rPr>
          <w:sz w:val="22"/>
          <w:szCs w:val="22"/>
        </w:rPr>
        <w:t xml:space="preserve"> </w:t>
      </w:r>
      <w:r w:rsidR="00EB6F64">
        <w:rPr>
          <w:sz w:val="22"/>
          <w:szCs w:val="22"/>
        </w:rPr>
        <w:t>–</w:t>
      </w:r>
      <w:r>
        <w:rPr>
          <w:sz w:val="22"/>
          <w:szCs w:val="22"/>
        </w:rPr>
        <w:t xml:space="preserve"> 005</w:t>
      </w:r>
      <w:r w:rsidR="00EB6F64">
        <w:rPr>
          <w:sz w:val="22"/>
          <w:szCs w:val="22"/>
        </w:rPr>
        <w:t xml:space="preserve"> (dataset)</w:t>
      </w:r>
    </w:p>
    <w:p w14:paraId="7C17D180" w14:textId="77777777" w:rsidR="00E366B1" w:rsidRPr="00EB6F64" w:rsidRDefault="00E366B1">
      <w:pPr>
        <w:rPr>
          <w:sz w:val="22"/>
          <w:szCs w:val="22"/>
        </w:rPr>
      </w:pPr>
    </w:p>
    <w:p w14:paraId="38CD2106" w14:textId="40686080" w:rsidR="00E366B1" w:rsidRDefault="0025005B">
      <w:pPr>
        <w:ind w:left="2410" w:hanging="2410"/>
        <w:rPr>
          <w:sz w:val="22"/>
          <w:szCs w:val="22"/>
        </w:rPr>
      </w:pPr>
      <w:r>
        <w:rPr>
          <w:b/>
          <w:sz w:val="22"/>
          <w:szCs w:val="22"/>
        </w:rPr>
        <w:t>Hierarchical level name:</w:t>
      </w:r>
      <w:r w:rsidR="008257B2">
        <w:rPr>
          <w:sz w:val="22"/>
          <w:szCs w:val="22"/>
        </w:rPr>
        <w:t xml:space="preserve"> </w:t>
      </w:r>
      <w:r w:rsidR="008257B2">
        <w:rPr>
          <w:sz w:val="22"/>
          <w:szCs w:val="22"/>
        </w:rPr>
        <w:tab/>
      </w:r>
      <w:r w:rsidR="00EB6F64">
        <w:rPr>
          <w:sz w:val="22"/>
          <w:szCs w:val="22"/>
        </w:rPr>
        <w:t xml:space="preserve">CNP </w:t>
      </w:r>
      <w:r w:rsidR="0059162C">
        <w:rPr>
          <w:sz w:val="22"/>
          <w:szCs w:val="22"/>
        </w:rPr>
        <w:t>D</w:t>
      </w:r>
      <w:r w:rsidR="00FE22CA" w:rsidRPr="0059162C">
        <w:rPr>
          <w:rFonts w:hint="eastAsia"/>
          <w:sz w:val="22"/>
        </w:rPr>
        <w:t>ataset</w:t>
      </w:r>
    </w:p>
    <w:p w14:paraId="3078B108" w14:textId="77777777" w:rsidR="00E366B1" w:rsidRDefault="00E366B1">
      <w:pPr>
        <w:rPr>
          <w:sz w:val="22"/>
          <w:szCs w:val="22"/>
        </w:rPr>
      </w:pPr>
    </w:p>
    <w:p w14:paraId="212C4F2F" w14:textId="0B188ADC" w:rsidR="00E366B1" w:rsidRDefault="0025005B">
      <w:pPr>
        <w:ind w:left="2410" w:hanging="2410"/>
        <w:rPr>
          <w:b/>
          <w:sz w:val="22"/>
          <w:szCs w:val="22"/>
        </w:rPr>
      </w:pPr>
      <w:r>
        <w:rPr>
          <w:b/>
          <w:sz w:val="22"/>
          <w:szCs w:val="22"/>
        </w:rPr>
        <w:t>Level description:</w:t>
      </w:r>
      <w:r>
        <w:rPr>
          <w:sz w:val="22"/>
          <w:szCs w:val="22"/>
        </w:rPr>
        <w:tab/>
      </w:r>
      <w:r>
        <w:rPr>
          <w:sz w:val="22"/>
          <w:szCs w:val="22"/>
        </w:rPr>
        <w:tab/>
      </w:r>
      <w:r w:rsidR="00FE22CA">
        <w:rPr>
          <w:sz w:val="22"/>
          <w:szCs w:val="22"/>
        </w:rPr>
        <w:t>information applies to the dataset</w:t>
      </w:r>
    </w:p>
    <w:p w14:paraId="3BE6784B" w14:textId="77777777" w:rsidR="00E366B1" w:rsidRPr="0059162C" w:rsidRDefault="00E366B1">
      <w:pPr>
        <w:ind w:left="142"/>
        <w:rPr>
          <w:b/>
          <w:sz w:val="22"/>
          <w:szCs w:val="22"/>
        </w:rPr>
      </w:pPr>
    </w:p>
    <w:p w14:paraId="13A1B442" w14:textId="4793E0CE" w:rsidR="00E366B1" w:rsidRDefault="0025005B">
      <w:pPr>
        <w:ind w:left="2880" w:hanging="2880"/>
        <w:rPr>
          <w:b/>
          <w:sz w:val="22"/>
          <w:shd w:val="clear" w:color="auto" w:fill="FFFF00"/>
        </w:rPr>
      </w:pPr>
      <w:r>
        <w:rPr>
          <w:b/>
          <w:sz w:val="22"/>
          <w:szCs w:val="22"/>
        </w:rPr>
        <w:t>Extent:</w:t>
      </w:r>
      <w:r>
        <w:rPr>
          <w:b/>
          <w:sz w:val="22"/>
          <w:szCs w:val="22"/>
        </w:rPr>
        <w:tab/>
      </w:r>
      <w:proofErr w:type="spellStart"/>
      <w:r>
        <w:rPr>
          <w:sz w:val="22"/>
          <w:szCs w:val="22"/>
        </w:rPr>
        <w:t>EX_Extent.description</w:t>
      </w:r>
      <w:proofErr w:type="spellEnd"/>
      <w:r>
        <w:rPr>
          <w:sz w:val="22"/>
          <w:szCs w:val="22"/>
        </w:rPr>
        <w:t xml:space="preserve">: </w:t>
      </w:r>
      <w:r w:rsidR="00FE22CA">
        <w:rPr>
          <w:sz w:val="22"/>
          <w:szCs w:val="22"/>
        </w:rPr>
        <w:t>Global coverage of maritime areas</w:t>
      </w:r>
    </w:p>
    <w:p w14:paraId="3D8D07BE" w14:textId="77777777" w:rsidR="00E366B1" w:rsidRDefault="00E366B1" w:rsidP="00403E7F">
      <w:pPr>
        <w:rPr>
          <w:b/>
          <w:sz w:val="22"/>
          <w:shd w:val="clear" w:color="auto" w:fill="FFFF00"/>
        </w:rPr>
      </w:pPr>
    </w:p>
    <w:p w14:paraId="5C825880" w14:textId="77777777" w:rsidR="00403E7F" w:rsidRDefault="00403E7F" w:rsidP="00403E7F">
      <w:pPr>
        <w:rPr>
          <w:b/>
          <w:sz w:val="22"/>
          <w:shd w:val="clear" w:color="auto" w:fill="FFFF00"/>
        </w:rPr>
      </w:pPr>
    </w:p>
    <w:p w14:paraId="65552C92" w14:textId="77777777" w:rsidR="00EB6F64" w:rsidRDefault="00EB6F64" w:rsidP="00403E7F">
      <w:pPr>
        <w:rPr>
          <w:b/>
          <w:sz w:val="22"/>
          <w:shd w:val="clear" w:color="auto" w:fill="FFFF00"/>
        </w:rPr>
      </w:pPr>
    </w:p>
    <w:p w14:paraId="0F9BBDC6" w14:textId="77777777" w:rsidR="00EB6F64" w:rsidRDefault="00EB6F64" w:rsidP="00403E7F">
      <w:pPr>
        <w:rPr>
          <w:b/>
          <w:sz w:val="22"/>
          <w:shd w:val="clear" w:color="auto" w:fill="FFFF00"/>
        </w:rPr>
      </w:pPr>
    </w:p>
    <w:p w14:paraId="0F89FF98" w14:textId="77777777" w:rsidR="00403E7F" w:rsidRPr="0059162C" w:rsidRDefault="00403E7F" w:rsidP="00403E7F">
      <w:pPr>
        <w:rPr>
          <w:b/>
          <w:sz w:val="22"/>
          <w:shd w:val="clear" w:color="auto" w:fill="FFFF00"/>
        </w:rPr>
      </w:pPr>
    </w:p>
    <w:p w14:paraId="4C027B75" w14:textId="0889E614" w:rsidR="00FE22CA" w:rsidRDefault="00FE22CA" w:rsidP="00FE22CA">
      <w:pPr>
        <w:pStyle w:val="1"/>
        <w:rPr>
          <w:rFonts w:eastAsia="Arial"/>
          <w:bCs/>
          <w:szCs w:val="24"/>
        </w:rPr>
      </w:pPr>
      <w:bookmarkStart w:id="79" w:name="_Toc66516248"/>
      <w:r>
        <w:rPr>
          <w:rFonts w:eastAsia="Arial"/>
          <w:bCs/>
          <w:szCs w:val="24"/>
        </w:rPr>
        <w:t>Data product identification</w:t>
      </w:r>
      <w:bookmarkEnd w:id="79"/>
    </w:p>
    <w:p w14:paraId="43D27505" w14:textId="77777777" w:rsidR="00E366B1" w:rsidRDefault="00E366B1" w:rsidP="00F333E0">
      <w:pPr>
        <w:pStyle w:val="a0"/>
      </w:pPr>
    </w:p>
    <w:p w14:paraId="72392D08" w14:textId="6BAEF2BF" w:rsidR="00403E7F" w:rsidRPr="003512FE" w:rsidRDefault="00403E7F" w:rsidP="00403E7F">
      <w:pPr>
        <w:pStyle w:val="a0"/>
      </w:pPr>
      <w:r w:rsidRPr="00FB28AA">
        <w:t xml:space="preserve">This section describes how to identify data sets that conform to the specification. </w:t>
      </w:r>
      <w:r w:rsidRPr="00293089">
        <w:t>A dataset that conforms to this Product Specification may be identified by its di</w:t>
      </w:r>
      <w:r>
        <w:t xml:space="preserve">scovery metadata as defined in clause 12 of this specification. The information identifying the data product may include the following items from S-100 </w:t>
      </w:r>
      <w:r w:rsidR="0091178C">
        <w:t>4</w:t>
      </w:r>
      <w:r>
        <w:t>.0.0 clause 11-6 (adapted from ISO 19115).</w:t>
      </w:r>
    </w:p>
    <w:p w14:paraId="1097E947" w14:textId="77777777" w:rsidR="00403E7F" w:rsidRDefault="00403E7F" w:rsidP="00F333E0">
      <w:pPr>
        <w:pStyle w:val="a0"/>
      </w:pPr>
    </w:p>
    <w:tbl>
      <w:tblPr>
        <w:tblW w:w="0" w:type="auto"/>
        <w:tblInd w:w="115" w:type="dxa"/>
        <w:tblLayout w:type="fixed"/>
        <w:tblLook w:val="0000" w:firstRow="0" w:lastRow="0" w:firstColumn="0" w:lastColumn="0" w:noHBand="0" w:noVBand="0"/>
      </w:tblPr>
      <w:tblGrid>
        <w:gridCol w:w="2720"/>
        <w:gridCol w:w="6227"/>
      </w:tblGrid>
      <w:tr w:rsidR="00E366B1" w14:paraId="1FE4CC21" w14:textId="77777777" w:rsidTr="00EB6F64">
        <w:trPr>
          <w:trHeight w:val="368"/>
        </w:trPr>
        <w:tc>
          <w:tcPr>
            <w:tcW w:w="2720" w:type="dxa"/>
            <w:shd w:val="clear" w:color="auto" w:fill="auto"/>
          </w:tcPr>
          <w:p w14:paraId="7BE0261E" w14:textId="18A24523" w:rsidR="00E366B1" w:rsidRDefault="00FE22CA" w:rsidP="00E51833">
            <w:pPr>
              <w:spacing w:after="120"/>
              <w:rPr>
                <w:sz w:val="22"/>
                <w:szCs w:val="22"/>
              </w:rPr>
            </w:pPr>
            <w:r>
              <w:rPr>
                <w:b/>
                <w:sz w:val="22"/>
                <w:szCs w:val="22"/>
              </w:rPr>
              <w:t>title</w:t>
            </w:r>
          </w:p>
        </w:tc>
        <w:tc>
          <w:tcPr>
            <w:tcW w:w="6227" w:type="dxa"/>
            <w:shd w:val="clear" w:color="auto" w:fill="auto"/>
          </w:tcPr>
          <w:p w14:paraId="61233CEA" w14:textId="6EBF1D80" w:rsidR="00E366B1" w:rsidRDefault="008257B2" w:rsidP="008257B2">
            <w:pPr>
              <w:spacing w:after="120"/>
              <w:ind w:left="2410" w:hanging="2410"/>
            </w:pPr>
            <w:r w:rsidRPr="00FE22CA">
              <w:rPr>
                <w:sz w:val="22"/>
                <w:szCs w:val="22"/>
              </w:rPr>
              <w:t>Catalogue of Nautical Product</w:t>
            </w:r>
            <w:r w:rsidR="006103F1">
              <w:rPr>
                <w:sz w:val="22"/>
                <w:szCs w:val="22"/>
              </w:rPr>
              <w:t>s</w:t>
            </w:r>
          </w:p>
        </w:tc>
      </w:tr>
      <w:tr w:rsidR="00E366B1" w14:paraId="2E024F6D" w14:textId="77777777" w:rsidTr="00EB6F64">
        <w:trPr>
          <w:trHeight w:val="383"/>
        </w:trPr>
        <w:tc>
          <w:tcPr>
            <w:tcW w:w="2720" w:type="dxa"/>
            <w:shd w:val="clear" w:color="auto" w:fill="auto"/>
          </w:tcPr>
          <w:p w14:paraId="2777CFC7" w14:textId="17ED8489" w:rsidR="00E366B1" w:rsidRDefault="00FE22CA" w:rsidP="00E51833">
            <w:pPr>
              <w:spacing w:after="120"/>
              <w:rPr>
                <w:sz w:val="22"/>
                <w:szCs w:val="22"/>
              </w:rPr>
            </w:pPr>
            <w:r>
              <w:rPr>
                <w:b/>
                <w:sz w:val="22"/>
                <w:szCs w:val="22"/>
              </w:rPr>
              <w:t>abstract</w:t>
            </w:r>
          </w:p>
        </w:tc>
        <w:tc>
          <w:tcPr>
            <w:tcW w:w="6227" w:type="dxa"/>
            <w:shd w:val="clear" w:color="auto" w:fill="auto"/>
          </w:tcPr>
          <w:p w14:paraId="3A6ACB34" w14:textId="31A38372" w:rsidR="00E366B1" w:rsidRDefault="00FE22CA" w:rsidP="00F579FF">
            <w:pPr>
              <w:spacing w:after="120"/>
            </w:pPr>
            <w:r>
              <w:rPr>
                <w:sz w:val="22"/>
                <w:szCs w:val="22"/>
              </w:rPr>
              <w:t>Catalogue of Nautical Product (CNP) is a vector dataset containing all relevant information regarding catalogue of nautical products like nautical chart</w:t>
            </w:r>
            <w:r w:rsidR="008A663F">
              <w:rPr>
                <w:sz w:val="22"/>
                <w:szCs w:val="22"/>
              </w:rPr>
              <w:t>s</w:t>
            </w:r>
            <w:r>
              <w:rPr>
                <w:sz w:val="22"/>
                <w:szCs w:val="22"/>
              </w:rPr>
              <w:t xml:space="preserve"> and nautical publication</w:t>
            </w:r>
            <w:r w:rsidR="008A663F">
              <w:rPr>
                <w:sz w:val="22"/>
                <w:szCs w:val="22"/>
              </w:rPr>
              <w:t>s</w:t>
            </w:r>
            <w:r w:rsidR="006103F1">
              <w:rPr>
                <w:sz w:val="22"/>
                <w:szCs w:val="22"/>
              </w:rPr>
              <w:t>.</w:t>
            </w:r>
          </w:p>
        </w:tc>
      </w:tr>
      <w:tr w:rsidR="00E366B1" w14:paraId="137B5F4E" w14:textId="77777777" w:rsidTr="00EB6F64">
        <w:trPr>
          <w:trHeight w:val="368"/>
        </w:trPr>
        <w:tc>
          <w:tcPr>
            <w:tcW w:w="2720" w:type="dxa"/>
            <w:shd w:val="clear" w:color="auto" w:fill="auto"/>
          </w:tcPr>
          <w:p w14:paraId="29ADD1A8" w14:textId="2247C1CA" w:rsidR="00E366B1" w:rsidRDefault="00EB6F64" w:rsidP="00EB6F64">
            <w:pPr>
              <w:spacing w:after="120"/>
              <w:rPr>
                <w:sz w:val="22"/>
                <w:szCs w:val="22"/>
              </w:rPr>
            </w:pPr>
            <w:r>
              <w:rPr>
                <w:b/>
                <w:sz w:val="22"/>
                <w:szCs w:val="22"/>
              </w:rPr>
              <w:lastRenderedPageBreak/>
              <w:t>alternate title</w:t>
            </w:r>
          </w:p>
        </w:tc>
        <w:tc>
          <w:tcPr>
            <w:tcW w:w="6227" w:type="dxa"/>
            <w:shd w:val="clear" w:color="auto" w:fill="auto"/>
          </w:tcPr>
          <w:p w14:paraId="0C50D155" w14:textId="02B0D148" w:rsidR="00E366B1" w:rsidRDefault="008257B2" w:rsidP="00CD1154">
            <w:pPr>
              <w:spacing w:after="120"/>
            </w:pPr>
            <w:r>
              <w:rPr>
                <w:sz w:val="22"/>
                <w:szCs w:val="22"/>
              </w:rPr>
              <w:t>CNP</w:t>
            </w:r>
          </w:p>
        </w:tc>
      </w:tr>
      <w:tr w:rsidR="00E366B1" w14:paraId="24464BBA" w14:textId="77777777" w:rsidTr="00EB6F64">
        <w:trPr>
          <w:trHeight w:val="383"/>
        </w:trPr>
        <w:tc>
          <w:tcPr>
            <w:tcW w:w="2720" w:type="dxa"/>
            <w:shd w:val="clear" w:color="auto" w:fill="auto"/>
          </w:tcPr>
          <w:p w14:paraId="7F03FA5D" w14:textId="7D1147FF" w:rsidR="00E366B1" w:rsidRDefault="00FE22CA" w:rsidP="00E51833">
            <w:pPr>
              <w:spacing w:after="120"/>
              <w:rPr>
                <w:sz w:val="22"/>
                <w:szCs w:val="22"/>
              </w:rPr>
            </w:pPr>
            <w:r>
              <w:rPr>
                <w:b/>
                <w:sz w:val="22"/>
                <w:szCs w:val="22"/>
              </w:rPr>
              <w:t>content</w:t>
            </w:r>
            <w:r>
              <w:rPr>
                <w:rFonts w:ascii="바탕체" w:eastAsia="바탕체" w:hAnsi="바탕체" w:cs="바탕체" w:hint="eastAsia"/>
                <w:b/>
                <w:sz w:val="22"/>
                <w:szCs w:val="22"/>
                <w:lang w:eastAsia="ko-KR"/>
              </w:rPr>
              <w:t xml:space="preserve"> </w:t>
            </w:r>
          </w:p>
        </w:tc>
        <w:tc>
          <w:tcPr>
            <w:tcW w:w="6227" w:type="dxa"/>
            <w:shd w:val="clear" w:color="auto" w:fill="auto"/>
          </w:tcPr>
          <w:p w14:paraId="56A8C97B" w14:textId="6D269CD0" w:rsidR="00E366B1" w:rsidRDefault="00FE22CA" w:rsidP="00F579FF">
            <w:pPr>
              <w:spacing w:after="120"/>
            </w:pPr>
            <w:r>
              <w:rPr>
                <w:sz w:val="22"/>
                <w:szCs w:val="22"/>
              </w:rPr>
              <w:t xml:space="preserve">Catalogue of Nautical Products information, such as </w:t>
            </w:r>
            <w:r w:rsidR="006103F1">
              <w:rPr>
                <w:sz w:val="22"/>
                <w:szCs w:val="22"/>
              </w:rPr>
              <w:t xml:space="preserve">type of products, </w:t>
            </w:r>
            <w:r>
              <w:rPr>
                <w:sz w:val="22"/>
                <w:szCs w:val="22"/>
              </w:rPr>
              <w:t xml:space="preserve">coverage, producing agency, </w:t>
            </w:r>
            <w:r w:rsidR="006103F1">
              <w:rPr>
                <w:sz w:val="22"/>
                <w:szCs w:val="22"/>
              </w:rPr>
              <w:t xml:space="preserve">and </w:t>
            </w:r>
            <w:r>
              <w:rPr>
                <w:sz w:val="22"/>
                <w:szCs w:val="22"/>
              </w:rPr>
              <w:t>issue date.</w:t>
            </w:r>
          </w:p>
        </w:tc>
      </w:tr>
      <w:tr w:rsidR="00EB6F64" w14:paraId="3E150249" w14:textId="77777777" w:rsidTr="00EB6F64">
        <w:trPr>
          <w:trHeight w:val="383"/>
        </w:trPr>
        <w:tc>
          <w:tcPr>
            <w:tcW w:w="2720" w:type="dxa"/>
            <w:shd w:val="clear" w:color="auto" w:fill="auto"/>
          </w:tcPr>
          <w:p w14:paraId="1524DCB1" w14:textId="59F29028" w:rsidR="00EB6F64" w:rsidRPr="00EB6F64" w:rsidRDefault="00EB6F64" w:rsidP="00E51833">
            <w:pPr>
              <w:spacing w:after="120"/>
              <w:rPr>
                <w:b/>
                <w:sz w:val="22"/>
                <w:szCs w:val="22"/>
              </w:rPr>
            </w:pPr>
            <w:proofErr w:type="spellStart"/>
            <w:r w:rsidRPr="00EB6F64">
              <w:rPr>
                <w:b/>
                <w:sz w:val="22"/>
                <w:szCs w:val="22"/>
              </w:rPr>
              <w:t>geographicDescription</w:t>
            </w:r>
            <w:proofErr w:type="spellEnd"/>
          </w:p>
        </w:tc>
        <w:tc>
          <w:tcPr>
            <w:tcW w:w="6227" w:type="dxa"/>
            <w:shd w:val="clear" w:color="auto" w:fill="auto"/>
          </w:tcPr>
          <w:p w14:paraId="42331E0F" w14:textId="59896211" w:rsidR="00EB6F64" w:rsidRPr="00EB6F64" w:rsidRDefault="00EB6F64" w:rsidP="00FE22CA">
            <w:pPr>
              <w:spacing w:after="120"/>
              <w:rPr>
                <w:sz w:val="22"/>
                <w:szCs w:val="22"/>
              </w:rPr>
            </w:pPr>
            <w:proofErr w:type="spellStart"/>
            <w:r w:rsidRPr="00EB6F64">
              <w:rPr>
                <w:b/>
                <w:sz w:val="22"/>
                <w:szCs w:val="22"/>
              </w:rPr>
              <w:t>EX_GeographicDescription</w:t>
            </w:r>
            <w:proofErr w:type="spellEnd"/>
            <w:r w:rsidRPr="00EB6F64">
              <w:rPr>
                <w:b/>
                <w:sz w:val="22"/>
                <w:szCs w:val="22"/>
              </w:rPr>
              <w:t>:</w:t>
            </w:r>
            <w:r w:rsidRPr="00EB6F64">
              <w:rPr>
                <w:sz w:val="22"/>
                <w:szCs w:val="22"/>
              </w:rPr>
              <w:t xml:space="preserve"> E.g., official name of region</w:t>
            </w:r>
          </w:p>
        </w:tc>
      </w:tr>
      <w:tr w:rsidR="00EB6F64" w14:paraId="72A9F1F3" w14:textId="77777777" w:rsidTr="00EB6F64">
        <w:trPr>
          <w:trHeight w:val="383"/>
        </w:trPr>
        <w:tc>
          <w:tcPr>
            <w:tcW w:w="2720" w:type="dxa"/>
            <w:shd w:val="clear" w:color="auto" w:fill="auto"/>
          </w:tcPr>
          <w:p w14:paraId="4F3DA817" w14:textId="00F06B29" w:rsidR="00EB6F64" w:rsidRPr="00EB6F64" w:rsidRDefault="00EB6F64" w:rsidP="00EB6F64">
            <w:pPr>
              <w:spacing w:after="120"/>
              <w:rPr>
                <w:b/>
                <w:sz w:val="22"/>
                <w:szCs w:val="22"/>
              </w:rPr>
            </w:pPr>
            <w:proofErr w:type="spellStart"/>
            <w:r w:rsidRPr="00EB6F64">
              <w:rPr>
                <w:b/>
                <w:sz w:val="22"/>
                <w:szCs w:val="22"/>
              </w:rPr>
              <w:t>spatialResolution</w:t>
            </w:r>
            <w:proofErr w:type="spellEnd"/>
          </w:p>
        </w:tc>
        <w:tc>
          <w:tcPr>
            <w:tcW w:w="6227" w:type="dxa"/>
            <w:shd w:val="clear" w:color="auto" w:fill="auto"/>
          </w:tcPr>
          <w:p w14:paraId="0B6667D4" w14:textId="224BADB5" w:rsidR="00EB6F64" w:rsidRPr="00EB6F64" w:rsidRDefault="00EB6F64" w:rsidP="00EB6F64">
            <w:pPr>
              <w:spacing w:after="120"/>
              <w:rPr>
                <w:b/>
                <w:sz w:val="22"/>
                <w:szCs w:val="22"/>
              </w:rPr>
            </w:pPr>
            <w:proofErr w:type="spellStart"/>
            <w:r w:rsidRPr="00EB6F64">
              <w:rPr>
                <w:sz w:val="22"/>
                <w:szCs w:val="22"/>
              </w:rPr>
              <w:t>MD_Resolution</w:t>
            </w:r>
            <w:proofErr w:type="spellEnd"/>
            <w:r w:rsidRPr="00EB6F64">
              <w:rPr>
                <w:sz w:val="22"/>
                <w:szCs w:val="22"/>
              </w:rPr>
              <w:t>&gt;</w:t>
            </w:r>
            <w:proofErr w:type="spellStart"/>
            <w:r w:rsidRPr="00EB6F64">
              <w:rPr>
                <w:sz w:val="22"/>
                <w:szCs w:val="22"/>
              </w:rPr>
              <w:t>equivalentScale.denominator</w:t>
            </w:r>
            <w:proofErr w:type="spellEnd"/>
            <w:r w:rsidRPr="00EB6F64">
              <w:rPr>
                <w:sz w:val="22"/>
                <w:szCs w:val="22"/>
              </w:rPr>
              <w:t xml:space="preserve"> (integer) or </w:t>
            </w:r>
            <w:proofErr w:type="spellStart"/>
            <w:r w:rsidRPr="00EB6F64">
              <w:rPr>
                <w:sz w:val="22"/>
                <w:szCs w:val="22"/>
              </w:rPr>
              <w:t>MD_Resolution</w:t>
            </w:r>
            <w:proofErr w:type="spellEnd"/>
            <w:r w:rsidRPr="00EB6F64">
              <w:rPr>
                <w:sz w:val="22"/>
                <w:szCs w:val="22"/>
              </w:rPr>
              <w:t>&gt;</w:t>
            </w:r>
            <w:proofErr w:type="spellStart"/>
            <w:r w:rsidRPr="00EB6F64">
              <w:rPr>
                <w:sz w:val="22"/>
                <w:szCs w:val="22"/>
              </w:rPr>
              <w:t>levelOfDetail</w:t>
            </w:r>
            <w:proofErr w:type="spellEnd"/>
            <w:r w:rsidRPr="00EB6F64">
              <w:rPr>
                <w:sz w:val="22"/>
                <w:szCs w:val="22"/>
              </w:rPr>
              <w:t xml:space="preserve"> (</w:t>
            </w:r>
            <w:proofErr w:type="spellStart"/>
            <w:r w:rsidRPr="00EB6F64">
              <w:rPr>
                <w:sz w:val="22"/>
                <w:szCs w:val="22"/>
              </w:rPr>
              <w:t>CharacterString</w:t>
            </w:r>
            <w:proofErr w:type="spellEnd"/>
            <w:r w:rsidRPr="00EB6F64">
              <w:rPr>
                <w:sz w:val="22"/>
                <w:szCs w:val="22"/>
              </w:rPr>
              <w:t>). E.g.: “All scales”</w:t>
            </w:r>
          </w:p>
        </w:tc>
      </w:tr>
      <w:tr w:rsidR="00EB6F64" w14:paraId="6C0343B0" w14:textId="77777777" w:rsidTr="00EB6F64">
        <w:trPr>
          <w:trHeight w:val="383"/>
        </w:trPr>
        <w:tc>
          <w:tcPr>
            <w:tcW w:w="2720" w:type="dxa"/>
            <w:shd w:val="clear" w:color="auto" w:fill="auto"/>
          </w:tcPr>
          <w:p w14:paraId="329E7424" w14:textId="4C53B9DE" w:rsidR="00EB6F64" w:rsidRPr="00EB6F64" w:rsidRDefault="00EB6F64" w:rsidP="00EB6F64">
            <w:pPr>
              <w:spacing w:after="120"/>
              <w:rPr>
                <w:b/>
                <w:sz w:val="22"/>
                <w:szCs w:val="22"/>
              </w:rPr>
            </w:pPr>
            <w:r w:rsidRPr="00EB6F64">
              <w:rPr>
                <w:b/>
                <w:sz w:val="22"/>
                <w:szCs w:val="22"/>
              </w:rPr>
              <w:t>purpose</w:t>
            </w:r>
          </w:p>
        </w:tc>
        <w:tc>
          <w:tcPr>
            <w:tcW w:w="6227" w:type="dxa"/>
            <w:shd w:val="clear" w:color="auto" w:fill="auto"/>
          </w:tcPr>
          <w:p w14:paraId="03DA628C" w14:textId="6AAF87D1" w:rsidR="00EB6F64" w:rsidRPr="00EB6F64" w:rsidRDefault="00EB6F64" w:rsidP="00EB6F64">
            <w:pPr>
              <w:spacing w:after="120"/>
              <w:rPr>
                <w:b/>
                <w:sz w:val="22"/>
                <w:szCs w:val="22"/>
              </w:rPr>
            </w:pPr>
            <w:r w:rsidRPr="00EB6F64">
              <w:rPr>
                <w:sz w:val="22"/>
                <w:szCs w:val="22"/>
              </w:rPr>
              <w:t>Describing status of nautical products, and to allow the producer to exchange catalogue of nautical products with interested stakeholders</w:t>
            </w:r>
          </w:p>
        </w:tc>
      </w:tr>
      <w:tr w:rsidR="00EB6F64" w14:paraId="3D34F76D" w14:textId="77777777" w:rsidTr="00EB6F64">
        <w:trPr>
          <w:trHeight w:val="297"/>
        </w:trPr>
        <w:tc>
          <w:tcPr>
            <w:tcW w:w="2720" w:type="dxa"/>
            <w:shd w:val="clear" w:color="auto" w:fill="auto"/>
          </w:tcPr>
          <w:p w14:paraId="5D2768B5" w14:textId="187BDA6A" w:rsidR="00EB6F64" w:rsidRPr="00EB6F64" w:rsidRDefault="00EB6F64" w:rsidP="00EB6F64">
            <w:pPr>
              <w:spacing w:after="120"/>
              <w:rPr>
                <w:b/>
                <w:sz w:val="22"/>
                <w:szCs w:val="22"/>
              </w:rPr>
            </w:pPr>
            <w:r w:rsidRPr="00EB6F64">
              <w:rPr>
                <w:b/>
                <w:sz w:val="22"/>
                <w:szCs w:val="22"/>
              </w:rPr>
              <w:t>language</w:t>
            </w:r>
          </w:p>
        </w:tc>
        <w:tc>
          <w:tcPr>
            <w:tcW w:w="6227" w:type="dxa"/>
            <w:shd w:val="clear" w:color="auto" w:fill="auto"/>
          </w:tcPr>
          <w:p w14:paraId="4BE8CE08" w14:textId="57DBA8D4" w:rsidR="00EB6F64" w:rsidRPr="00EB6F64" w:rsidRDefault="00EB6F64" w:rsidP="00EB6F64">
            <w:pPr>
              <w:spacing w:after="120"/>
              <w:rPr>
                <w:b/>
                <w:sz w:val="22"/>
                <w:szCs w:val="22"/>
              </w:rPr>
            </w:pPr>
            <w:r w:rsidRPr="00EB6F64">
              <w:rPr>
                <w:sz w:val="22"/>
                <w:szCs w:val="22"/>
              </w:rPr>
              <w:t>EN</w:t>
            </w:r>
          </w:p>
        </w:tc>
      </w:tr>
    </w:tbl>
    <w:p w14:paraId="1FE37DB0" w14:textId="77777777" w:rsidR="00E366B1" w:rsidRDefault="00E366B1">
      <w:pPr>
        <w:rPr>
          <w:rFonts w:eastAsia="Arial"/>
          <w:b/>
          <w:bCs/>
        </w:rPr>
      </w:pPr>
    </w:p>
    <w:p w14:paraId="75599968" w14:textId="688CF744" w:rsidR="00E366B1" w:rsidRDefault="00895BDE">
      <w:pPr>
        <w:pStyle w:val="1"/>
      </w:pPr>
      <w:bookmarkStart w:id="80" w:name="_Toc66516249"/>
      <w:r>
        <w:t>Data Content and Structure</w:t>
      </w:r>
      <w:bookmarkEnd w:id="80"/>
    </w:p>
    <w:p w14:paraId="095F2E22" w14:textId="5950AB38" w:rsidR="00E366B1" w:rsidRDefault="00895BDE">
      <w:pPr>
        <w:pStyle w:val="2"/>
      </w:pPr>
      <w:bookmarkStart w:id="81" w:name="_Toc66516250"/>
      <w:r>
        <w:t>Introduction</w:t>
      </w:r>
      <w:bookmarkEnd w:id="81"/>
    </w:p>
    <w:p w14:paraId="248B445A" w14:textId="5114DCBA" w:rsidR="00B478B9" w:rsidRDefault="00B478B9" w:rsidP="00B478B9">
      <w:pPr>
        <w:jc w:val="both"/>
        <w:rPr>
          <w:color w:val="00000A"/>
          <w:sz w:val="22"/>
          <w:szCs w:val="22"/>
        </w:rPr>
      </w:pPr>
      <w:r>
        <w:rPr>
          <w:sz w:val="22"/>
        </w:rPr>
        <w:t xml:space="preserve">The S-128 product is based on the S-100 General Feature Model (GFM), and is a feature-based vector product. Figure </w:t>
      </w:r>
      <w:r w:rsidR="008A663F">
        <w:rPr>
          <w:sz w:val="22"/>
        </w:rPr>
        <w:t>6-</w:t>
      </w:r>
      <w:r>
        <w:rPr>
          <w:sz w:val="22"/>
        </w:rPr>
        <w:t xml:space="preserve">1 shows how the S-128 application schema is realized from the S-100 GFM. All S-128 features and information classes are derived from one of the abstract classes </w:t>
      </w:r>
      <w:proofErr w:type="spellStart"/>
      <w:r w:rsidRPr="006161C9">
        <w:rPr>
          <w:b/>
          <w:sz w:val="22"/>
        </w:rPr>
        <w:t>FeatureType</w:t>
      </w:r>
      <w:proofErr w:type="spellEnd"/>
      <w:r>
        <w:rPr>
          <w:sz w:val="22"/>
        </w:rPr>
        <w:t xml:space="preserve"> and </w:t>
      </w:r>
      <w:proofErr w:type="spellStart"/>
      <w:r w:rsidRPr="006161C9">
        <w:rPr>
          <w:b/>
          <w:sz w:val="22"/>
        </w:rPr>
        <w:t>InformationType</w:t>
      </w:r>
      <w:proofErr w:type="spellEnd"/>
      <w:r>
        <w:rPr>
          <w:sz w:val="22"/>
        </w:rPr>
        <w:t xml:space="preserve"> defined in the S-128 application schema, which realize the GFM meta-classes </w:t>
      </w:r>
      <w:r>
        <w:rPr>
          <w:b/>
          <w:sz w:val="22"/>
        </w:rPr>
        <w:t>S100_GF_FeatureType</w:t>
      </w:r>
      <w:r>
        <w:rPr>
          <w:sz w:val="22"/>
        </w:rPr>
        <w:t xml:space="preserve"> and </w:t>
      </w:r>
      <w:r w:rsidRPr="006161C9">
        <w:rPr>
          <w:b/>
          <w:sz w:val="22"/>
        </w:rPr>
        <w:t>S100_GF_InformationType</w:t>
      </w:r>
      <w:r>
        <w:rPr>
          <w:sz w:val="22"/>
        </w:rPr>
        <w:t xml:space="preserve"> respectively.</w:t>
      </w:r>
    </w:p>
    <w:p w14:paraId="55EDD01D" w14:textId="5459787E" w:rsidR="00B478B9" w:rsidRDefault="00B478B9" w:rsidP="00B478B9">
      <w:pPr>
        <w:jc w:val="both"/>
        <w:rPr>
          <w:color w:val="00000A"/>
          <w:sz w:val="22"/>
          <w:szCs w:val="22"/>
        </w:rPr>
      </w:pPr>
      <w:r>
        <w:rPr>
          <w:color w:val="00000A"/>
          <w:sz w:val="22"/>
          <w:szCs w:val="22"/>
        </w:rPr>
        <w:t>CNPs are encoded as vector entities which conform to S-100 geometry configuration level 3b (S-100 section 7-5.3.5). S-128 further constrains Level 3a with the following:</w:t>
      </w:r>
    </w:p>
    <w:p w14:paraId="294C1EE5" w14:textId="77777777" w:rsidR="00215240" w:rsidRDefault="00215240" w:rsidP="00B478B9">
      <w:pPr>
        <w:jc w:val="both"/>
        <w:rPr>
          <w:sz w:val="22"/>
          <w:szCs w:val="22"/>
        </w:rPr>
      </w:pPr>
    </w:p>
    <w:p w14:paraId="1F55C3F3" w14:textId="77777777" w:rsidR="00B478B9" w:rsidRDefault="00B478B9" w:rsidP="00B478B9">
      <w:pPr>
        <w:pStyle w:val="ae"/>
        <w:numPr>
          <w:ilvl w:val="0"/>
          <w:numId w:val="4"/>
        </w:numPr>
        <w:rPr>
          <w:sz w:val="22"/>
          <w:szCs w:val="22"/>
        </w:rPr>
      </w:pPr>
      <w:r>
        <w:rPr>
          <w:sz w:val="22"/>
          <w:szCs w:val="22"/>
        </w:rPr>
        <w:t xml:space="preserve">Coincident linear geometry must be avoided when there is a dependency between features. </w:t>
      </w:r>
    </w:p>
    <w:p w14:paraId="384B0BD5" w14:textId="77777777" w:rsidR="00B478B9" w:rsidRDefault="00B478B9" w:rsidP="00B478B9">
      <w:pPr>
        <w:pStyle w:val="ae"/>
        <w:numPr>
          <w:ilvl w:val="0"/>
          <w:numId w:val="4"/>
        </w:numPr>
        <w:rPr>
          <w:sz w:val="22"/>
          <w:szCs w:val="22"/>
        </w:rPr>
      </w:pPr>
      <w:r>
        <w:rPr>
          <w:sz w:val="22"/>
          <w:szCs w:val="22"/>
        </w:rPr>
        <w:t xml:space="preserve">The interpolation of </w:t>
      </w:r>
      <w:proofErr w:type="spellStart"/>
      <w:r>
        <w:rPr>
          <w:sz w:val="22"/>
          <w:szCs w:val="22"/>
        </w:rPr>
        <w:t>GM_CurveSegment</w:t>
      </w:r>
      <w:proofErr w:type="spellEnd"/>
      <w:r>
        <w:rPr>
          <w:sz w:val="22"/>
          <w:szCs w:val="22"/>
        </w:rPr>
        <w:t xml:space="preserve"> must be loxodromic.</w:t>
      </w:r>
    </w:p>
    <w:p w14:paraId="3211B9F4" w14:textId="0FCF9E0D" w:rsidR="00B478B9" w:rsidRDefault="00B478B9" w:rsidP="00A17FFA">
      <w:pPr>
        <w:pStyle w:val="ae"/>
        <w:numPr>
          <w:ilvl w:val="0"/>
          <w:numId w:val="4"/>
        </w:numPr>
        <w:spacing w:before="120" w:after="120"/>
        <w:rPr>
          <w:sz w:val="22"/>
          <w:szCs w:val="22"/>
        </w:rPr>
      </w:pPr>
      <w:r>
        <w:rPr>
          <w:sz w:val="22"/>
          <w:szCs w:val="22"/>
        </w:rPr>
        <w:t>Linear geometry is defined by curves which are made of curve segment. Each curve segment contains the geographic coordinates as control points and defines an interpolation method between them. The distance between two consecutive control points must not exceed 0.3 mm at a</w:t>
      </w:r>
      <w:r w:rsidR="00A17FFA" w:rsidRPr="00A17FFA">
        <w:t xml:space="preserve"> </w:t>
      </w:r>
      <w:r w:rsidR="00A17FFA" w:rsidRPr="00A17FFA">
        <w:rPr>
          <w:sz w:val="22"/>
          <w:szCs w:val="22"/>
        </w:rPr>
        <w:t>permitted display scale.</w:t>
      </w:r>
    </w:p>
    <w:p w14:paraId="442AF285" w14:textId="2FD2492E" w:rsidR="00AA0511" w:rsidRDefault="00AA0511" w:rsidP="00551242">
      <w:pPr>
        <w:pStyle w:val="a0"/>
      </w:pPr>
    </w:p>
    <w:p w14:paraId="66307D23" w14:textId="13F67CED" w:rsidR="00B478B9" w:rsidRDefault="00B478B9" w:rsidP="00B478B9">
      <w:pPr>
        <w:rPr>
          <w:sz w:val="22"/>
          <w:szCs w:val="22"/>
        </w:rPr>
      </w:pPr>
      <w:r>
        <w:rPr>
          <w:sz w:val="22"/>
          <w:szCs w:val="22"/>
        </w:rPr>
        <w:t>The following exception applies to S-128:</w:t>
      </w:r>
    </w:p>
    <w:p w14:paraId="6D3D8526" w14:textId="77777777" w:rsidR="00B478B9" w:rsidRDefault="00B478B9" w:rsidP="00B478B9">
      <w:pPr>
        <w:pStyle w:val="ae"/>
        <w:numPr>
          <w:ilvl w:val="0"/>
          <w:numId w:val="5"/>
        </w:numPr>
        <w:rPr>
          <w:color w:val="00000A"/>
          <w:sz w:val="22"/>
          <w:szCs w:val="22"/>
        </w:rPr>
      </w:pPr>
      <w:r>
        <w:rPr>
          <w:sz w:val="22"/>
          <w:szCs w:val="22"/>
        </w:rPr>
        <w:t>The use of coordinates is restricted to two dimensions.</w:t>
      </w:r>
    </w:p>
    <w:p w14:paraId="6C29F00C" w14:textId="4F00C345" w:rsidR="00B478B9" w:rsidRDefault="00B478B9" w:rsidP="00B478B9">
      <w:pPr>
        <w:pStyle w:val="ae"/>
        <w:numPr>
          <w:ilvl w:val="0"/>
          <w:numId w:val="5"/>
        </w:numPr>
        <w:rPr>
          <w:color w:val="00000A"/>
          <w:sz w:val="22"/>
          <w:szCs w:val="22"/>
        </w:rPr>
      </w:pPr>
      <w:r>
        <w:rPr>
          <w:color w:val="00000A"/>
          <w:sz w:val="22"/>
          <w:szCs w:val="22"/>
        </w:rPr>
        <w:t xml:space="preserve">Soundings features which use </w:t>
      </w:r>
      <w:proofErr w:type="spellStart"/>
      <w:r>
        <w:rPr>
          <w:color w:val="00000A"/>
          <w:sz w:val="22"/>
          <w:szCs w:val="22"/>
        </w:rPr>
        <w:t>GM_Point</w:t>
      </w:r>
      <w:proofErr w:type="spellEnd"/>
      <w:r>
        <w:rPr>
          <w:color w:val="00000A"/>
          <w:sz w:val="22"/>
          <w:szCs w:val="22"/>
        </w:rPr>
        <w:t xml:space="preserve"> or </w:t>
      </w:r>
      <w:proofErr w:type="spellStart"/>
      <w:r>
        <w:rPr>
          <w:color w:val="00000A"/>
          <w:sz w:val="22"/>
          <w:szCs w:val="22"/>
        </w:rPr>
        <w:t>GM_Multipoint</w:t>
      </w:r>
      <w:proofErr w:type="spellEnd"/>
      <w:r>
        <w:rPr>
          <w:color w:val="00000A"/>
          <w:sz w:val="22"/>
          <w:szCs w:val="22"/>
        </w:rPr>
        <w:t xml:space="preserve"> with three dimensional coordinates are not currently included in S-128.</w:t>
      </w:r>
    </w:p>
    <w:p w14:paraId="078D8816" w14:textId="314E4294" w:rsidR="00C05680" w:rsidRDefault="00C05680" w:rsidP="00C05680">
      <w:pPr>
        <w:pStyle w:val="a0"/>
        <w:rPr>
          <w:rFonts w:eastAsia="함초롬바탕" w:cs="함초롬바탕"/>
        </w:rPr>
      </w:pPr>
    </w:p>
    <w:p w14:paraId="7A57496A" w14:textId="2AEF1FE8" w:rsidR="00B478B9" w:rsidRDefault="00B478B9" w:rsidP="00B478B9">
      <w:pPr>
        <w:jc w:val="both"/>
        <w:rPr>
          <w:sz w:val="22"/>
        </w:rPr>
      </w:pPr>
      <w:r>
        <w:rPr>
          <w:sz w:val="22"/>
        </w:rPr>
        <w:t xml:space="preserve">This section contains the Application Schema expressed in UML and an associated Feature Catalogue. The Feature Catalogue is included in Annex </w:t>
      </w:r>
      <w:r w:rsidR="00215240">
        <w:rPr>
          <w:sz w:val="22"/>
        </w:rPr>
        <w:t>X</w:t>
      </w:r>
      <w:r>
        <w:rPr>
          <w:sz w:val="22"/>
        </w:rPr>
        <w:t>, and provides a full description of each feature type including its attributes, attribute values</w:t>
      </w:r>
      <w:r w:rsidR="00845B17">
        <w:rPr>
          <w:sz w:val="22"/>
        </w:rPr>
        <w:t>,</w:t>
      </w:r>
      <w:r>
        <w:rPr>
          <w:sz w:val="22"/>
        </w:rPr>
        <w:t xml:space="preserve"> and relationships in the data product. Figure </w:t>
      </w:r>
      <w:r w:rsidR="00660EB2">
        <w:rPr>
          <w:sz w:val="22"/>
        </w:rPr>
        <w:t>6-1</w:t>
      </w:r>
      <w:r>
        <w:rPr>
          <w:sz w:val="22"/>
        </w:rPr>
        <w:t xml:space="preserve"> shows an overview of the S-128 application schema.</w:t>
      </w:r>
    </w:p>
    <w:p w14:paraId="31592EE6" w14:textId="77777777" w:rsidR="00C05680" w:rsidRDefault="00C05680" w:rsidP="00C05680">
      <w:pPr>
        <w:pStyle w:val="a0"/>
        <w:rPr>
          <w:rFonts w:ascii="굴림" w:eastAsia="굴림" w:hAnsi="굴림" w:cs="굴림"/>
          <w:sz w:val="20"/>
          <w:szCs w:val="20"/>
          <w:lang w:eastAsia="ko-KR"/>
        </w:rPr>
      </w:pPr>
    </w:p>
    <w:p w14:paraId="2E5E7667" w14:textId="6AEA9129" w:rsidR="00B478B9" w:rsidRDefault="00B478B9" w:rsidP="00B478B9">
      <w:pPr>
        <w:jc w:val="both"/>
        <w:rPr>
          <w:sz w:val="22"/>
        </w:rPr>
      </w:pPr>
      <w:r>
        <w:rPr>
          <w:sz w:val="22"/>
        </w:rPr>
        <w:t>The class comprising the S-12</w:t>
      </w:r>
      <w:r w:rsidR="005C1D8C">
        <w:rPr>
          <w:sz w:val="22"/>
        </w:rPr>
        <w:t>8</w:t>
      </w:r>
      <w:r>
        <w:rPr>
          <w:sz w:val="22"/>
        </w:rPr>
        <w:t xml:space="preserve"> application schema</w:t>
      </w:r>
      <w:r w:rsidR="005C1D8C">
        <w:rPr>
          <w:sz w:val="22"/>
        </w:rPr>
        <w:t xml:space="preserve"> is </w:t>
      </w:r>
      <w:r>
        <w:rPr>
          <w:sz w:val="22"/>
        </w:rPr>
        <w:t>the S-12</w:t>
      </w:r>
      <w:r w:rsidR="005C1D8C">
        <w:rPr>
          <w:sz w:val="22"/>
        </w:rPr>
        <w:t>8</w:t>
      </w:r>
      <w:r>
        <w:rPr>
          <w:sz w:val="22"/>
        </w:rPr>
        <w:t xml:space="preserve"> Domain model containing the features and information types that model the </w:t>
      </w:r>
      <w:r w:rsidR="005C1D8C">
        <w:rPr>
          <w:sz w:val="22"/>
        </w:rPr>
        <w:t xml:space="preserve">CNP </w:t>
      </w:r>
      <w:r>
        <w:rPr>
          <w:sz w:val="22"/>
        </w:rPr>
        <w:t>application domain specifically</w:t>
      </w:r>
      <w:r w:rsidR="005C1D8C">
        <w:rPr>
          <w:sz w:val="22"/>
        </w:rPr>
        <w:t>.</w:t>
      </w:r>
      <w:r>
        <w:rPr>
          <w:sz w:val="22"/>
        </w:rPr>
        <w:t xml:space="preserve"> Geographic features in all three packages use the spatial types from S-100 Part 7, which are imported as-is into the S-12</w:t>
      </w:r>
      <w:r w:rsidR="005C1D8C">
        <w:rPr>
          <w:sz w:val="22"/>
        </w:rPr>
        <w:t>8</w:t>
      </w:r>
      <w:r>
        <w:rPr>
          <w:sz w:val="22"/>
        </w:rPr>
        <w:t xml:space="preserve"> spatial type</w:t>
      </w:r>
      <w:r w:rsidR="005C1D8C">
        <w:rPr>
          <w:sz w:val="22"/>
        </w:rPr>
        <w:t xml:space="preserve"> </w:t>
      </w:r>
      <w:r>
        <w:rPr>
          <w:sz w:val="22"/>
        </w:rPr>
        <w:t>package and therefore can be used as types for S-12</w:t>
      </w:r>
      <w:r w:rsidR="005C1D8C">
        <w:rPr>
          <w:sz w:val="22"/>
        </w:rPr>
        <w:t>8</w:t>
      </w:r>
      <w:r>
        <w:rPr>
          <w:sz w:val="22"/>
        </w:rPr>
        <w:t xml:space="preserve"> spatial attributes. The spatial types package also contains definitions of ‘union types’ (combinations of the S-100 </w:t>
      </w:r>
      <w:r>
        <w:rPr>
          <w:sz w:val="22"/>
        </w:rPr>
        <w:lastRenderedPageBreak/>
        <w:t xml:space="preserve">spatial types), since S-100 allows features to have different kinds of geometry but UML does not </w:t>
      </w:r>
      <w:r w:rsidR="00643F3F">
        <w:rPr>
          <w:sz w:val="22"/>
        </w:rPr>
        <w:t xml:space="preserve">allow </w:t>
      </w:r>
      <w:r>
        <w:rPr>
          <w:sz w:val="22"/>
        </w:rPr>
        <w:t>an attribute of a class to have multiple types. The S-12</w:t>
      </w:r>
      <w:r w:rsidR="005C1D8C">
        <w:rPr>
          <w:sz w:val="22"/>
        </w:rPr>
        <w:t>8</w:t>
      </w:r>
      <w:r>
        <w:rPr>
          <w:sz w:val="22"/>
        </w:rPr>
        <w:t xml:space="preserve"> application schema models spatial attributes as attributes of feature classes. </w:t>
      </w:r>
    </w:p>
    <w:p w14:paraId="2148F3DE" w14:textId="77777777" w:rsidR="000449AF" w:rsidRDefault="000449AF" w:rsidP="00B478B9">
      <w:pPr>
        <w:jc w:val="both"/>
        <w:rPr>
          <w:sz w:val="22"/>
        </w:rPr>
      </w:pPr>
    </w:p>
    <w:p w14:paraId="1A3CBA75" w14:textId="68FDE7B5" w:rsidR="00E366B1" w:rsidRPr="00C05680" w:rsidRDefault="000449AF" w:rsidP="00C05680">
      <w:pPr>
        <w:jc w:val="both"/>
        <w:rPr>
          <w:sz w:val="22"/>
        </w:rPr>
      </w:pPr>
      <w:r w:rsidRPr="000449AF">
        <w:rPr>
          <w:noProof/>
          <w:sz w:val="22"/>
          <w:lang w:eastAsia="ko-KR"/>
        </w:rPr>
        <w:drawing>
          <wp:inline distT="0" distB="0" distL="0" distR="0" wp14:anchorId="7E4345B7" wp14:editId="57B7E0B4">
            <wp:extent cx="5755122" cy="3163317"/>
            <wp:effectExtent l="0" t="0" r="0" b="0"/>
            <wp:docPr id="10" name="그림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3272" cy="3167797"/>
                    </a:xfrm>
                    <a:prstGeom prst="rect">
                      <a:avLst/>
                    </a:prstGeom>
                    <a:noFill/>
                    <a:ln>
                      <a:noFill/>
                    </a:ln>
                  </pic:spPr>
                </pic:pic>
              </a:graphicData>
            </a:graphic>
          </wp:inline>
        </w:drawing>
      </w:r>
    </w:p>
    <w:p w14:paraId="26C9D3D3" w14:textId="197864B3" w:rsidR="00E366B1" w:rsidRDefault="00E366B1" w:rsidP="006A23E5">
      <w:pPr>
        <w:jc w:val="center"/>
        <w:rPr>
          <w:sz w:val="22"/>
        </w:rPr>
      </w:pPr>
    </w:p>
    <w:p w14:paraId="4C2BC951" w14:textId="5457E863" w:rsidR="00E366B1" w:rsidRDefault="0026660C" w:rsidP="0026660C">
      <w:pPr>
        <w:pStyle w:val="aa"/>
        <w:jc w:val="center"/>
        <w:rPr>
          <w:rFonts w:ascii="바탕체" w:eastAsia="바탕체" w:hAnsi="바탕체" w:cs="바탕체"/>
          <w:lang w:eastAsia="ko-KR"/>
        </w:rPr>
      </w:pPr>
      <w:r>
        <w:t xml:space="preserve">Figure </w:t>
      </w:r>
      <w:r w:rsidR="00660EB2">
        <w:t>6-1</w:t>
      </w:r>
      <w:r>
        <w:t>. S-12</w:t>
      </w:r>
      <w:r w:rsidR="00C05680">
        <w:t>8</w:t>
      </w:r>
      <w:r>
        <w:t xml:space="preserve"> </w:t>
      </w:r>
      <w:r w:rsidR="008B1686">
        <w:t>Data model overview</w:t>
      </w:r>
    </w:p>
    <w:p w14:paraId="5410D98C" w14:textId="77777777" w:rsidR="00C05680" w:rsidRPr="00551242" w:rsidRDefault="00C05680" w:rsidP="0026660C">
      <w:pPr>
        <w:pStyle w:val="aa"/>
        <w:jc w:val="center"/>
      </w:pPr>
    </w:p>
    <w:p w14:paraId="44BBBF5A" w14:textId="6062F68B" w:rsidR="008B1686" w:rsidRDefault="008B1686" w:rsidP="008B1686">
      <w:pPr>
        <w:pStyle w:val="2"/>
      </w:pPr>
      <w:bookmarkStart w:id="82" w:name="_Toc66516251"/>
      <w:r>
        <w:t>Application Schema</w:t>
      </w:r>
      <w:bookmarkEnd w:id="82"/>
    </w:p>
    <w:p w14:paraId="70D70EF5" w14:textId="36158D6D" w:rsidR="008B1686" w:rsidRPr="007B470F" w:rsidRDefault="008B1686" w:rsidP="00693556">
      <w:pPr>
        <w:jc w:val="both"/>
        <w:rPr>
          <w:rFonts w:ascii="굴림" w:eastAsia="굴림" w:hAnsi="굴림" w:cs="굴림"/>
          <w:sz w:val="20"/>
          <w:szCs w:val="20"/>
          <w:lang w:eastAsia="ko-KR"/>
        </w:rPr>
      </w:pPr>
      <w:r>
        <w:rPr>
          <w:sz w:val="22"/>
        </w:rPr>
        <w:t>The UML models shown below are the overall CNP application schema</w:t>
      </w:r>
      <w:r w:rsidR="00693556">
        <w:rPr>
          <w:sz w:val="22"/>
        </w:rPr>
        <w:t xml:space="preserve">. </w:t>
      </w:r>
    </w:p>
    <w:p w14:paraId="70E57C52" w14:textId="38594E93" w:rsidR="008B1686" w:rsidRDefault="008B1686" w:rsidP="008B1686">
      <w:pPr>
        <w:jc w:val="both"/>
        <w:rPr>
          <w:sz w:val="22"/>
        </w:rPr>
      </w:pPr>
      <w:r>
        <w:rPr>
          <w:sz w:val="22"/>
        </w:rPr>
        <w:t>This section contains a general overview of the classes and relationships in the S-128 application schema. Detailed information about how to use the feature types and information types to encode CNP information is provided in the S-128 Data Classification and Encoding Guide.</w:t>
      </w:r>
    </w:p>
    <w:p w14:paraId="2EDF49EE" w14:textId="77777777" w:rsidR="008B1686" w:rsidRPr="008B1686" w:rsidRDefault="008B1686" w:rsidP="008B1686">
      <w:pPr>
        <w:jc w:val="both"/>
        <w:rPr>
          <w:sz w:val="22"/>
        </w:rPr>
      </w:pPr>
    </w:p>
    <w:p w14:paraId="4723F7EB" w14:textId="77777777" w:rsidR="008B1686" w:rsidRDefault="008B1686" w:rsidP="008B1686">
      <w:pPr>
        <w:jc w:val="both"/>
        <w:rPr>
          <w:sz w:val="22"/>
        </w:rPr>
      </w:pPr>
      <w:r>
        <w:rPr>
          <w:sz w:val="22"/>
        </w:rPr>
        <w:t>The following conventions are used in the UML diagrams depicting the application schema:</w:t>
      </w:r>
    </w:p>
    <w:p w14:paraId="49EABEA6" w14:textId="77777777" w:rsidR="008B1686" w:rsidRPr="0056090F" w:rsidRDefault="008B1686" w:rsidP="008B1686">
      <w:pPr>
        <w:pStyle w:val="ae"/>
        <w:numPr>
          <w:ilvl w:val="0"/>
          <w:numId w:val="8"/>
        </w:numPr>
        <w:jc w:val="both"/>
        <w:rPr>
          <w:sz w:val="22"/>
        </w:rPr>
      </w:pPr>
      <w:r>
        <w:rPr>
          <w:sz w:val="22"/>
        </w:rPr>
        <w:t>Standard UML conventions for classes, associations, inheritance, roles, and multiplicities apply. These conventions are described in Part 1 of S-100.</w:t>
      </w:r>
    </w:p>
    <w:p w14:paraId="4DA0BCB2" w14:textId="77777777" w:rsidR="008B1686" w:rsidRPr="00CD4D61" w:rsidRDefault="008B1686" w:rsidP="008B1686">
      <w:pPr>
        <w:pStyle w:val="ae"/>
        <w:numPr>
          <w:ilvl w:val="0"/>
          <w:numId w:val="8"/>
        </w:numPr>
        <w:jc w:val="both"/>
        <w:rPr>
          <w:sz w:val="22"/>
        </w:rPr>
      </w:pPr>
      <w:r w:rsidRPr="00CD4D61">
        <w:rPr>
          <w:i/>
          <w:sz w:val="22"/>
        </w:rPr>
        <w:t>Italic</w:t>
      </w:r>
      <w:r w:rsidRPr="00CD4D61">
        <w:rPr>
          <w:sz w:val="22"/>
        </w:rPr>
        <w:t xml:space="preserve"> font for a class name indicates an abstract class.</w:t>
      </w:r>
    </w:p>
    <w:p w14:paraId="2A73E310" w14:textId="77777777" w:rsidR="008B1686" w:rsidRPr="00CD4D61" w:rsidRDefault="008B1686" w:rsidP="008B1686">
      <w:pPr>
        <w:pStyle w:val="ae"/>
        <w:numPr>
          <w:ilvl w:val="0"/>
          <w:numId w:val="8"/>
        </w:numPr>
        <w:jc w:val="both"/>
        <w:rPr>
          <w:sz w:val="22"/>
        </w:rPr>
      </w:pPr>
      <w:r w:rsidRPr="00CD4D61">
        <w:rPr>
          <w:sz w:val="22"/>
        </w:rPr>
        <w:t>Feature classes are depicted with green background; the dark shade for abstract feature classes and the light shade for ordinary (non-abstract) feature classes.</w:t>
      </w:r>
    </w:p>
    <w:p w14:paraId="3ADAB3F4" w14:textId="77777777" w:rsidR="008B1686" w:rsidRDefault="008B1686" w:rsidP="008B1686">
      <w:pPr>
        <w:pStyle w:val="ae"/>
        <w:numPr>
          <w:ilvl w:val="0"/>
          <w:numId w:val="8"/>
        </w:numPr>
        <w:jc w:val="both"/>
        <w:rPr>
          <w:sz w:val="22"/>
        </w:rPr>
      </w:pPr>
      <w:r w:rsidRPr="00CD4D61">
        <w:rPr>
          <w:sz w:val="22"/>
        </w:rPr>
        <w:t>Information type classes are depicted with blue background; the dark shade for abstract information type classes and the light shade for ordinary information types.</w:t>
      </w:r>
    </w:p>
    <w:p w14:paraId="73367AFE" w14:textId="77777777" w:rsidR="008B1686" w:rsidRPr="00CD4D61" w:rsidRDefault="008B1686" w:rsidP="008B1686">
      <w:pPr>
        <w:pStyle w:val="ae"/>
        <w:numPr>
          <w:ilvl w:val="0"/>
          <w:numId w:val="8"/>
        </w:numPr>
        <w:jc w:val="both"/>
        <w:rPr>
          <w:sz w:val="22"/>
        </w:rPr>
      </w:pPr>
      <w:r>
        <w:rPr>
          <w:sz w:val="22"/>
        </w:rPr>
        <w:t>Association classes are depicted with a white background.</w:t>
      </w:r>
    </w:p>
    <w:p w14:paraId="0C195CEF" w14:textId="77777777" w:rsidR="008B1686" w:rsidRPr="00CD4D61" w:rsidRDefault="008B1686" w:rsidP="008B1686">
      <w:pPr>
        <w:pStyle w:val="ae"/>
        <w:numPr>
          <w:ilvl w:val="0"/>
          <w:numId w:val="8"/>
        </w:numPr>
        <w:jc w:val="both"/>
        <w:rPr>
          <w:sz w:val="22"/>
        </w:rPr>
      </w:pPr>
      <w:r w:rsidRPr="00CD4D61">
        <w:rPr>
          <w:sz w:val="22"/>
        </w:rPr>
        <w:t>Complex attributes are depicted with a pink background.</w:t>
      </w:r>
    </w:p>
    <w:p w14:paraId="440EFDA3" w14:textId="77777777" w:rsidR="008B1686" w:rsidRDefault="008B1686" w:rsidP="008B1686">
      <w:pPr>
        <w:pStyle w:val="ae"/>
        <w:numPr>
          <w:ilvl w:val="0"/>
          <w:numId w:val="8"/>
        </w:numPr>
        <w:jc w:val="both"/>
        <w:rPr>
          <w:sz w:val="22"/>
        </w:rPr>
      </w:pPr>
      <w:r w:rsidRPr="00CD4D61">
        <w:rPr>
          <w:sz w:val="22"/>
        </w:rPr>
        <w:t xml:space="preserve">Enumeration lists and </w:t>
      </w:r>
      <w:proofErr w:type="spellStart"/>
      <w:r w:rsidRPr="00CD4D61">
        <w:rPr>
          <w:sz w:val="22"/>
        </w:rPr>
        <w:t>codelists</w:t>
      </w:r>
      <w:proofErr w:type="spellEnd"/>
      <w:r w:rsidRPr="00CD4D61">
        <w:rPr>
          <w:sz w:val="22"/>
        </w:rPr>
        <w:t xml:space="preserve"> are depicted with a tan background.</w:t>
      </w:r>
      <w:r>
        <w:rPr>
          <w:sz w:val="22"/>
        </w:rPr>
        <w:t xml:space="preserve"> The numeric code corresponding to each listed value is shown to its right following an ‘=’ sign.</w:t>
      </w:r>
    </w:p>
    <w:p w14:paraId="0E2534A1" w14:textId="77777777" w:rsidR="008B1686" w:rsidRDefault="008B1686" w:rsidP="008B1686">
      <w:pPr>
        <w:pStyle w:val="ae"/>
        <w:numPr>
          <w:ilvl w:val="0"/>
          <w:numId w:val="8"/>
        </w:numPr>
        <w:jc w:val="both"/>
        <w:rPr>
          <w:sz w:val="22"/>
        </w:rPr>
      </w:pPr>
      <w:r>
        <w:rPr>
          <w:sz w:val="22"/>
        </w:rPr>
        <w:t>No significance attaches to the color of associations.</w:t>
      </w:r>
    </w:p>
    <w:p w14:paraId="4460B2DE" w14:textId="77777777" w:rsidR="008B1686" w:rsidRDefault="008B1686" w:rsidP="008B1686">
      <w:pPr>
        <w:pStyle w:val="ae"/>
        <w:numPr>
          <w:ilvl w:val="0"/>
          <w:numId w:val="8"/>
        </w:numPr>
        <w:jc w:val="both"/>
        <w:rPr>
          <w:sz w:val="22"/>
        </w:rPr>
      </w:pPr>
      <w:r>
        <w:rPr>
          <w:sz w:val="22"/>
        </w:rPr>
        <w:t>Where the association role or name is not explicitly shown, the default rules for roles and names apply:</w:t>
      </w:r>
    </w:p>
    <w:p w14:paraId="4CBAD932" w14:textId="77777777" w:rsidR="008B1686" w:rsidRDefault="008B1686" w:rsidP="008B1686">
      <w:pPr>
        <w:pStyle w:val="ae"/>
        <w:numPr>
          <w:ilvl w:val="1"/>
          <w:numId w:val="8"/>
        </w:numPr>
        <w:jc w:val="both"/>
        <w:rPr>
          <w:sz w:val="22"/>
        </w:rPr>
      </w:pPr>
      <w:r>
        <w:rPr>
          <w:sz w:val="22"/>
        </w:rPr>
        <w:lastRenderedPageBreak/>
        <w:t>The role name is ‘the&lt;CLASSNAME&gt;’ where &lt;CLASSNAME&gt; is the name of the class to which that association end is linked.</w:t>
      </w:r>
    </w:p>
    <w:p w14:paraId="372B383E" w14:textId="77777777" w:rsidR="008B1686" w:rsidRDefault="008B1686" w:rsidP="008B1686">
      <w:pPr>
        <w:pStyle w:val="ae"/>
        <w:numPr>
          <w:ilvl w:val="1"/>
          <w:numId w:val="8"/>
        </w:numPr>
        <w:jc w:val="both"/>
        <w:rPr>
          <w:sz w:val="22"/>
        </w:rPr>
      </w:pPr>
      <w:r>
        <w:rPr>
          <w:sz w:val="22"/>
        </w:rPr>
        <w:t>The association name is ‘&lt;CLASSNAME1&gt;_&lt;CLASSNAME2&gt;’ where &lt;CLASSNAME1&gt; is the source and &lt;CLASSNAME2&gt; the target. In case of a feature/information association the feature is the source. For feature/feature or information/information associations without explicit names the source/target are indicated by an arrowhead.</w:t>
      </w:r>
    </w:p>
    <w:p w14:paraId="39934743" w14:textId="77777777" w:rsidR="002534A4" w:rsidRDefault="002534A4" w:rsidP="002534A4">
      <w:pPr>
        <w:pStyle w:val="a0"/>
        <w:ind w:left="1900" w:hanging="1900"/>
        <w:rPr>
          <w:rFonts w:eastAsia="함초롬바탕" w:cs="함초롬바탕"/>
        </w:rPr>
      </w:pPr>
    </w:p>
    <w:p w14:paraId="515D0A9D" w14:textId="1F974443" w:rsidR="004502E1" w:rsidRDefault="004502E1" w:rsidP="002534A4">
      <w:pPr>
        <w:pStyle w:val="a0"/>
        <w:ind w:left="1900" w:hanging="1900"/>
        <w:rPr>
          <w:rFonts w:eastAsia="함초롬바탕" w:cs="함초롬바탕"/>
          <w:lang w:eastAsia="ko-KR"/>
        </w:rPr>
      </w:pPr>
      <w:r>
        <w:rPr>
          <w:rFonts w:eastAsia="함초롬바탕" w:cs="함초롬바탕" w:hint="cs"/>
          <w:lang w:eastAsia="ko-KR"/>
        </w:rPr>
        <w:t>The S-128 domain model consists of two classes</w:t>
      </w:r>
      <w:r w:rsidR="00643F3F">
        <w:rPr>
          <w:rFonts w:eastAsia="함초롬바탕" w:cs="함초롬바탕"/>
          <w:lang w:eastAsia="ko-KR"/>
        </w:rPr>
        <w:t>:</w:t>
      </w:r>
      <w:r>
        <w:rPr>
          <w:rFonts w:eastAsia="함초롬바탕" w:cs="함초롬바탕" w:hint="cs"/>
          <w:lang w:eastAsia="ko-KR"/>
        </w:rPr>
        <w:t xml:space="preserve"> feature type and information type. </w:t>
      </w:r>
    </w:p>
    <w:p w14:paraId="302F13DB" w14:textId="591B307C" w:rsidR="004502E1" w:rsidRDefault="004502E1" w:rsidP="004502E1">
      <w:pPr>
        <w:pStyle w:val="a0"/>
        <w:rPr>
          <w:rFonts w:eastAsia="함초롬바탕" w:cs="함초롬바탕"/>
          <w:lang w:eastAsia="ko-KR"/>
        </w:rPr>
      </w:pPr>
      <w:r>
        <w:rPr>
          <w:rFonts w:eastAsia="함초롬바탕" w:cs="함초롬바탕"/>
          <w:lang w:eastAsia="ko-KR"/>
        </w:rPr>
        <w:t xml:space="preserve">The class for geographic features is </w:t>
      </w:r>
      <w:r w:rsidR="00660EB2">
        <w:rPr>
          <w:rFonts w:eastAsia="함초롬바탕" w:cs="함초롬바탕"/>
          <w:lang w:eastAsia="ko-KR"/>
        </w:rPr>
        <w:t xml:space="preserve">feature type </w:t>
      </w:r>
      <w:r>
        <w:rPr>
          <w:rFonts w:eastAsia="함초롬바탕" w:cs="함초롬바탕"/>
          <w:lang w:eastAsia="ko-KR"/>
        </w:rPr>
        <w:t xml:space="preserve">and the class for information types is </w:t>
      </w:r>
      <w:r w:rsidR="00660EB2">
        <w:rPr>
          <w:rFonts w:eastAsia="함초롬바탕" w:cs="함초롬바탕"/>
          <w:lang w:eastAsia="ko-KR"/>
        </w:rPr>
        <w:t xml:space="preserve">information type. </w:t>
      </w:r>
    </w:p>
    <w:p w14:paraId="19197C4C" w14:textId="77777777" w:rsidR="004502E1" w:rsidRDefault="004502E1" w:rsidP="002534A4">
      <w:pPr>
        <w:pStyle w:val="a0"/>
        <w:ind w:left="1900" w:hanging="1900"/>
        <w:rPr>
          <w:rFonts w:eastAsia="함초롬바탕" w:cs="함초롬바탕"/>
        </w:rPr>
      </w:pPr>
    </w:p>
    <w:p w14:paraId="1F134724" w14:textId="0F5C7DF5" w:rsidR="004502E1" w:rsidRDefault="004502E1" w:rsidP="00E333ED">
      <w:pPr>
        <w:pStyle w:val="a0"/>
        <w:rPr>
          <w:rFonts w:eastAsia="함초롬바탕" w:cs="함초롬바탕"/>
          <w:lang w:eastAsia="ko-KR"/>
        </w:rPr>
      </w:pPr>
      <w:r>
        <w:rPr>
          <w:rFonts w:eastAsia="함초롬바탕" w:cs="함초롬바탕"/>
          <w:lang w:eastAsia="ko-KR"/>
        </w:rPr>
        <w:t>CNP</w:t>
      </w:r>
      <w:r w:rsidR="00643F3F">
        <w:rPr>
          <w:rFonts w:eastAsia="함초롬바탕" w:cs="함초롬바탕"/>
          <w:lang w:eastAsia="ko-KR"/>
        </w:rPr>
        <w:t xml:space="preserve"> </w:t>
      </w:r>
      <w:r>
        <w:rPr>
          <w:rFonts w:eastAsia="함초롬바탕" w:cs="함초롬바탕"/>
          <w:lang w:eastAsia="ko-KR"/>
        </w:rPr>
        <w:t>(</w:t>
      </w:r>
      <w:r w:rsidR="00AF4B80">
        <w:rPr>
          <w:rFonts w:eastAsia="함초롬바탕" w:cs="함초롬바탕" w:hint="eastAsia"/>
          <w:lang w:eastAsia="ko-KR"/>
        </w:rPr>
        <w:t>C</w:t>
      </w:r>
      <w:r>
        <w:rPr>
          <w:rFonts w:eastAsia="함초롬바탕" w:cs="함초롬바탕"/>
          <w:lang w:eastAsia="ko-KR"/>
        </w:rPr>
        <w:t xml:space="preserve">atalogue of </w:t>
      </w:r>
      <w:r w:rsidR="00AF4B80">
        <w:rPr>
          <w:rFonts w:eastAsia="함초롬바탕" w:cs="함초롬바탕" w:hint="eastAsia"/>
          <w:lang w:eastAsia="ko-KR"/>
        </w:rPr>
        <w:t>N</w:t>
      </w:r>
      <w:r>
        <w:rPr>
          <w:rFonts w:eastAsia="함초롬바탕" w:cs="함초롬바탕"/>
          <w:lang w:eastAsia="ko-KR"/>
        </w:rPr>
        <w:t xml:space="preserve">autical </w:t>
      </w:r>
      <w:r w:rsidR="00AF4B80">
        <w:rPr>
          <w:rFonts w:eastAsia="함초롬바탕" w:cs="함초롬바탕" w:hint="eastAsia"/>
          <w:lang w:eastAsia="ko-KR"/>
        </w:rPr>
        <w:t>P</w:t>
      </w:r>
      <w:r>
        <w:rPr>
          <w:rFonts w:eastAsia="함초롬바탕" w:cs="함초롬바탕"/>
          <w:lang w:eastAsia="ko-KR"/>
        </w:rPr>
        <w:t xml:space="preserve">roducts) data products include Nautical </w:t>
      </w:r>
      <w:r w:rsidR="00E34436">
        <w:rPr>
          <w:rFonts w:eastAsia="함초롬바탕" w:cs="함초롬바탕"/>
          <w:lang w:eastAsia="ko-KR"/>
        </w:rPr>
        <w:t>P</w:t>
      </w:r>
      <w:r>
        <w:rPr>
          <w:rFonts w:eastAsia="함초롬바탕" w:cs="함초롬바탕"/>
          <w:lang w:eastAsia="ko-KR"/>
        </w:rPr>
        <w:t xml:space="preserve">roducts, Electronic </w:t>
      </w:r>
      <w:r w:rsidR="00E34436">
        <w:rPr>
          <w:rFonts w:eastAsia="함초롬바탕" w:cs="함초롬바탕"/>
          <w:lang w:eastAsia="ko-KR"/>
        </w:rPr>
        <w:t>C</w:t>
      </w:r>
      <w:r>
        <w:rPr>
          <w:rFonts w:eastAsia="함초롬바탕" w:cs="함초롬바탕"/>
          <w:lang w:eastAsia="ko-KR"/>
        </w:rPr>
        <w:t>hart</w:t>
      </w:r>
      <w:r w:rsidR="00E34436">
        <w:rPr>
          <w:rFonts w:eastAsia="함초롬바탕" w:cs="함초롬바탕"/>
          <w:lang w:eastAsia="ko-KR"/>
        </w:rPr>
        <w:t>,</w:t>
      </w:r>
      <w:r>
        <w:rPr>
          <w:rFonts w:eastAsia="함초롬바탕" w:cs="함초롬바탕"/>
          <w:lang w:eastAsia="ko-KR"/>
        </w:rPr>
        <w:t xml:space="preserve"> and Paper </w:t>
      </w:r>
      <w:r w:rsidR="00E34436">
        <w:rPr>
          <w:rFonts w:eastAsia="함초롬바탕" w:cs="함초롬바탕"/>
          <w:lang w:eastAsia="ko-KR"/>
        </w:rPr>
        <w:t>C</w:t>
      </w:r>
      <w:r>
        <w:rPr>
          <w:rFonts w:eastAsia="함초롬바탕" w:cs="함초롬바탕"/>
          <w:lang w:eastAsia="ko-KR"/>
        </w:rPr>
        <w:t xml:space="preserve">hart. </w:t>
      </w:r>
      <w:r w:rsidR="000303EC">
        <w:rPr>
          <w:rFonts w:eastAsia="함초롬바탕" w:cs="함초롬바탕"/>
          <w:lang w:eastAsia="ko-KR"/>
        </w:rPr>
        <w:t>The geographic features included in the S-128 are:</w:t>
      </w:r>
    </w:p>
    <w:p w14:paraId="34BAF136" w14:textId="77777777" w:rsidR="000303EC" w:rsidRDefault="000303EC" w:rsidP="00E333ED">
      <w:pPr>
        <w:pStyle w:val="a0"/>
        <w:rPr>
          <w:rFonts w:eastAsia="함초롬바탕" w:cs="함초롬바탕"/>
          <w:lang w:eastAsia="ko-KR"/>
        </w:rPr>
      </w:pPr>
    </w:p>
    <w:p w14:paraId="66E164C9" w14:textId="46EDB07C" w:rsidR="000303EC" w:rsidRDefault="000303EC" w:rsidP="000303EC">
      <w:pPr>
        <w:pStyle w:val="a0"/>
        <w:numPr>
          <w:ilvl w:val="0"/>
          <w:numId w:val="37"/>
        </w:numPr>
        <w:rPr>
          <w:rFonts w:eastAsia="함초롬바탕" w:cs="함초롬바탕"/>
          <w:lang w:eastAsia="ko-KR"/>
        </w:rPr>
      </w:pPr>
      <w:r>
        <w:rPr>
          <w:rFonts w:eastAsia="함초롬바탕" w:cs="함초롬바탕" w:hint="eastAsia"/>
          <w:lang w:eastAsia="ko-KR"/>
        </w:rPr>
        <w:t>Electronic Chart</w:t>
      </w:r>
      <w:r>
        <w:rPr>
          <w:rFonts w:eastAsia="함초롬바탕" w:cs="함초롬바탕"/>
          <w:lang w:eastAsia="ko-KR"/>
        </w:rPr>
        <w:t xml:space="preserve">: </w:t>
      </w:r>
      <w:proofErr w:type="spellStart"/>
      <w:r>
        <w:rPr>
          <w:rFonts w:eastAsia="함초롬바탕" w:cs="함초롬바탕"/>
          <w:lang w:eastAsia="ko-KR"/>
        </w:rPr>
        <w:t>electronical</w:t>
      </w:r>
      <w:proofErr w:type="spellEnd"/>
      <w:r>
        <w:rPr>
          <w:rFonts w:eastAsia="함초롬바탕" w:cs="함초롬바탕"/>
          <w:lang w:eastAsia="ko-KR"/>
        </w:rPr>
        <w:t xml:space="preserve"> chart products like S-57 ENC, S-101 ENC</w:t>
      </w:r>
      <w:r w:rsidR="00E34436">
        <w:rPr>
          <w:rFonts w:eastAsia="함초롬바탕" w:cs="함초롬바탕"/>
          <w:lang w:eastAsia="ko-KR"/>
        </w:rPr>
        <w:t>,</w:t>
      </w:r>
      <w:r>
        <w:rPr>
          <w:rFonts w:eastAsia="함초롬바탕" w:cs="함초롬바탕"/>
          <w:lang w:eastAsia="ko-KR"/>
        </w:rPr>
        <w:t xml:space="preserve"> and digital chart for special purpose</w:t>
      </w:r>
      <w:r w:rsidR="00E34436">
        <w:rPr>
          <w:rFonts w:eastAsia="함초롬바탕" w:cs="함초롬바탕"/>
          <w:lang w:eastAsia="ko-KR"/>
        </w:rPr>
        <w:t>.</w:t>
      </w:r>
    </w:p>
    <w:p w14:paraId="08CE62B9" w14:textId="1D46A050" w:rsidR="000303EC" w:rsidRDefault="000303EC" w:rsidP="000303EC">
      <w:pPr>
        <w:pStyle w:val="a0"/>
        <w:numPr>
          <w:ilvl w:val="0"/>
          <w:numId w:val="37"/>
        </w:numPr>
        <w:rPr>
          <w:rFonts w:eastAsia="함초롬바탕" w:cs="함초롬바탕"/>
          <w:lang w:eastAsia="ko-KR"/>
        </w:rPr>
      </w:pPr>
      <w:r>
        <w:rPr>
          <w:rFonts w:eastAsia="함초롬바탕" w:cs="함초롬바탕"/>
          <w:lang w:eastAsia="ko-KR"/>
        </w:rPr>
        <w:t>Paper Chart: nautical paper chart</w:t>
      </w:r>
      <w:r w:rsidR="00E34436">
        <w:rPr>
          <w:rFonts w:eastAsia="함초롬바탕" w:cs="함초롬바탕"/>
          <w:lang w:eastAsia="ko-KR"/>
        </w:rPr>
        <w:t>s</w:t>
      </w:r>
      <w:r>
        <w:rPr>
          <w:rFonts w:eastAsia="함초롬바탕" w:cs="함초롬바탕"/>
          <w:lang w:eastAsia="ko-KR"/>
        </w:rPr>
        <w:t xml:space="preserve"> and special purpose chart</w:t>
      </w:r>
      <w:r w:rsidR="00E34436">
        <w:rPr>
          <w:rFonts w:eastAsia="함초롬바탕" w:cs="함초롬바탕"/>
          <w:lang w:eastAsia="ko-KR"/>
        </w:rPr>
        <w:t>s</w:t>
      </w:r>
      <w:r>
        <w:rPr>
          <w:rFonts w:eastAsia="함초롬바탕" w:cs="함초롬바탕"/>
          <w:lang w:eastAsia="ko-KR"/>
        </w:rPr>
        <w:t xml:space="preserve"> published in paper</w:t>
      </w:r>
      <w:r w:rsidR="00E34436">
        <w:rPr>
          <w:rFonts w:eastAsia="함초롬바탕" w:cs="함초롬바탕"/>
          <w:lang w:eastAsia="ko-KR"/>
        </w:rPr>
        <w:t xml:space="preserve"> format.</w:t>
      </w:r>
    </w:p>
    <w:p w14:paraId="72C90C03" w14:textId="7036BF01" w:rsidR="00F43315" w:rsidRPr="005A0031" w:rsidRDefault="000303EC" w:rsidP="005A0031">
      <w:pPr>
        <w:pStyle w:val="a0"/>
        <w:numPr>
          <w:ilvl w:val="0"/>
          <w:numId w:val="37"/>
        </w:numPr>
        <w:rPr>
          <w:rFonts w:eastAsia="함초롬바탕" w:cs="함초롬바탕"/>
          <w:lang w:eastAsia="ko-KR"/>
        </w:rPr>
      </w:pPr>
      <w:r w:rsidRPr="005A0031">
        <w:rPr>
          <w:rFonts w:eastAsia="함초롬바탕" w:cs="함초롬바탕" w:hint="eastAsia"/>
          <w:lang w:eastAsia="ko-KR"/>
        </w:rPr>
        <w:t>Nautical Products</w:t>
      </w:r>
      <w:r w:rsidR="00F43315" w:rsidRPr="005A0031">
        <w:rPr>
          <w:rFonts w:eastAsia="함초롬바탕" w:cs="함초롬바탕"/>
          <w:lang w:eastAsia="ko-KR"/>
        </w:rPr>
        <w:t>: nautical publication</w:t>
      </w:r>
      <w:r w:rsidR="00E34436">
        <w:rPr>
          <w:rFonts w:eastAsia="함초롬바탕" w:cs="함초롬바탕"/>
          <w:lang w:eastAsia="ko-KR"/>
        </w:rPr>
        <w:t>s</w:t>
      </w:r>
      <w:r w:rsidR="00F43315" w:rsidRPr="005A0031">
        <w:rPr>
          <w:rFonts w:eastAsia="함초롬바탕" w:cs="함초롬바탕"/>
          <w:lang w:eastAsia="ko-KR"/>
        </w:rPr>
        <w:t>, online service</w:t>
      </w:r>
      <w:r w:rsidR="00E34436">
        <w:rPr>
          <w:rFonts w:eastAsia="함초롬바탕" w:cs="함초롬바탕"/>
          <w:lang w:eastAsia="ko-KR"/>
        </w:rPr>
        <w:t>s</w:t>
      </w:r>
      <w:r w:rsidR="00F43315" w:rsidRPr="005A0031">
        <w:rPr>
          <w:rFonts w:eastAsia="함초롬바탕" w:cs="함초롬바탕"/>
          <w:lang w:eastAsia="ko-KR"/>
        </w:rPr>
        <w:t xml:space="preserve">, </w:t>
      </w:r>
      <w:r w:rsidR="004200B8" w:rsidRPr="005A0031">
        <w:rPr>
          <w:rFonts w:eastAsia="함초롬바탕" w:cs="함초롬바탕"/>
          <w:lang w:eastAsia="ko-KR"/>
        </w:rPr>
        <w:t>S-100 compliant products and e-Navigation service</w:t>
      </w:r>
      <w:r w:rsidR="0091178C">
        <w:rPr>
          <w:rFonts w:eastAsia="함초롬바탕" w:cs="함초롬바탕"/>
          <w:lang w:eastAsia="ko-KR"/>
        </w:rPr>
        <w:t>s</w:t>
      </w:r>
      <w:r w:rsidR="004200B8" w:rsidRPr="005A0031">
        <w:rPr>
          <w:rFonts w:eastAsia="함초롬바탕" w:cs="함초롬바탕"/>
          <w:lang w:eastAsia="ko-KR"/>
        </w:rPr>
        <w:t xml:space="preserve">, </w:t>
      </w:r>
      <w:r w:rsidR="00E34436">
        <w:rPr>
          <w:rFonts w:eastAsia="함초롬바탕" w:cs="함초롬바탕"/>
          <w:lang w:eastAsia="ko-KR"/>
        </w:rPr>
        <w:t xml:space="preserve">and </w:t>
      </w:r>
      <w:r w:rsidR="004200B8" w:rsidRPr="005A0031">
        <w:rPr>
          <w:rFonts w:eastAsia="함초롬바탕" w:cs="함초롬바탕"/>
          <w:lang w:eastAsia="ko-KR"/>
        </w:rPr>
        <w:t xml:space="preserve">all </w:t>
      </w:r>
      <w:r w:rsidR="00E34436">
        <w:rPr>
          <w:rFonts w:eastAsia="함초롬바탕" w:cs="함초롬바탕"/>
          <w:lang w:eastAsia="ko-KR"/>
        </w:rPr>
        <w:t xml:space="preserve">nautical </w:t>
      </w:r>
      <w:r w:rsidR="004200B8" w:rsidRPr="005A0031">
        <w:rPr>
          <w:rFonts w:eastAsia="함초롬바탕" w:cs="함초롬바탕"/>
          <w:lang w:eastAsia="ko-KR"/>
        </w:rPr>
        <w:t>products except nautical charts.</w:t>
      </w:r>
    </w:p>
    <w:p w14:paraId="2184D601" w14:textId="77777777" w:rsidR="005A0031" w:rsidRDefault="005A0031" w:rsidP="00E333ED">
      <w:pPr>
        <w:pStyle w:val="a0"/>
        <w:rPr>
          <w:rFonts w:eastAsia="함초롬바탕" w:cs="함초롬바탕"/>
          <w:lang w:eastAsia="ko-KR"/>
        </w:rPr>
      </w:pPr>
    </w:p>
    <w:p w14:paraId="1BC0BFCB" w14:textId="5F81A565" w:rsidR="005A0031" w:rsidRDefault="005A0031" w:rsidP="00E333ED">
      <w:pPr>
        <w:pStyle w:val="a0"/>
        <w:rPr>
          <w:rFonts w:eastAsia="함초롬바탕" w:cs="함초롬바탕"/>
          <w:lang w:eastAsia="ko-KR"/>
        </w:rPr>
      </w:pPr>
      <w:r>
        <w:rPr>
          <w:rFonts w:eastAsia="함초롬바탕" w:cs="함초롬바탕" w:hint="eastAsia"/>
          <w:lang w:eastAsia="ko-KR"/>
        </w:rPr>
        <w:t xml:space="preserve">The CNP </w:t>
      </w:r>
      <w:r>
        <w:rPr>
          <w:rFonts w:eastAsia="함초롬바탕" w:cs="함초롬바탕"/>
          <w:lang w:eastAsia="ko-KR"/>
        </w:rPr>
        <w:t xml:space="preserve">data products have a </w:t>
      </w:r>
      <w:proofErr w:type="spellStart"/>
      <w:r>
        <w:rPr>
          <w:rFonts w:eastAsia="함초롬바탕" w:cs="함초롬바탕"/>
          <w:lang w:eastAsia="ko-KR"/>
        </w:rPr>
        <w:t>CatalogueOfNauticalProduct</w:t>
      </w:r>
      <w:proofErr w:type="spellEnd"/>
      <w:r>
        <w:rPr>
          <w:rFonts w:eastAsia="함초롬바탕" w:cs="함초롬바탕"/>
          <w:lang w:eastAsia="ko-KR"/>
        </w:rPr>
        <w:t xml:space="preserve"> feature type. Attributes like </w:t>
      </w:r>
      <w:proofErr w:type="spellStart"/>
      <w:r w:rsidR="00643F3F">
        <w:rPr>
          <w:rFonts w:eastAsia="함초롬바탕" w:cs="함초롬바탕"/>
          <w:lang w:eastAsia="ko-KR"/>
        </w:rPr>
        <w:t>featureName</w:t>
      </w:r>
      <w:proofErr w:type="spellEnd"/>
      <w:r w:rsidR="00643F3F">
        <w:rPr>
          <w:rFonts w:eastAsia="함초롬바탕" w:cs="함초롬바탕"/>
          <w:lang w:eastAsia="ko-KR"/>
        </w:rPr>
        <w:t xml:space="preserve">, </w:t>
      </w:r>
      <w:proofErr w:type="spellStart"/>
      <w:r>
        <w:rPr>
          <w:rFonts w:eastAsia="함초롬바탕" w:cs="함초롬바탕"/>
          <w:lang w:eastAsia="ko-KR"/>
        </w:rPr>
        <w:t>issueDate</w:t>
      </w:r>
      <w:proofErr w:type="spellEnd"/>
      <w:r>
        <w:rPr>
          <w:rFonts w:eastAsia="함초롬바탕" w:cs="함초롬바탕"/>
          <w:lang w:eastAsia="ko-KR"/>
        </w:rPr>
        <w:t xml:space="preserve"> and </w:t>
      </w:r>
      <w:proofErr w:type="spellStart"/>
      <w:r>
        <w:rPr>
          <w:rFonts w:eastAsia="함초롬바탕" w:cs="함초롬바탕"/>
          <w:lang w:eastAsia="ko-KR"/>
        </w:rPr>
        <w:t>editionNumber</w:t>
      </w:r>
      <w:proofErr w:type="spellEnd"/>
      <w:r>
        <w:rPr>
          <w:rFonts w:eastAsia="함초롬바탕" w:cs="함초롬바탕"/>
          <w:lang w:eastAsia="ko-KR"/>
        </w:rPr>
        <w:t xml:space="preserve"> in </w:t>
      </w:r>
      <w:proofErr w:type="spellStart"/>
      <w:r>
        <w:rPr>
          <w:rFonts w:eastAsia="함초롬바탕" w:cs="함초롬바탕"/>
          <w:lang w:eastAsia="ko-KR"/>
        </w:rPr>
        <w:t>CatalogueOfNauticalProduct</w:t>
      </w:r>
      <w:proofErr w:type="spellEnd"/>
      <w:r>
        <w:rPr>
          <w:rFonts w:eastAsia="함초롬바탕" w:cs="함초롬바탕"/>
          <w:lang w:eastAsia="ko-KR"/>
        </w:rPr>
        <w:t xml:space="preserve"> are mandatory, but others are optional. </w:t>
      </w:r>
    </w:p>
    <w:p w14:paraId="500362BD" w14:textId="77777777" w:rsidR="005A0031" w:rsidRDefault="005A0031" w:rsidP="00E333ED">
      <w:pPr>
        <w:pStyle w:val="a0"/>
        <w:rPr>
          <w:rFonts w:eastAsia="함초롬바탕" w:cs="함초롬바탕"/>
          <w:lang w:eastAsia="ko-KR"/>
        </w:rPr>
      </w:pPr>
    </w:p>
    <w:p w14:paraId="0012AC4C" w14:textId="66843457" w:rsidR="005A0031" w:rsidRDefault="005A0031" w:rsidP="00E333ED">
      <w:pPr>
        <w:pStyle w:val="a0"/>
        <w:rPr>
          <w:rFonts w:eastAsia="함초롬바탕" w:cs="함초롬바탕"/>
          <w:lang w:eastAsia="ko-KR"/>
        </w:rPr>
      </w:pPr>
      <w:r>
        <w:rPr>
          <w:rFonts w:eastAsia="함초롬바탕" w:cs="함초롬바탕" w:hint="eastAsia"/>
          <w:lang w:eastAsia="ko-KR"/>
        </w:rPr>
        <w:t xml:space="preserve">The abstract class </w:t>
      </w:r>
      <w:proofErr w:type="spellStart"/>
      <w:r>
        <w:rPr>
          <w:rFonts w:eastAsia="함초롬바탕" w:cs="함초롬바탕" w:hint="eastAsia"/>
          <w:lang w:eastAsia="ko-KR"/>
        </w:rPr>
        <w:t>CatalogueElements</w:t>
      </w:r>
      <w:proofErr w:type="spellEnd"/>
      <w:r>
        <w:rPr>
          <w:rFonts w:eastAsia="함초롬바탕" w:cs="함초롬바탕" w:hint="eastAsia"/>
          <w:lang w:eastAsia="ko-KR"/>
        </w:rPr>
        <w:t xml:space="preserve"> and </w:t>
      </w:r>
      <w:proofErr w:type="spellStart"/>
      <w:r>
        <w:rPr>
          <w:rFonts w:eastAsia="함초롬바탕" w:cs="함초롬바탕" w:hint="eastAsia"/>
          <w:lang w:eastAsia="ko-KR"/>
        </w:rPr>
        <w:t>AbstractChartProducts</w:t>
      </w:r>
      <w:proofErr w:type="spellEnd"/>
      <w:r>
        <w:rPr>
          <w:rFonts w:eastAsia="함초롬바탕" w:cs="함초롬바탕" w:hint="eastAsia"/>
          <w:lang w:eastAsia="ko-KR"/>
        </w:rPr>
        <w:t xml:space="preserve"> is an abstract class from which the geographic feature classes in the application schema are derived. </w:t>
      </w:r>
      <w:proofErr w:type="spellStart"/>
      <w:r>
        <w:rPr>
          <w:rFonts w:eastAsia="함초롬바탕" w:cs="함초롬바탕"/>
          <w:lang w:eastAsia="ko-KR"/>
        </w:rPr>
        <w:t>CatalogueElements</w:t>
      </w:r>
      <w:proofErr w:type="spellEnd"/>
      <w:r>
        <w:rPr>
          <w:rFonts w:eastAsia="함초롬바탕" w:cs="함초롬바탕"/>
          <w:lang w:eastAsia="ko-KR"/>
        </w:rPr>
        <w:t xml:space="preserve"> has common attributes for all nautical products. </w:t>
      </w:r>
      <w:proofErr w:type="spellStart"/>
      <w:r>
        <w:rPr>
          <w:rFonts w:eastAsia="함초롬바탕" w:cs="함초롬바탕"/>
          <w:lang w:eastAsia="ko-KR"/>
        </w:rPr>
        <w:t>AbstractChartProducts</w:t>
      </w:r>
      <w:proofErr w:type="spellEnd"/>
      <w:r>
        <w:rPr>
          <w:rFonts w:eastAsia="함초롬바탕" w:cs="함초롬바탕"/>
          <w:lang w:eastAsia="ko-KR"/>
        </w:rPr>
        <w:t xml:space="preserve"> has common attributes for chart typed products. The attributes defined in </w:t>
      </w:r>
      <w:proofErr w:type="spellStart"/>
      <w:r>
        <w:rPr>
          <w:rFonts w:eastAsia="함초롬바탕" w:cs="함초롬바탕"/>
          <w:lang w:eastAsia="ko-KR"/>
        </w:rPr>
        <w:t>CatalogueElements</w:t>
      </w:r>
      <w:proofErr w:type="spellEnd"/>
      <w:r>
        <w:rPr>
          <w:rFonts w:eastAsia="함초롬바탕" w:cs="함초롬바탕"/>
          <w:lang w:eastAsia="ko-KR"/>
        </w:rPr>
        <w:t xml:space="preserve"> are inherited by all S-128 geographic feature types. All the attrib</w:t>
      </w:r>
      <w:r w:rsidR="00660EB2">
        <w:rPr>
          <w:rFonts w:eastAsia="함초롬바탕" w:cs="함초롬바탕"/>
          <w:lang w:eastAsia="ko-KR"/>
        </w:rPr>
        <w:t>utes</w:t>
      </w:r>
      <w:r>
        <w:rPr>
          <w:rFonts w:eastAsia="함초롬바탕" w:cs="함초롬바탕"/>
          <w:lang w:eastAsia="ko-KR"/>
        </w:rPr>
        <w:t xml:space="preserve"> in </w:t>
      </w:r>
      <w:proofErr w:type="spellStart"/>
      <w:r>
        <w:rPr>
          <w:rFonts w:eastAsia="함초롬바탕" w:cs="함초롬바탕" w:hint="eastAsia"/>
          <w:lang w:eastAsia="ko-KR"/>
        </w:rPr>
        <w:t>CatalogueElements</w:t>
      </w:r>
      <w:proofErr w:type="spellEnd"/>
      <w:r>
        <w:rPr>
          <w:rFonts w:eastAsia="함초롬바탕" w:cs="함초롬바탕"/>
          <w:lang w:eastAsia="ko-KR"/>
        </w:rPr>
        <w:t xml:space="preserve"> are optional. A derived class may impose additional constraints, which will be described in the definition of the derived class or the S-12</w:t>
      </w:r>
      <w:r w:rsidR="00643F3F">
        <w:rPr>
          <w:rFonts w:eastAsia="함초롬바탕" w:cs="함초롬바탕"/>
          <w:lang w:eastAsia="ko-KR"/>
        </w:rPr>
        <w:t>8</w:t>
      </w:r>
      <w:r>
        <w:rPr>
          <w:rFonts w:eastAsia="함초롬바탕" w:cs="함초롬바탕"/>
          <w:lang w:eastAsia="ko-KR"/>
        </w:rPr>
        <w:t xml:space="preserve"> DCEG. </w:t>
      </w:r>
    </w:p>
    <w:p w14:paraId="6768A178" w14:textId="77777777" w:rsidR="005A0031" w:rsidRDefault="005A0031" w:rsidP="00E333ED">
      <w:pPr>
        <w:pStyle w:val="a0"/>
        <w:rPr>
          <w:rFonts w:eastAsia="함초롬바탕" w:cs="함초롬바탕"/>
          <w:lang w:eastAsia="ko-KR"/>
        </w:rPr>
      </w:pPr>
    </w:p>
    <w:p w14:paraId="30B29E16" w14:textId="09D91D6C" w:rsidR="005A0031" w:rsidRPr="005A0031" w:rsidRDefault="005A0031" w:rsidP="005A0031">
      <w:pPr>
        <w:rPr>
          <w:rFonts w:eastAsia="함초롬바탕" w:cs="함초롬바탕"/>
          <w:sz w:val="22"/>
          <w:lang w:eastAsia="ko-KR"/>
        </w:rPr>
      </w:pPr>
      <w:r w:rsidRPr="005A0031">
        <w:rPr>
          <w:rFonts w:eastAsia="함초롬바탕" w:cs="함초롬바탕"/>
          <w:sz w:val="22"/>
          <w:lang w:eastAsia="ko-KR"/>
        </w:rPr>
        <w:t>Geographic features use spatial types defined in the geometry package for spatial attributes. Datasets comprised of S-12</w:t>
      </w:r>
      <w:r w:rsidR="00660EB2">
        <w:rPr>
          <w:rFonts w:eastAsia="함초롬바탕" w:cs="함초롬바탕"/>
          <w:sz w:val="22"/>
          <w:lang w:eastAsia="ko-KR"/>
        </w:rPr>
        <w:t>8</w:t>
      </w:r>
      <w:r w:rsidRPr="005A0031">
        <w:rPr>
          <w:rFonts w:eastAsia="함초롬바탕" w:cs="함초롬바탕"/>
          <w:sz w:val="22"/>
          <w:lang w:eastAsia="ko-KR"/>
        </w:rPr>
        <w:t xml:space="preserve"> features are described by metadata as defined in the S-12</w:t>
      </w:r>
      <w:r w:rsidR="00660EB2">
        <w:rPr>
          <w:rFonts w:eastAsia="함초롬바탕" w:cs="함초롬바탕"/>
          <w:sz w:val="22"/>
          <w:lang w:eastAsia="ko-KR"/>
        </w:rPr>
        <w:t>8</w:t>
      </w:r>
      <w:r w:rsidRPr="005A0031">
        <w:rPr>
          <w:rFonts w:eastAsia="함초롬바탕" w:cs="함초롬바탕"/>
          <w:sz w:val="22"/>
          <w:lang w:eastAsia="ko-KR"/>
        </w:rPr>
        <w:t xml:space="preserve"> metadata package. Metadata uses selected spatial types (specifically, it uses the polygon type to describe the coverage of a dataset).</w:t>
      </w:r>
    </w:p>
    <w:p w14:paraId="694A6603" w14:textId="09FE50C1" w:rsidR="00660EB2" w:rsidRDefault="00660EB2" w:rsidP="00E333ED">
      <w:pPr>
        <w:pStyle w:val="a0"/>
        <w:rPr>
          <w:rFonts w:eastAsia="함초롬바탕" w:cs="함초롬바탕"/>
          <w:lang w:eastAsia="ko-KR"/>
        </w:rPr>
      </w:pPr>
      <w:proofErr w:type="spellStart"/>
      <w:r>
        <w:rPr>
          <w:rFonts w:eastAsia="함초롬바탕" w:cs="함초롬바탕" w:hint="eastAsia"/>
          <w:lang w:eastAsia="ko-KR"/>
        </w:rPr>
        <w:t>Contac</w:t>
      </w:r>
      <w:r>
        <w:rPr>
          <w:rFonts w:eastAsia="함초롬바탕" w:cs="함초롬바탕"/>
          <w:lang w:eastAsia="ko-KR"/>
        </w:rPr>
        <w:t>t</w:t>
      </w:r>
      <w:r>
        <w:rPr>
          <w:rFonts w:eastAsia="함초롬바탕" w:cs="함초롬바탕" w:hint="eastAsia"/>
          <w:lang w:eastAsia="ko-KR"/>
        </w:rPr>
        <w:t>Details</w:t>
      </w:r>
      <w:proofErr w:type="spellEnd"/>
      <w:r>
        <w:rPr>
          <w:rFonts w:eastAsia="함초롬바탕" w:cs="함초롬바탕" w:hint="eastAsia"/>
          <w:lang w:eastAsia="ko-KR"/>
        </w:rPr>
        <w:t xml:space="preserve"> is </w:t>
      </w:r>
      <w:r>
        <w:rPr>
          <w:rFonts w:eastAsia="함초롬바탕" w:cs="함초롬바탕"/>
          <w:lang w:eastAsia="ko-KR"/>
        </w:rPr>
        <w:t xml:space="preserve">the only information type in the S-128 domain model. </w:t>
      </w:r>
      <w:proofErr w:type="spellStart"/>
      <w:r>
        <w:rPr>
          <w:rFonts w:eastAsia="함초롬바탕" w:cs="함초롬바탕"/>
          <w:lang w:eastAsia="ko-KR"/>
        </w:rPr>
        <w:t>ContactDetails</w:t>
      </w:r>
      <w:proofErr w:type="spellEnd"/>
      <w:r>
        <w:rPr>
          <w:rFonts w:eastAsia="함초롬바탕" w:cs="함초롬바탕"/>
          <w:lang w:eastAsia="ko-KR"/>
        </w:rPr>
        <w:t xml:space="preserve"> has attributes for </w:t>
      </w:r>
      <w:proofErr w:type="spellStart"/>
      <w:r>
        <w:rPr>
          <w:rFonts w:eastAsia="함초롬바탕" w:cs="함초롬바탕"/>
          <w:lang w:eastAsia="ko-KR"/>
        </w:rPr>
        <w:t>contactInstructions</w:t>
      </w:r>
      <w:proofErr w:type="spellEnd"/>
      <w:r>
        <w:rPr>
          <w:rFonts w:eastAsia="함초롬바탕" w:cs="함초롬바탕"/>
          <w:lang w:eastAsia="ko-KR"/>
        </w:rPr>
        <w:t xml:space="preserve">, </w:t>
      </w:r>
      <w:proofErr w:type="spellStart"/>
      <w:r>
        <w:rPr>
          <w:rFonts w:eastAsia="함초롬바탕" w:cs="함초롬바탕"/>
          <w:lang w:eastAsia="ko-KR"/>
        </w:rPr>
        <w:t>contactAddress</w:t>
      </w:r>
      <w:proofErr w:type="spellEnd"/>
      <w:r>
        <w:rPr>
          <w:rFonts w:eastAsia="함초롬바탕" w:cs="함초롬바탕"/>
          <w:lang w:eastAsia="ko-KR"/>
        </w:rPr>
        <w:t xml:space="preserve">, information, </w:t>
      </w:r>
      <w:proofErr w:type="spellStart"/>
      <w:r>
        <w:rPr>
          <w:rFonts w:eastAsia="함초롬바탕" w:cs="함초롬바탕"/>
          <w:lang w:eastAsia="ko-KR"/>
        </w:rPr>
        <w:t>onlineResource</w:t>
      </w:r>
      <w:proofErr w:type="spellEnd"/>
      <w:r>
        <w:rPr>
          <w:rFonts w:eastAsia="함초롬바탕" w:cs="함초롬바탕"/>
          <w:lang w:eastAsia="ko-KR"/>
        </w:rPr>
        <w:t xml:space="preserve">, </w:t>
      </w:r>
      <w:r w:rsidR="00E34436">
        <w:rPr>
          <w:rFonts w:eastAsia="함초롬바탕" w:cs="함초롬바탕"/>
          <w:lang w:eastAsia="ko-KR"/>
        </w:rPr>
        <w:t xml:space="preserve">and </w:t>
      </w:r>
      <w:r>
        <w:rPr>
          <w:rFonts w:eastAsia="함초롬바탕" w:cs="함초롬바탕"/>
          <w:lang w:eastAsia="ko-KR"/>
        </w:rPr>
        <w:t xml:space="preserve">telecommunications and </w:t>
      </w:r>
      <w:proofErr w:type="spellStart"/>
      <w:r>
        <w:rPr>
          <w:rFonts w:eastAsia="함초롬바탕" w:cs="함초롬바탕"/>
          <w:lang w:eastAsia="ko-KR"/>
        </w:rPr>
        <w:t>sourceIndication</w:t>
      </w:r>
      <w:proofErr w:type="spellEnd"/>
      <w:r>
        <w:rPr>
          <w:rFonts w:eastAsia="함초롬바탕" w:cs="함초롬바탕"/>
          <w:lang w:eastAsia="ko-KR"/>
        </w:rPr>
        <w:t xml:space="preserve">. All the attributes of </w:t>
      </w:r>
      <w:proofErr w:type="spellStart"/>
      <w:r>
        <w:rPr>
          <w:rFonts w:eastAsia="함초롬바탕" w:cs="함초롬바탕"/>
          <w:lang w:eastAsia="ko-KR"/>
        </w:rPr>
        <w:t>ContactDetails</w:t>
      </w:r>
      <w:proofErr w:type="spellEnd"/>
      <w:r>
        <w:rPr>
          <w:rFonts w:eastAsia="함초롬바탕" w:cs="함초롬바탕"/>
          <w:lang w:eastAsia="ko-KR"/>
        </w:rPr>
        <w:t xml:space="preserve"> are optional. </w:t>
      </w:r>
      <w:r w:rsidRPr="00660EB2">
        <w:rPr>
          <w:rFonts w:eastAsia="함초롬바탕" w:cs="함초롬바탕"/>
          <w:lang w:eastAsia="ko-KR"/>
        </w:rPr>
        <w:t>A derived class may impose additional constraints, which will be described in the definition of the derived class or in the S-12</w:t>
      </w:r>
      <w:r>
        <w:rPr>
          <w:rFonts w:eastAsia="함초롬바탕" w:cs="함초롬바탕"/>
          <w:lang w:eastAsia="ko-KR"/>
        </w:rPr>
        <w:t>8</w:t>
      </w:r>
      <w:r w:rsidRPr="00660EB2">
        <w:rPr>
          <w:rFonts w:eastAsia="함초롬바탕" w:cs="함초롬바탕"/>
          <w:lang w:eastAsia="ko-KR"/>
        </w:rPr>
        <w:t xml:space="preserve"> DCEG.</w:t>
      </w:r>
    </w:p>
    <w:p w14:paraId="76C1980F" w14:textId="77777777" w:rsidR="00C73550" w:rsidRDefault="00C73550" w:rsidP="00E333ED">
      <w:pPr>
        <w:pStyle w:val="a0"/>
        <w:rPr>
          <w:rFonts w:eastAsia="함초롬바탕" w:cs="함초롬바탕"/>
          <w:lang w:eastAsia="ko-KR"/>
        </w:rPr>
      </w:pPr>
    </w:p>
    <w:p w14:paraId="7BF36058" w14:textId="13F33526" w:rsidR="00C73550" w:rsidRDefault="00C73550" w:rsidP="00E333ED">
      <w:pPr>
        <w:pStyle w:val="a0"/>
        <w:rPr>
          <w:rFonts w:eastAsia="함초롬바탕" w:cs="함초롬바탕"/>
          <w:lang w:eastAsia="ko-KR"/>
        </w:rPr>
      </w:pPr>
      <w:del w:id="83" w:author="Troychoi" w:date="2021-03-16T12:01:00Z">
        <w:r w:rsidRPr="00C73550" w:rsidDel="00D0464E">
          <w:rPr>
            <w:rFonts w:eastAsia="함초롬바탕" w:cs="함초롬바탕"/>
            <w:noProof/>
            <w:lang w:eastAsia="ko-KR"/>
          </w:rPr>
          <w:lastRenderedPageBreak/>
          <w:drawing>
            <wp:inline distT="0" distB="0" distL="0" distR="0" wp14:anchorId="336BB102" wp14:editId="4A54ED0A">
              <wp:extent cx="5943600" cy="3821973"/>
              <wp:effectExtent l="0" t="0" r="0" b="762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3821973"/>
                      </a:xfrm>
                      <a:prstGeom prst="rect">
                        <a:avLst/>
                      </a:prstGeom>
                      <a:noFill/>
                      <a:ln>
                        <a:noFill/>
                      </a:ln>
                    </pic:spPr>
                  </pic:pic>
                </a:graphicData>
              </a:graphic>
            </wp:inline>
          </w:drawing>
        </w:r>
      </w:del>
      <w:ins w:id="84" w:author="Troychoi" w:date="2021-03-16T12:01:00Z">
        <w:r w:rsidR="00D0464E">
          <w:rPr>
            <w:rFonts w:eastAsia="함초롬바탕" w:cs="함초롬바탕"/>
            <w:noProof/>
            <w:lang w:eastAsia="ko-KR"/>
          </w:rPr>
          <w:drawing>
            <wp:inline distT="0" distB="0" distL="0" distR="0" wp14:anchorId="01DBED12" wp14:editId="1ECF5B6D">
              <wp:extent cx="5941060" cy="3726180"/>
              <wp:effectExtent l="0" t="0" r="2540" b="762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1060" cy="3726180"/>
                      </a:xfrm>
                      <a:prstGeom prst="rect">
                        <a:avLst/>
                      </a:prstGeom>
                      <a:noFill/>
                      <a:ln>
                        <a:noFill/>
                      </a:ln>
                    </pic:spPr>
                  </pic:pic>
                </a:graphicData>
              </a:graphic>
            </wp:inline>
          </w:drawing>
        </w:r>
      </w:ins>
    </w:p>
    <w:p w14:paraId="6FF5997B" w14:textId="5E61962D" w:rsidR="002537F1" w:rsidRDefault="002537F1" w:rsidP="002534A4">
      <w:pPr>
        <w:pStyle w:val="a0"/>
        <w:ind w:left="1900" w:hanging="1900"/>
        <w:rPr>
          <w:rFonts w:eastAsia="함초롬바탕" w:cs="함초롬바탕"/>
          <w:lang w:eastAsia="ko-KR"/>
        </w:rPr>
      </w:pPr>
    </w:p>
    <w:p w14:paraId="60CB2B9D" w14:textId="65F3D732" w:rsidR="0093403C" w:rsidRDefault="0093403C" w:rsidP="002534A4">
      <w:pPr>
        <w:pStyle w:val="a0"/>
        <w:ind w:left="1900" w:hanging="1900"/>
        <w:rPr>
          <w:rFonts w:eastAsia="함초롬바탕" w:cs="함초롬바탕"/>
          <w:lang w:eastAsia="ko-KR"/>
        </w:rPr>
      </w:pPr>
    </w:p>
    <w:p w14:paraId="572EB9A1" w14:textId="30425EE0" w:rsidR="008E0E01" w:rsidRDefault="008E0E01" w:rsidP="008E0E01">
      <w:pPr>
        <w:pStyle w:val="aa"/>
        <w:jc w:val="center"/>
      </w:pPr>
      <w:r>
        <w:t xml:space="preserve">Figure </w:t>
      </w:r>
      <w:r w:rsidR="00660EB2">
        <w:t>6-2</w:t>
      </w:r>
      <w:r>
        <w:t xml:space="preserve">. S-128 </w:t>
      </w:r>
      <w:r w:rsidR="00DD0BAD" w:rsidRPr="00DD0BAD">
        <w:rPr>
          <w:rFonts w:hint="eastAsia"/>
        </w:rPr>
        <w:t>Application schema</w:t>
      </w:r>
      <w:r w:rsidR="006A23E5">
        <w:t xml:space="preserve"> (Feature type, Information type)</w:t>
      </w:r>
    </w:p>
    <w:p w14:paraId="4FA1AFB1" w14:textId="7F87A977" w:rsidR="006A23E5" w:rsidRDefault="00C73550" w:rsidP="008E0E01">
      <w:pPr>
        <w:pStyle w:val="aa"/>
        <w:jc w:val="center"/>
        <w:rPr>
          <w:rFonts w:ascii="바탕체" w:eastAsia="바탕체" w:hAnsi="바탕체" w:cs="바탕체"/>
          <w:lang w:eastAsia="ko-KR"/>
        </w:rPr>
      </w:pPr>
      <w:r w:rsidRPr="00C73550">
        <w:rPr>
          <w:rFonts w:ascii="바탕체" w:eastAsia="바탕체" w:hAnsi="바탕체" w:cs="바탕체"/>
          <w:noProof/>
          <w:lang w:eastAsia="ko-KR"/>
        </w:rPr>
        <w:lastRenderedPageBreak/>
        <w:drawing>
          <wp:inline distT="0" distB="0" distL="0" distR="0" wp14:anchorId="072C69EF" wp14:editId="10B80AEC">
            <wp:extent cx="4851400" cy="6305550"/>
            <wp:effectExtent l="0" t="0" r="6350" b="0"/>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51400" cy="6305550"/>
                    </a:xfrm>
                    <a:prstGeom prst="rect">
                      <a:avLst/>
                    </a:prstGeom>
                    <a:noFill/>
                    <a:ln>
                      <a:noFill/>
                    </a:ln>
                  </pic:spPr>
                </pic:pic>
              </a:graphicData>
            </a:graphic>
          </wp:inline>
        </w:drawing>
      </w:r>
    </w:p>
    <w:p w14:paraId="63ED77C5" w14:textId="5E584968" w:rsidR="00E366B1" w:rsidRDefault="00E366B1">
      <w:pPr>
        <w:rPr>
          <w:color w:val="1F3864"/>
          <w:sz w:val="22"/>
        </w:rPr>
      </w:pPr>
    </w:p>
    <w:p w14:paraId="393A45C3" w14:textId="49C9B60F" w:rsidR="006A23E5" w:rsidRDefault="006A23E5" w:rsidP="006A23E5">
      <w:pPr>
        <w:jc w:val="center"/>
        <w:rPr>
          <w:color w:val="1F3864"/>
          <w:sz w:val="22"/>
        </w:rPr>
      </w:pPr>
      <w:r>
        <w:t xml:space="preserve">Figure 6-3. S-128 </w:t>
      </w:r>
      <w:r w:rsidRPr="00DD0BAD">
        <w:rPr>
          <w:rFonts w:hint="eastAsia"/>
        </w:rPr>
        <w:t>Application schema</w:t>
      </w:r>
      <w:r>
        <w:t xml:space="preserve"> (Complex Attribute type)</w:t>
      </w:r>
    </w:p>
    <w:p w14:paraId="006D4123" w14:textId="77777777" w:rsidR="006A23E5" w:rsidRDefault="006A23E5">
      <w:pPr>
        <w:rPr>
          <w:color w:val="1F3864"/>
          <w:sz w:val="22"/>
        </w:rPr>
      </w:pPr>
    </w:p>
    <w:p w14:paraId="565E8C29" w14:textId="217138B3" w:rsidR="00C73550" w:rsidRDefault="00C73550">
      <w:pPr>
        <w:rPr>
          <w:color w:val="1F3864"/>
          <w:sz w:val="22"/>
        </w:rPr>
      </w:pPr>
      <w:r w:rsidRPr="00C73550">
        <w:rPr>
          <w:noProof/>
          <w:color w:val="1F3864"/>
          <w:sz w:val="22"/>
          <w:lang w:eastAsia="ko-KR"/>
        </w:rPr>
        <w:lastRenderedPageBreak/>
        <w:drawing>
          <wp:inline distT="0" distB="0" distL="0" distR="0" wp14:anchorId="7C3990FB" wp14:editId="0C7FE1C3">
            <wp:extent cx="5943600" cy="4746328"/>
            <wp:effectExtent l="0" t="0" r="0" b="0"/>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9415" cy="4750971"/>
                    </a:xfrm>
                    <a:prstGeom prst="rect">
                      <a:avLst/>
                    </a:prstGeom>
                    <a:noFill/>
                    <a:ln>
                      <a:noFill/>
                    </a:ln>
                  </pic:spPr>
                </pic:pic>
              </a:graphicData>
            </a:graphic>
          </wp:inline>
        </w:drawing>
      </w:r>
    </w:p>
    <w:p w14:paraId="39BFC8DE" w14:textId="1C8FBEBE" w:rsidR="006A23E5" w:rsidRDefault="006A23E5">
      <w:pPr>
        <w:rPr>
          <w:color w:val="1F3864"/>
          <w:sz w:val="22"/>
        </w:rPr>
      </w:pPr>
    </w:p>
    <w:p w14:paraId="3113C82E" w14:textId="0C612D47" w:rsidR="006A23E5" w:rsidRDefault="006A23E5" w:rsidP="006A23E5">
      <w:pPr>
        <w:jc w:val="center"/>
        <w:rPr>
          <w:color w:val="1F3864"/>
          <w:sz w:val="22"/>
        </w:rPr>
      </w:pPr>
      <w:r>
        <w:t xml:space="preserve">Figure 6-4. S-128 </w:t>
      </w:r>
      <w:r w:rsidRPr="00DD0BAD">
        <w:rPr>
          <w:rFonts w:hint="eastAsia"/>
        </w:rPr>
        <w:t>Application schema</w:t>
      </w:r>
      <w:r>
        <w:t xml:space="preserve"> (Enumeration)</w:t>
      </w:r>
    </w:p>
    <w:p w14:paraId="37CD242E" w14:textId="77777777" w:rsidR="006A23E5" w:rsidRDefault="006A23E5">
      <w:pPr>
        <w:rPr>
          <w:color w:val="1F3864"/>
          <w:sz w:val="22"/>
        </w:rPr>
      </w:pPr>
    </w:p>
    <w:p w14:paraId="4448E6DC" w14:textId="59FF59DD" w:rsidR="00DD0BAD" w:rsidRDefault="00DD0BAD" w:rsidP="00DD0BAD">
      <w:pPr>
        <w:pStyle w:val="1"/>
      </w:pPr>
      <w:bookmarkStart w:id="85" w:name="_Toc66516252"/>
      <w:r>
        <w:t>Feature Catalogue</w:t>
      </w:r>
      <w:bookmarkEnd w:id="85"/>
    </w:p>
    <w:p w14:paraId="1A07924D" w14:textId="0EB0C317" w:rsidR="00DD0BAD" w:rsidRDefault="00DD0BAD" w:rsidP="00DD0002">
      <w:pPr>
        <w:pStyle w:val="2"/>
        <w:rPr>
          <w:color w:val="00000A"/>
        </w:rPr>
      </w:pPr>
      <w:bookmarkStart w:id="86" w:name="_Toc66516253"/>
      <w:r>
        <w:t>Introduction</w:t>
      </w:r>
      <w:bookmarkEnd w:id="86"/>
    </w:p>
    <w:p w14:paraId="76910145" w14:textId="77777777" w:rsidR="008E0E01" w:rsidRDefault="008E0E01">
      <w:pPr>
        <w:pStyle w:val="templatetext"/>
        <w:jc w:val="both"/>
        <w:rPr>
          <w:i w:val="0"/>
          <w:color w:val="00000A"/>
          <w:sz w:val="22"/>
          <w:szCs w:val="22"/>
        </w:rPr>
      </w:pPr>
    </w:p>
    <w:p w14:paraId="66E51FC3" w14:textId="2316027D" w:rsidR="00DD0BAD" w:rsidRDefault="00DD0BAD" w:rsidP="00DD0BAD">
      <w:pPr>
        <w:pStyle w:val="templatetext"/>
        <w:jc w:val="both"/>
        <w:rPr>
          <w:b/>
          <w:sz w:val="22"/>
          <w:szCs w:val="22"/>
          <w:lang w:val="en-CA"/>
        </w:rPr>
      </w:pPr>
      <w:r>
        <w:rPr>
          <w:i w:val="0"/>
          <w:color w:val="00000A"/>
          <w:sz w:val="22"/>
          <w:szCs w:val="22"/>
        </w:rPr>
        <w:t>The Feature Catalogue describes the feature types, information types, attributes, attribute values, associations and roles which may be used in the product. The S-128 Feature Catalogue is available in an XML document which conforms to the S-100 XML Feature Catalogue Schema and can be downloaded from the IHO website</w:t>
      </w:r>
      <w:r w:rsidR="004D4D8B">
        <w:rPr>
          <w:i w:val="0"/>
          <w:color w:val="00000A"/>
          <w:sz w:val="22"/>
          <w:szCs w:val="22"/>
        </w:rPr>
        <w:t xml:space="preserve"> (</w:t>
      </w:r>
      <w:r w:rsidR="00C85BFE" w:rsidRPr="00C85BFE">
        <w:rPr>
          <w:i w:val="0"/>
          <w:color w:val="00000A"/>
          <w:sz w:val="22"/>
          <w:szCs w:val="22"/>
        </w:rPr>
        <w:t>https://iho.int</w:t>
      </w:r>
      <w:r w:rsidR="004D4D8B">
        <w:rPr>
          <w:i w:val="0"/>
          <w:color w:val="00000A"/>
          <w:sz w:val="22"/>
          <w:szCs w:val="22"/>
        </w:rPr>
        <w:t>)</w:t>
      </w:r>
      <w:r>
        <w:rPr>
          <w:i w:val="0"/>
          <w:color w:val="00000A"/>
          <w:sz w:val="22"/>
          <w:szCs w:val="22"/>
        </w:rPr>
        <w:t xml:space="preserve">. Simple attributes used in this specification are listed in </w:t>
      </w:r>
      <w:r w:rsidRPr="007757E8">
        <w:rPr>
          <w:i w:val="0"/>
          <w:color w:val="00000A"/>
          <w:sz w:val="22"/>
          <w:szCs w:val="22"/>
        </w:rPr>
        <w:t xml:space="preserve">Table </w:t>
      </w:r>
      <w:r w:rsidR="00C35C5E">
        <w:rPr>
          <w:i w:val="0"/>
          <w:color w:val="00000A"/>
          <w:sz w:val="22"/>
          <w:szCs w:val="22"/>
        </w:rPr>
        <w:t>7-1</w:t>
      </w:r>
      <w:r w:rsidRPr="007757E8">
        <w:rPr>
          <w:i w:val="0"/>
          <w:color w:val="00000A"/>
          <w:sz w:val="22"/>
          <w:szCs w:val="22"/>
        </w:rPr>
        <w:t xml:space="preserve"> </w:t>
      </w:r>
      <w:r>
        <w:rPr>
          <w:i w:val="0"/>
          <w:color w:val="00000A"/>
          <w:sz w:val="22"/>
          <w:szCs w:val="22"/>
        </w:rPr>
        <w:t>below.</w:t>
      </w:r>
    </w:p>
    <w:p w14:paraId="01AD0D55" w14:textId="77777777" w:rsidR="00DD0BAD" w:rsidRPr="00DD0BAD" w:rsidRDefault="00DD0BAD" w:rsidP="008E0E01">
      <w:pPr>
        <w:pStyle w:val="a0"/>
        <w:rPr>
          <w:rFonts w:eastAsia="함초롬바탕" w:cs="함초롬바탕"/>
          <w:lang w:val="en-CA"/>
        </w:rPr>
      </w:pPr>
    </w:p>
    <w:p w14:paraId="5216C702" w14:textId="77777777" w:rsidR="008E0E01" w:rsidRDefault="008E0E01" w:rsidP="008E0E01">
      <w:pPr>
        <w:pStyle w:val="a0"/>
        <w:rPr>
          <w:rFonts w:ascii="굴림" w:eastAsia="굴림" w:hAnsi="굴림" w:cs="굴림"/>
          <w:sz w:val="20"/>
          <w:szCs w:val="20"/>
          <w:lang w:eastAsia="ko-KR"/>
        </w:rPr>
      </w:pPr>
    </w:p>
    <w:p w14:paraId="70589651" w14:textId="0FBF6B81" w:rsidR="00DD0BAD" w:rsidRDefault="00DD0BAD" w:rsidP="00DD0BAD">
      <w:pPr>
        <w:tabs>
          <w:tab w:val="left" w:pos="2343"/>
        </w:tabs>
        <w:rPr>
          <w:b/>
          <w:sz w:val="22"/>
          <w:szCs w:val="22"/>
        </w:rPr>
      </w:pPr>
      <w:r>
        <w:rPr>
          <w:b/>
          <w:sz w:val="22"/>
          <w:szCs w:val="22"/>
          <w:lang w:val="en-CA"/>
        </w:rPr>
        <w:t>Name:</w:t>
      </w:r>
      <w:r w:rsidR="004D4D8B">
        <w:rPr>
          <w:b/>
          <w:sz w:val="22"/>
          <w:szCs w:val="22"/>
          <w:lang w:val="en-CA"/>
        </w:rPr>
        <w:tab/>
      </w:r>
      <w:r>
        <w:rPr>
          <w:sz w:val="22"/>
          <w:szCs w:val="22"/>
          <w:lang w:val="en-CA"/>
        </w:rPr>
        <w:t>Catalogue of Nautical Products</w:t>
      </w:r>
    </w:p>
    <w:p w14:paraId="118B8CF3" w14:textId="0842CBD8" w:rsidR="00DD0BAD" w:rsidRDefault="00DD0BAD" w:rsidP="00DD0BAD">
      <w:pPr>
        <w:tabs>
          <w:tab w:val="left" w:pos="2357"/>
        </w:tabs>
        <w:rPr>
          <w:b/>
          <w:sz w:val="22"/>
          <w:szCs w:val="22"/>
        </w:rPr>
      </w:pPr>
      <w:r>
        <w:rPr>
          <w:b/>
          <w:sz w:val="22"/>
          <w:szCs w:val="22"/>
        </w:rPr>
        <w:t>Scope:</w:t>
      </w:r>
      <w:r w:rsidR="004D4D8B">
        <w:rPr>
          <w:b/>
          <w:sz w:val="22"/>
          <w:szCs w:val="22"/>
        </w:rPr>
        <w:tab/>
      </w:r>
      <w:r>
        <w:rPr>
          <w:sz w:val="22"/>
          <w:szCs w:val="22"/>
        </w:rPr>
        <w:t>Ocean, Coastal, Ports, Harbors and Inland waters</w:t>
      </w:r>
    </w:p>
    <w:p w14:paraId="31AB12EE" w14:textId="4D2073DC" w:rsidR="00DD0BAD" w:rsidRDefault="00DD0BAD" w:rsidP="00DD0BAD">
      <w:pPr>
        <w:tabs>
          <w:tab w:val="left" w:pos="2329"/>
        </w:tabs>
        <w:rPr>
          <w:b/>
          <w:sz w:val="22"/>
          <w:szCs w:val="22"/>
        </w:rPr>
      </w:pPr>
      <w:r>
        <w:rPr>
          <w:b/>
          <w:sz w:val="22"/>
          <w:szCs w:val="22"/>
        </w:rPr>
        <w:t>Version Number:</w:t>
      </w:r>
      <w:r w:rsidR="00A6578E">
        <w:rPr>
          <w:sz w:val="22"/>
          <w:szCs w:val="22"/>
        </w:rPr>
        <w:t xml:space="preserve"> </w:t>
      </w:r>
      <w:r w:rsidR="00A6578E">
        <w:rPr>
          <w:sz w:val="22"/>
          <w:szCs w:val="22"/>
        </w:rPr>
        <w:tab/>
        <w:t>1.0.0</w:t>
      </w:r>
    </w:p>
    <w:p w14:paraId="0B020756" w14:textId="1AFB9EBC" w:rsidR="00DD0BAD" w:rsidRDefault="00DD0BAD" w:rsidP="00DD0BAD">
      <w:pPr>
        <w:tabs>
          <w:tab w:val="left" w:pos="2357"/>
        </w:tabs>
        <w:rPr>
          <w:b/>
          <w:sz w:val="22"/>
          <w:szCs w:val="22"/>
        </w:rPr>
      </w:pPr>
      <w:r>
        <w:rPr>
          <w:b/>
          <w:sz w:val="22"/>
          <w:szCs w:val="22"/>
        </w:rPr>
        <w:t>Version Date:</w:t>
      </w:r>
      <w:r>
        <w:rPr>
          <w:b/>
          <w:sz w:val="22"/>
          <w:szCs w:val="22"/>
        </w:rPr>
        <w:tab/>
      </w:r>
      <w:r>
        <w:rPr>
          <w:sz w:val="22"/>
          <w:szCs w:val="22"/>
        </w:rPr>
        <w:t>201</w:t>
      </w:r>
      <w:r w:rsidR="00A6578E">
        <w:rPr>
          <w:sz w:val="22"/>
          <w:szCs w:val="22"/>
        </w:rPr>
        <w:t>9</w:t>
      </w:r>
      <w:r>
        <w:rPr>
          <w:sz w:val="22"/>
          <w:szCs w:val="22"/>
        </w:rPr>
        <w:t>-1</w:t>
      </w:r>
      <w:r w:rsidR="00A6578E">
        <w:rPr>
          <w:sz w:val="22"/>
          <w:szCs w:val="22"/>
        </w:rPr>
        <w:t>1</w:t>
      </w:r>
      <w:r>
        <w:rPr>
          <w:sz w:val="22"/>
          <w:szCs w:val="22"/>
        </w:rPr>
        <w:t>-</w:t>
      </w:r>
      <w:r w:rsidR="004D4D8B">
        <w:rPr>
          <w:sz w:val="22"/>
          <w:szCs w:val="22"/>
        </w:rPr>
        <w:t>2</w:t>
      </w:r>
      <w:r w:rsidR="00A6578E">
        <w:rPr>
          <w:sz w:val="22"/>
          <w:szCs w:val="22"/>
        </w:rPr>
        <w:t>0</w:t>
      </w:r>
    </w:p>
    <w:p w14:paraId="67E01DAB" w14:textId="698FBF8F" w:rsidR="00DD0BAD" w:rsidRDefault="00DD0BAD" w:rsidP="00DD0BAD">
      <w:pPr>
        <w:tabs>
          <w:tab w:val="left" w:pos="2329"/>
        </w:tabs>
        <w:rPr>
          <w:rFonts w:eastAsia="Calibri"/>
          <w:sz w:val="22"/>
          <w:szCs w:val="22"/>
          <w:lang w:val="fr-CA"/>
        </w:rPr>
      </w:pPr>
      <w:r>
        <w:rPr>
          <w:b/>
          <w:sz w:val="22"/>
          <w:szCs w:val="22"/>
        </w:rPr>
        <w:t>Producer:</w:t>
      </w:r>
      <w:r>
        <w:rPr>
          <w:b/>
          <w:sz w:val="22"/>
          <w:szCs w:val="22"/>
        </w:rPr>
        <w:tab/>
      </w:r>
      <w:r w:rsidR="00C85BFE" w:rsidRPr="00C85BFE">
        <w:rPr>
          <w:rFonts w:eastAsia="Calibri"/>
          <w:sz w:val="22"/>
          <w:szCs w:val="22"/>
          <w:lang w:val="fr-CA"/>
        </w:rPr>
        <w:t>International Hydrographic Organization (IHO)</w:t>
      </w:r>
      <w:r>
        <w:rPr>
          <w:rFonts w:eastAsia="Calibri"/>
          <w:sz w:val="22"/>
          <w:szCs w:val="22"/>
          <w:lang w:val="fr-CA"/>
        </w:rPr>
        <w:t xml:space="preserve">, </w:t>
      </w:r>
      <w:r>
        <w:rPr>
          <w:rFonts w:eastAsia="Calibri"/>
          <w:sz w:val="22"/>
          <w:szCs w:val="22"/>
          <w:lang w:val="fr-CA"/>
        </w:rPr>
        <w:br/>
      </w:r>
      <w:r>
        <w:rPr>
          <w:rFonts w:eastAsia="Calibri"/>
          <w:sz w:val="22"/>
          <w:szCs w:val="22"/>
          <w:lang w:val="fr-CA"/>
        </w:rPr>
        <w:tab/>
        <w:t>4 quai Antoine 1er,</w:t>
      </w:r>
      <w:r>
        <w:rPr>
          <w:rFonts w:eastAsia="Calibri"/>
          <w:sz w:val="22"/>
          <w:szCs w:val="22"/>
          <w:lang w:val="fr-CA"/>
        </w:rPr>
        <w:br/>
      </w:r>
      <w:r>
        <w:rPr>
          <w:rFonts w:eastAsia="Calibri"/>
          <w:sz w:val="22"/>
          <w:szCs w:val="22"/>
          <w:lang w:val="fr-CA"/>
        </w:rPr>
        <w:lastRenderedPageBreak/>
        <w:tab/>
        <w:t>B.P. 445</w:t>
      </w:r>
      <w:r>
        <w:rPr>
          <w:rFonts w:eastAsia="Calibri"/>
          <w:sz w:val="22"/>
          <w:szCs w:val="22"/>
          <w:lang w:val="fr-CA"/>
        </w:rPr>
        <w:br/>
      </w:r>
      <w:r>
        <w:rPr>
          <w:rFonts w:eastAsia="Calibri"/>
          <w:sz w:val="22"/>
          <w:szCs w:val="22"/>
          <w:lang w:val="fr-CA"/>
        </w:rPr>
        <w:tab/>
        <w:t>MC 98011 MONACO CEDEX</w:t>
      </w:r>
      <w:r>
        <w:rPr>
          <w:rFonts w:eastAsia="Calibri"/>
          <w:sz w:val="22"/>
          <w:szCs w:val="22"/>
          <w:lang w:val="fr-CA"/>
        </w:rPr>
        <w:br/>
      </w:r>
      <w:r>
        <w:rPr>
          <w:rFonts w:eastAsia="Calibri"/>
          <w:sz w:val="22"/>
          <w:szCs w:val="22"/>
          <w:lang w:val="fr-CA"/>
        </w:rPr>
        <w:tab/>
        <w:t>Telephone: +377 93 10 81 00</w:t>
      </w:r>
      <w:r>
        <w:rPr>
          <w:rFonts w:eastAsia="Calibri"/>
          <w:sz w:val="22"/>
          <w:szCs w:val="22"/>
          <w:lang w:val="fr-CA"/>
        </w:rPr>
        <w:br/>
      </w:r>
      <w:r>
        <w:rPr>
          <w:rFonts w:eastAsia="Calibri"/>
          <w:sz w:val="22"/>
          <w:szCs w:val="22"/>
          <w:lang w:val="fr-CA"/>
        </w:rPr>
        <w:tab/>
        <w:t>Telefax: + 377 93 10 81 40</w:t>
      </w:r>
    </w:p>
    <w:p w14:paraId="1BDF2880" w14:textId="4AB4B14F" w:rsidR="00DD0BAD" w:rsidRDefault="00DD0BAD" w:rsidP="00DD0BAD">
      <w:pPr>
        <w:tabs>
          <w:tab w:val="left" w:pos="2329"/>
        </w:tabs>
        <w:rPr>
          <w:b/>
          <w:color w:val="00000A"/>
          <w:sz w:val="22"/>
          <w:szCs w:val="22"/>
        </w:rPr>
      </w:pPr>
      <w:r>
        <w:rPr>
          <w:rFonts w:eastAsia="Calibri"/>
          <w:sz w:val="22"/>
          <w:szCs w:val="22"/>
          <w:lang w:val="fr-CA"/>
        </w:rPr>
        <w:tab/>
        <w:t xml:space="preserve">URL </w:t>
      </w:r>
      <w:r w:rsidR="00C85BFE" w:rsidRPr="00C85BFE">
        <w:rPr>
          <w:rFonts w:eastAsia="Calibri"/>
          <w:sz w:val="22"/>
          <w:szCs w:val="22"/>
          <w:lang w:val="fr-CA"/>
        </w:rPr>
        <w:t>https://iho.int</w:t>
      </w:r>
    </w:p>
    <w:p w14:paraId="5B21883F" w14:textId="07332897" w:rsidR="00DD0BAD" w:rsidRDefault="00DD0BAD" w:rsidP="00DD0BAD">
      <w:pPr>
        <w:pStyle w:val="a0"/>
      </w:pPr>
      <w:r>
        <w:rPr>
          <w:b/>
        </w:rPr>
        <w:t>Language:</w:t>
      </w:r>
      <w:r w:rsidR="004D4D8B">
        <w:rPr>
          <w:b/>
        </w:rPr>
        <w:tab/>
      </w:r>
      <w:r w:rsidR="004D4D8B">
        <w:rPr>
          <w:b/>
        </w:rPr>
        <w:tab/>
        <w:t xml:space="preserve">  </w:t>
      </w:r>
      <w:r>
        <w:t>English</w:t>
      </w:r>
    </w:p>
    <w:p w14:paraId="7153E87E" w14:textId="77777777" w:rsidR="00E366B1" w:rsidRDefault="00E366B1">
      <w:pPr>
        <w:pStyle w:val="templatetext"/>
        <w:jc w:val="both"/>
        <w:rPr>
          <w:i w:val="0"/>
          <w:color w:val="00000A"/>
          <w:sz w:val="22"/>
          <w:szCs w:val="22"/>
        </w:rPr>
      </w:pPr>
    </w:p>
    <w:p w14:paraId="2AC9DC93" w14:textId="5B598846" w:rsidR="00DD0BAD" w:rsidRDefault="00DD0BAD" w:rsidP="00DD0BAD">
      <w:pPr>
        <w:pStyle w:val="2"/>
        <w:rPr>
          <w:lang w:val="en-CA"/>
        </w:rPr>
      </w:pPr>
      <w:bookmarkStart w:id="87" w:name="_Toc66516254"/>
      <w:r>
        <w:t>Feature Types</w:t>
      </w:r>
      <w:bookmarkEnd w:id="87"/>
    </w:p>
    <w:p w14:paraId="63C1C6DB" w14:textId="77777777" w:rsidR="00DD0BAD" w:rsidRDefault="00DD0BAD" w:rsidP="00DD0BAD">
      <w:pPr>
        <w:spacing w:before="120" w:after="120"/>
        <w:rPr>
          <w:sz w:val="22"/>
          <w:szCs w:val="22"/>
          <w:lang w:val="en-CA"/>
        </w:rPr>
      </w:pPr>
      <w:r>
        <w:rPr>
          <w:sz w:val="22"/>
          <w:szCs w:val="22"/>
          <w:lang w:val="en-CA"/>
        </w:rPr>
        <w:t>Feature types contain descriptive attributes that characterize real-world entities. The word ‘feature’ may be used in one of two senses – feature type and feature instance. A feature type is a class and is defined in a Feature Catalogue. A feature instance is a single occurrence of the feature type and represented as an object in a dataset. A feature instance is located by a relationship to one or more spatial instances. A feature instance may exist without referencing a spatial instance.</w:t>
      </w:r>
    </w:p>
    <w:p w14:paraId="1290E014" w14:textId="77777777" w:rsidR="008E0E01" w:rsidRPr="008E0E01" w:rsidRDefault="008E0E01">
      <w:pPr>
        <w:spacing w:before="120" w:after="120"/>
      </w:pPr>
    </w:p>
    <w:p w14:paraId="6301D726" w14:textId="7E0AF162" w:rsidR="008E0E01" w:rsidRDefault="00D65844" w:rsidP="008E0E01">
      <w:pPr>
        <w:pStyle w:val="3"/>
        <w:rPr>
          <w:sz w:val="23"/>
          <w:szCs w:val="23"/>
        </w:rPr>
      </w:pPr>
      <w:bookmarkStart w:id="88" w:name="_Toc481681065"/>
      <w:bookmarkStart w:id="89" w:name="_Toc481681380"/>
      <w:bookmarkStart w:id="90" w:name="_Toc481684012"/>
      <w:bookmarkStart w:id="91" w:name="_Toc422820109"/>
      <w:bookmarkStart w:id="92" w:name="_Toc66516255"/>
      <w:bookmarkStart w:id="93" w:name="_Toc225648283"/>
      <w:bookmarkStart w:id="94" w:name="_Toc225065140"/>
      <w:bookmarkEnd w:id="88"/>
      <w:bookmarkEnd w:id="89"/>
      <w:bookmarkEnd w:id="90"/>
      <w:r>
        <w:t>Geographic</w:t>
      </w:r>
      <w:bookmarkEnd w:id="91"/>
      <w:bookmarkEnd w:id="92"/>
    </w:p>
    <w:p w14:paraId="5525D42D" w14:textId="1102EDCE" w:rsidR="00D65844" w:rsidRDefault="00D65844" w:rsidP="00D65844">
      <w:pPr>
        <w:spacing w:before="120" w:after="120"/>
        <w:rPr>
          <w:iCs/>
          <w:sz w:val="22"/>
        </w:rPr>
      </w:pPr>
      <w:r>
        <w:rPr>
          <w:iCs/>
          <w:sz w:val="23"/>
          <w:szCs w:val="23"/>
          <w:lang w:val="en-CA"/>
        </w:rPr>
        <w:t>Geographic (Geo) feature types carr</w:t>
      </w:r>
      <w:r w:rsidR="00C35C5E">
        <w:rPr>
          <w:iCs/>
          <w:sz w:val="23"/>
          <w:szCs w:val="23"/>
          <w:lang w:val="en-CA"/>
        </w:rPr>
        <w:t>y</w:t>
      </w:r>
      <w:r>
        <w:rPr>
          <w:iCs/>
          <w:sz w:val="23"/>
          <w:szCs w:val="23"/>
          <w:lang w:val="en-CA"/>
        </w:rPr>
        <w:t xml:space="preserve"> the descriptive characteristics of a real world entity.</w:t>
      </w:r>
    </w:p>
    <w:p w14:paraId="34884468" w14:textId="77777777" w:rsidR="008E0E01" w:rsidRPr="00D65844" w:rsidRDefault="008E0E01">
      <w:pPr>
        <w:rPr>
          <w:iCs/>
          <w:sz w:val="22"/>
        </w:rPr>
      </w:pPr>
    </w:p>
    <w:p w14:paraId="631753F7" w14:textId="5CD584B4" w:rsidR="00D65844" w:rsidRDefault="00D65844" w:rsidP="00D65844">
      <w:pPr>
        <w:pStyle w:val="3"/>
      </w:pPr>
      <w:bookmarkStart w:id="95" w:name="_Toc422820110"/>
      <w:bookmarkStart w:id="96" w:name="_Toc66516256"/>
      <w:bookmarkEnd w:id="93"/>
      <w:bookmarkEnd w:id="94"/>
      <w:r>
        <w:t>Meta</w:t>
      </w:r>
      <w:bookmarkEnd w:id="95"/>
      <w:bookmarkEnd w:id="96"/>
    </w:p>
    <w:p w14:paraId="10018265" w14:textId="77777777" w:rsidR="00D65844" w:rsidRDefault="00D65844" w:rsidP="00D65844">
      <w:pPr>
        <w:rPr>
          <w:iCs/>
          <w:sz w:val="22"/>
        </w:rPr>
      </w:pPr>
      <w:bookmarkStart w:id="97" w:name="_Toc225648284"/>
      <w:bookmarkStart w:id="98" w:name="_Toc225065141"/>
      <w:r>
        <w:rPr>
          <w:iCs/>
          <w:sz w:val="22"/>
        </w:rPr>
        <w:t xml:space="preserve">Meta features contain information about other features within a data set. Information defined by </w:t>
      </w:r>
      <w:proofErr w:type="gramStart"/>
      <w:r>
        <w:rPr>
          <w:iCs/>
          <w:sz w:val="22"/>
        </w:rPr>
        <w:t>meta</w:t>
      </w:r>
      <w:proofErr w:type="gramEnd"/>
      <w:r>
        <w:rPr>
          <w:iCs/>
          <w:sz w:val="22"/>
        </w:rPr>
        <w:t xml:space="preserve"> features override the default metadata values defined by the data set descriptive records. Meta attribution on individual features overrides attribution on </w:t>
      </w:r>
      <w:proofErr w:type="gramStart"/>
      <w:r>
        <w:rPr>
          <w:iCs/>
          <w:sz w:val="22"/>
        </w:rPr>
        <w:t>meta</w:t>
      </w:r>
      <w:proofErr w:type="gramEnd"/>
      <w:r>
        <w:rPr>
          <w:iCs/>
          <w:sz w:val="22"/>
        </w:rPr>
        <w:t xml:space="preserve"> features. </w:t>
      </w:r>
    </w:p>
    <w:p w14:paraId="30071951" w14:textId="77777777" w:rsidR="00E366B1" w:rsidRPr="008E0E01" w:rsidRDefault="00E366B1">
      <w:pPr>
        <w:rPr>
          <w:iCs/>
          <w:sz w:val="22"/>
        </w:rPr>
      </w:pPr>
    </w:p>
    <w:p w14:paraId="374138F8" w14:textId="64065375" w:rsidR="00D65844" w:rsidRDefault="00D65844" w:rsidP="00D65844">
      <w:pPr>
        <w:pStyle w:val="3"/>
      </w:pPr>
      <w:bookmarkStart w:id="99" w:name="_Toc403061615"/>
      <w:bookmarkStart w:id="100" w:name="_Toc422820111"/>
      <w:bookmarkStart w:id="101" w:name="_Toc66516257"/>
      <w:bookmarkStart w:id="102" w:name="_Toc225648285"/>
      <w:bookmarkStart w:id="103" w:name="_Toc225065142"/>
      <w:bookmarkEnd w:id="97"/>
      <w:bookmarkEnd w:id="98"/>
      <w:r>
        <w:t>Feature Relationship</w:t>
      </w:r>
      <w:bookmarkEnd w:id="99"/>
      <w:bookmarkEnd w:id="100"/>
      <w:bookmarkEnd w:id="101"/>
    </w:p>
    <w:bookmarkEnd w:id="102"/>
    <w:bookmarkEnd w:id="103"/>
    <w:p w14:paraId="3C680C40" w14:textId="77777777" w:rsidR="00D65844" w:rsidRDefault="00D65844" w:rsidP="00D65844">
      <w:pPr>
        <w:rPr>
          <w:iCs/>
          <w:sz w:val="22"/>
        </w:rPr>
      </w:pPr>
      <w:r>
        <w:rPr>
          <w:iCs/>
          <w:sz w:val="22"/>
        </w:rPr>
        <w:t>A feature relationship links instances of one feature type with instances of the same or a different feature type.</w:t>
      </w:r>
    </w:p>
    <w:p w14:paraId="697FFC62" w14:textId="77777777" w:rsidR="00D65844" w:rsidRPr="00AF14FA" w:rsidRDefault="00D65844" w:rsidP="008E0E01">
      <w:pPr>
        <w:pStyle w:val="a0"/>
        <w:rPr>
          <w:rFonts w:ascii="굴림" w:eastAsia="굴림" w:hAnsi="굴림" w:cs="굴림"/>
          <w:sz w:val="20"/>
          <w:szCs w:val="20"/>
          <w:lang w:eastAsia="ko-KR"/>
        </w:rPr>
      </w:pPr>
    </w:p>
    <w:p w14:paraId="17B29E26" w14:textId="77777777" w:rsidR="00E366B1" w:rsidRPr="008E0E01" w:rsidRDefault="00E366B1">
      <w:pPr>
        <w:rPr>
          <w:iCs/>
          <w:sz w:val="22"/>
        </w:rPr>
      </w:pPr>
    </w:p>
    <w:p w14:paraId="3B0483E8" w14:textId="1B85C8C5" w:rsidR="00D65844" w:rsidRDefault="00D65844" w:rsidP="00D65844">
      <w:pPr>
        <w:pStyle w:val="3"/>
      </w:pPr>
      <w:bookmarkStart w:id="104" w:name="_Toc403061616"/>
      <w:bookmarkStart w:id="105" w:name="_Toc422820112"/>
      <w:bookmarkStart w:id="106" w:name="_Toc66516258"/>
      <w:bookmarkStart w:id="107" w:name="_Toc225648292"/>
      <w:bookmarkStart w:id="108" w:name="_Toc225065149"/>
      <w:r>
        <w:t>Information Types</w:t>
      </w:r>
      <w:bookmarkEnd w:id="104"/>
      <w:bookmarkEnd w:id="105"/>
      <w:bookmarkEnd w:id="106"/>
    </w:p>
    <w:p w14:paraId="5D9CFD28" w14:textId="77777777" w:rsidR="00D65844" w:rsidRDefault="00D65844" w:rsidP="00D65844">
      <w:pPr>
        <w:rPr>
          <w:iCs/>
          <w:color w:val="1F3864"/>
          <w:sz w:val="22"/>
        </w:rPr>
      </w:pPr>
      <w:r>
        <w:rPr>
          <w:iCs/>
          <w:sz w:val="22"/>
        </w:rPr>
        <w:t>Information types are identifiable pieces of information in a dataset that can be shared between other features. They have attributes but have no relationship to any geometry; information types may reference other information types.</w:t>
      </w:r>
    </w:p>
    <w:p w14:paraId="66FEF57B" w14:textId="77777777" w:rsidR="00D65844" w:rsidRPr="00D65844" w:rsidRDefault="00D65844" w:rsidP="008E0E01">
      <w:pPr>
        <w:pStyle w:val="a0"/>
        <w:rPr>
          <w:rFonts w:ascii="굴림" w:eastAsia="굴림" w:hAnsi="굴림" w:cs="굴림"/>
          <w:sz w:val="20"/>
          <w:szCs w:val="20"/>
          <w:lang w:eastAsia="ko-KR"/>
        </w:rPr>
      </w:pPr>
    </w:p>
    <w:p w14:paraId="09D928D2" w14:textId="76138C6C" w:rsidR="00E366B1" w:rsidRPr="008E0E01" w:rsidRDefault="00D65844" w:rsidP="00D65844">
      <w:pPr>
        <w:tabs>
          <w:tab w:val="left" w:pos="1670"/>
        </w:tabs>
        <w:rPr>
          <w:iCs/>
          <w:color w:val="1F3864"/>
          <w:sz w:val="22"/>
        </w:rPr>
      </w:pPr>
      <w:r>
        <w:rPr>
          <w:iCs/>
          <w:color w:val="1F3864"/>
          <w:sz w:val="22"/>
        </w:rPr>
        <w:tab/>
      </w:r>
    </w:p>
    <w:p w14:paraId="58FA8AF4" w14:textId="53DCFABB" w:rsidR="00D65844" w:rsidRDefault="00D65844" w:rsidP="00D65844">
      <w:pPr>
        <w:pStyle w:val="3"/>
      </w:pPr>
      <w:bookmarkStart w:id="109" w:name="_Toc403061617"/>
      <w:bookmarkStart w:id="110" w:name="_Toc422820113"/>
      <w:bookmarkStart w:id="111" w:name="_Toc66516259"/>
      <w:bookmarkEnd w:id="107"/>
      <w:bookmarkEnd w:id="108"/>
      <w:r>
        <w:t>Attributes</w:t>
      </w:r>
      <w:bookmarkEnd w:id="109"/>
      <w:bookmarkEnd w:id="110"/>
      <w:bookmarkEnd w:id="111"/>
    </w:p>
    <w:p w14:paraId="058AE620" w14:textId="0790023A" w:rsidR="00D65844" w:rsidRDefault="00D65844" w:rsidP="00D65844">
      <w:pPr>
        <w:rPr>
          <w:color w:val="1F3864"/>
          <w:sz w:val="22"/>
          <w:szCs w:val="22"/>
        </w:rPr>
      </w:pPr>
      <w:r>
        <w:rPr>
          <w:sz w:val="22"/>
        </w:rPr>
        <w:t>S-128 defines attributes as either simple or complex.</w:t>
      </w:r>
    </w:p>
    <w:p w14:paraId="0FDDBAD2" w14:textId="77777777" w:rsidR="00E366B1" w:rsidRPr="008E0E01" w:rsidRDefault="00E366B1">
      <w:pPr>
        <w:pStyle w:val="templatetext"/>
        <w:rPr>
          <w:i w:val="0"/>
          <w:color w:val="1F3864"/>
          <w:sz w:val="22"/>
          <w:szCs w:val="22"/>
        </w:rPr>
      </w:pPr>
    </w:p>
    <w:p w14:paraId="112C9170" w14:textId="7B84825A" w:rsidR="0054014A" w:rsidRDefault="0054014A" w:rsidP="0054014A">
      <w:pPr>
        <w:pStyle w:val="4"/>
        <w:rPr>
          <w:rFonts w:eastAsia="Times New Roman"/>
        </w:rPr>
      </w:pPr>
      <w:bookmarkStart w:id="112" w:name="_Toc66516260"/>
      <w:r>
        <w:t>Simple Attributes</w:t>
      </w:r>
      <w:bookmarkEnd w:id="112"/>
    </w:p>
    <w:p w14:paraId="31280FFB" w14:textId="7790B5DF" w:rsidR="0054014A" w:rsidRDefault="0054014A" w:rsidP="0054014A">
      <w:pPr>
        <w:rPr>
          <w:color w:val="1F3864"/>
          <w:sz w:val="22"/>
          <w:szCs w:val="22"/>
        </w:rPr>
      </w:pPr>
      <w:r>
        <w:rPr>
          <w:rFonts w:eastAsia="Times New Roman"/>
          <w:sz w:val="22"/>
        </w:rPr>
        <w:t xml:space="preserve">S-128 uses ten types of simple attributes; they are listed in the </w:t>
      </w:r>
      <w:r w:rsidR="00C35C5E">
        <w:rPr>
          <w:rFonts w:eastAsia="Times New Roman"/>
          <w:sz w:val="22"/>
        </w:rPr>
        <w:t>Table 7-1.</w:t>
      </w:r>
    </w:p>
    <w:p w14:paraId="68DE3F1C" w14:textId="77777777" w:rsidR="0054014A" w:rsidRPr="000E7298" w:rsidRDefault="0054014A" w:rsidP="008E0E01">
      <w:pPr>
        <w:pStyle w:val="a0"/>
        <w:rPr>
          <w:rFonts w:ascii="굴림" w:eastAsia="굴림" w:hAnsi="굴림" w:cs="굴림"/>
          <w:sz w:val="20"/>
          <w:szCs w:val="20"/>
          <w:lang w:eastAsia="ko-KR"/>
        </w:rPr>
      </w:pPr>
    </w:p>
    <w:p w14:paraId="218128E0" w14:textId="5A40BF30" w:rsidR="00E366B1" w:rsidRDefault="00E366B1">
      <w:pPr>
        <w:pStyle w:val="templatetext"/>
        <w:jc w:val="center"/>
        <w:rPr>
          <w:b/>
          <w:bCs/>
          <w:i w:val="0"/>
          <w:color w:val="00000A"/>
          <w:sz w:val="22"/>
          <w:szCs w:val="22"/>
        </w:rPr>
      </w:pPr>
    </w:p>
    <w:tbl>
      <w:tblPr>
        <w:tblW w:w="0" w:type="auto"/>
        <w:tblLayout w:type="fixed"/>
        <w:tblLook w:val="0000" w:firstRow="0" w:lastRow="0" w:firstColumn="0" w:lastColumn="0" w:noHBand="0" w:noVBand="0"/>
      </w:tblPr>
      <w:tblGrid>
        <w:gridCol w:w="1838"/>
        <w:gridCol w:w="7512"/>
      </w:tblGrid>
      <w:tr w:rsidR="00E366B1" w14:paraId="08F1CB9B" w14:textId="77777777" w:rsidTr="00DD0002">
        <w:trPr>
          <w:trHeight w:val="567"/>
        </w:trPr>
        <w:tc>
          <w:tcPr>
            <w:tcW w:w="18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09D82A" w14:textId="00563481" w:rsidR="00E366B1" w:rsidRDefault="0025005B" w:rsidP="00DD0002">
            <w:pPr>
              <w:pStyle w:val="templatetext"/>
              <w:spacing w:after="0"/>
              <w:jc w:val="both"/>
              <w:rPr>
                <w:b/>
                <w:bCs/>
                <w:i w:val="0"/>
                <w:color w:val="00000A"/>
                <w:sz w:val="22"/>
                <w:szCs w:val="22"/>
              </w:rPr>
            </w:pPr>
            <w:r>
              <w:rPr>
                <w:b/>
                <w:bCs/>
                <w:i w:val="0"/>
                <w:color w:val="00000A"/>
                <w:sz w:val="22"/>
                <w:szCs w:val="22"/>
              </w:rPr>
              <w:t>Type</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6A556" w14:textId="0628F7BB" w:rsidR="00E366B1" w:rsidRDefault="0025005B" w:rsidP="00DD0002">
            <w:pPr>
              <w:pStyle w:val="templatetext"/>
              <w:spacing w:after="0"/>
              <w:jc w:val="both"/>
            </w:pPr>
            <w:r>
              <w:rPr>
                <w:b/>
                <w:bCs/>
                <w:i w:val="0"/>
                <w:color w:val="00000A"/>
                <w:sz w:val="22"/>
                <w:szCs w:val="22"/>
              </w:rPr>
              <w:t>Definition</w:t>
            </w:r>
          </w:p>
        </w:tc>
      </w:tr>
      <w:tr w:rsidR="00E366B1" w14:paraId="5DA879E6" w14:textId="77777777" w:rsidTr="00DD0002">
        <w:trPr>
          <w:trHeight w:val="567"/>
        </w:trPr>
        <w:tc>
          <w:tcPr>
            <w:tcW w:w="18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1CBA59" w14:textId="77777777" w:rsidR="00E366B1" w:rsidRDefault="0025005B" w:rsidP="00DD0002">
            <w:pPr>
              <w:pStyle w:val="templatetext"/>
              <w:spacing w:after="0"/>
              <w:jc w:val="both"/>
              <w:rPr>
                <w:i w:val="0"/>
                <w:color w:val="00000A"/>
                <w:sz w:val="22"/>
                <w:szCs w:val="22"/>
              </w:rPr>
            </w:pPr>
            <w:r>
              <w:rPr>
                <w:i w:val="0"/>
                <w:color w:val="00000A"/>
                <w:sz w:val="22"/>
                <w:szCs w:val="22"/>
              </w:rPr>
              <w:lastRenderedPageBreak/>
              <w:t xml:space="preserve">Enumeration </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5B548" w14:textId="3714F5F4" w:rsidR="0054014A" w:rsidRPr="0054014A" w:rsidRDefault="0054014A" w:rsidP="00DD0002">
            <w:pPr>
              <w:pStyle w:val="aff5"/>
              <w:wordWrap/>
              <w:adjustRightInd w:val="0"/>
              <w:spacing w:line="240" w:lineRule="auto"/>
              <w:jc w:val="left"/>
              <w:rPr>
                <w:rFonts w:ascii="Arial" w:eastAsia="SimSun" w:hAnsi="Arial" w:cs="Arial"/>
                <w:iCs/>
                <w:color w:val="00000A"/>
                <w:sz w:val="22"/>
                <w:szCs w:val="22"/>
                <w:lang w:eastAsia="ar-SA"/>
              </w:rPr>
            </w:pPr>
            <w:r w:rsidRPr="0054014A">
              <w:rPr>
                <w:rFonts w:ascii="Arial" w:eastAsia="SimSun" w:hAnsi="Arial" w:cs="Arial"/>
                <w:iCs/>
                <w:color w:val="00000A"/>
                <w:sz w:val="22"/>
                <w:szCs w:val="22"/>
                <w:lang w:eastAsia="ar-SA"/>
              </w:rPr>
              <w:t>A fixed list of valid identifiers of named literal values</w:t>
            </w:r>
            <w:r w:rsidR="00C35C5E">
              <w:rPr>
                <w:rFonts w:ascii="Arial" w:eastAsia="SimSun" w:hAnsi="Arial" w:cs="Arial"/>
                <w:iCs/>
                <w:color w:val="00000A"/>
                <w:sz w:val="22"/>
                <w:szCs w:val="22"/>
                <w:lang w:eastAsia="ar-SA"/>
              </w:rPr>
              <w:t>.</w:t>
            </w:r>
          </w:p>
        </w:tc>
      </w:tr>
      <w:tr w:rsidR="00E366B1" w14:paraId="03B6D528" w14:textId="77777777" w:rsidTr="00DD0002">
        <w:trPr>
          <w:trHeight w:val="850"/>
        </w:trPr>
        <w:tc>
          <w:tcPr>
            <w:tcW w:w="18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9583B" w14:textId="77777777" w:rsidR="00E366B1" w:rsidRDefault="0025005B" w:rsidP="00DD0002">
            <w:pPr>
              <w:pStyle w:val="templatetext"/>
              <w:spacing w:after="0"/>
              <w:jc w:val="both"/>
              <w:rPr>
                <w:i w:val="0"/>
                <w:color w:val="00000A"/>
                <w:sz w:val="22"/>
                <w:szCs w:val="22"/>
              </w:rPr>
            </w:pPr>
            <w:r>
              <w:rPr>
                <w:i w:val="0"/>
                <w:color w:val="00000A"/>
                <w:sz w:val="22"/>
                <w:szCs w:val="22"/>
              </w:rPr>
              <w:t xml:space="preserve">Boolean </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A8396" w14:textId="288E23F2" w:rsidR="0054014A" w:rsidRPr="0054014A" w:rsidRDefault="0054014A" w:rsidP="00DD0002">
            <w:pPr>
              <w:pStyle w:val="aff5"/>
              <w:wordWrap/>
              <w:adjustRightInd w:val="0"/>
              <w:spacing w:line="240" w:lineRule="auto"/>
              <w:jc w:val="left"/>
              <w:rPr>
                <w:rFonts w:ascii="Arial" w:eastAsia="SimSun" w:hAnsi="Arial" w:cs="Arial"/>
                <w:iCs/>
                <w:color w:val="00000A"/>
                <w:sz w:val="22"/>
                <w:szCs w:val="22"/>
                <w:lang w:eastAsia="ar-SA"/>
              </w:rPr>
            </w:pPr>
            <w:r w:rsidRPr="0054014A">
              <w:rPr>
                <w:rFonts w:ascii="Arial" w:eastAsia="SimSun" w:hAnsi="Arial" w:cs="Arial"/>
                <w:iCs/>
                <w:color w:val="00000A"/>
                <w:sz w:val="22"/>
                <w:szCs w:val="22"/>
                <w:lang w:eastAsia="ar-SA"/>
              </w:rPr>
              <w:t>A value representing binary logic. The value can be either True or False. The default state for Boolean type attributes (i.e. where the attribute is not populated for the feature) is False.</w:t>
            </w:r>
          </w:p>
        </w:tc>
      </w:tr>
      <w:tr w:rsidR="00E366B1" w14:paraId="736C803D" w14:textId="77777777" w:rsidTr="00DD0002">
        <w:trPr>
          <w:trHeight w:val="737"/>
        </w:trPr>
        <w:tc>
          <w:tcPr>
            <w:tcW w:w="18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C13D5" w14:textId="77777777" w:rsidR="00E366B1" w:rsidRDefault="0025005B" w:rsidP="00DD0002">
            <w:pPr>
              <w:pStyle w:val="templatetext"/>
              <w:spacing w:after="0"/>
              <w:jc w:val="both"/>
              <w:rPr>
                <w:i w:val="0"/>
                <w:color w:val="00000A"/>
                <w:sz w:val="22"/>
                <w:szCs w:val="22"/>
              </w:rPr>
            </w:pPr>
            <w:r>
              <w:rPr>
                <w:i w:val="0"/>
                <w:color w:val="00000A"/>
                <w:sz w:val="22"/>
                <w:szCs w:val="22"/>
              </w:rPr>
              <w:t xml:space="preserve">Real </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1A3FB" w14:textId="68626FD5" w:rsidR="0054014A" w:rsidRPr="0054014A" w:rsidRDefault="0054014A" w:rsidP="00DD0002">
            <w:pPr>
              <w:pStyle w:val="aff5"/>
              <w:wordWrap/>
              <w:adjustRightInd w:val="0"/>
              <w:spacing w:line="240" w:lineRule="auto"/>
              <w:jc w:val="left"/>
              <w:rPr>
                <w:rFonts w:ascii="Arial" w:eastAsia="SimSun" w:hAnsi="Arial" w:cs="Arial"/>
                <w:iCs/>
                <w:color w:val="00000A"/>
                <w:sz w:val="22"/>
                <w:szCs w:val="22"/>
                <w:lang w:eastAsia="ar-SA"/>
              </w:rPr>
            </w:pPr>
            <w:r w:rsidRPr="0054014A">
              <w:rPr>
                <w:rFonts w:ascii="Arial" w:eastAsia="SimSun" w:hAnsi="Arial" w:cs="Arial"/>
                <w:iCs/>
                <w:color w:val="00000A"/>
                <w:sz w:val="22"/>
                <w:szCs w:val="22"/>
                <w:lang w:eastAsia="ar-SA"/>
              </w:rPr>
              <w:t>A signed Real (floating point) number consisting of a mantissa and an exponent</w:t>
            </w:r>
            <w:r w:rsidR="00C35C5E">
              <w:rPr>
                <w:rFonts w:ascii="Arial" w:eastAsia="SimSun" w:hAnsi="Arial" w:cs="Arial"/>
                <w:iCs/>
                <w:color w:val="00000A"/>
                <w:sz w:val="22"/>
                <w:szCs w:val="22"/>
                <w:lang w:eastAsia="ar-SA"/>
              </w:rPr>
              <w:t>.</w:t>
            </w:r>
          </w:p>
        </w:tc>
      </w:tr>
      <w:tr w:rsidR="00E366B1" w14:paraId="5712C5B2" w14:textId="77777777" w:rsidTr="00DD0002">
        <w:trPr>
          <w:trHeight w:val="850"/>
        </w:trPr>
        <w:tc>
          <w:tcPr>
            <w:tcW w:w="18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809CDF" w14:textId="77777777" w:rsidR="00E366B1" w:rsidRDefault="0025005B" w:rsidP="00DD0002">
            <w:pPr>
              <w:pStyle w:val="templatetext"/>
              <w:spacing w:after="0"/>
              <w:jc w:val="both"/>
              <w:rPr>
                <w:i w:val="0"/>
                <w:color w:val="00000A"/>
                <w:sz w:val="22"/>
                <w:szCs w:val="22"/>
              </w:rPr>
            </w:pPr>
            <w:r>
              <w:rPr>
                <w:i w:val="0"/>
                <w:color w:val="00000A"/>
                <w:sz w:val="22"/>
                <w:szCs w:val="22"/>
              </w:rPr>
              <w:t xml:space="preserve">Integer </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EE276" w14:textId="5B0C9525" w:rsidR="0054014A" w:rsidRPr="0054014A" w:rsidRDefault="0054014A" w:rsidP="00DD0002">
            <w:pPr>
              <w:pStyle w:val="aff5"/>
              <w:wordWrap/>
              <w:adjustRightInd w:val="0"/>
              <w:spacing w:line="240" w:lineRule="auto"/>
              <w:jc w:val="left"/>
              <w:rPr>
                <w:rFonts w:ascii="Arial" w:eastAsia="SimSun" w:hAnsi="Arial" w:cs="Arial"/>
                <w:iCs/>
                <w:color w:val="00000A"/>
                <w:sz w:val="22"/>
                <w:szCs w:val="22"/>
                <w:lang w:eastAsia="ar-SA"/>
              </w:rPr>
            </w:pPr>
            <w:r w:rsidRPr="0054014A">
              <w:rPr>
                <w:rFonts w:ascii="Arial" w:eastAsia="SimSun" w:hAnsi="Arial" w:cs="Arial"/>
                <w:iCs/>
                <w:color w:val="00000A"/>
                <w:sz w:val="22"/>
                <w:szCs w:val="22"/>
                <w:lang w:eastAsia="ar-SA"/>
              </w:rPr>
              <w:t>A signed integer number. The representation of an integer is encapsulation and usage dependent.</w:t>
            </w:r>
          </w:p>
        </w:tc>
      </w:tr>
      <w:tr w:rsidR="00E366B1" w14:paraId="1099F39D" w14:textId="77777777" w:rsidTr="00DD0002">
        <w:trPr>
          <w:trHeight w:val="850"/>
        </w:trPr>
        <w:tc>
          <w:tcPr>
            <w:tcW w:w="18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372F2F" w14:textId="77777777" w:rsidR="00E366B1" w:rsidRDefault="0025005B" w:rsidP="00DD0002">
            <w:pPr>
              <w:pStyle w:val="templatetext"/>
              <w:spacing w:after="0"/>
              <w:jc w:val="both"/>
              <w:rPr>
                <w:i w:val="0"/>
                <w:color w:val="00000A"/>
                <w:sz w:val="22"/>
                <w:szCs w:val="22"/>
              </w:rPr>
            </w:pPr>
            <w:proofErr w:type="spellStart"/>
            <w:r>
              <w:rPr>
                <w:i w:val="0"/>
                <w:color w:val="00000A"/>
                <w:sz w:val="22"/>
                <w:szCs w:val="22"/>
              </w:rPr>
              <w:t>CharacterString</w:t>
            </w:r>
            <w:proofErr w:type="spellEnd"/>
            <w:r>
              <w:rPr>
                <w:i w:val="0"/>
                <w:color w:val="00000A"/>
                <w:sz w:val="22"/>
                <w:szCs w:val="22"/>
              </w:rPr>
              <w:t xml:space="preserve"> </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19D8AC" w14:textId="7BF3633F" w:rsidR="0054014A" w:rsidRPr="0054014A" w:rsidRDefault="0054014A" w:rsidP="00DD0002">
            <w:pPr>
              <w:pStyle w:val="aff5"/>
              <w:wordWrap/>
              <w:adjustRightInd w:val="0"/>
              <w:spacing w:line="240" w:lineRule="auto"/>
              <w:jc w:val="left"/>
              <w:rPr>
                <w:rFonts w:ascii="Arial" w:eastAsia="SimSun" w:hAnsi="Arial" w:cs="Arial"/>
                <w:iCs/>
                <w:color w:val="00000A"/>
                <w:sz w:val="22"/>
                <w:szCs w:val="22"/>
                <w:lang w:eastAsia="ar-SA"/>
              </w:rPr>
            </w:pPr>
            <w:r w:rsidRPr="0054014A">
              <w:rPr>
                <w:rFonts w:ascii="Arial" w:eastAsia="SimSun" w:hAnsi="Arial" w:cs="Arial"/>
                <w:iCs/>
                <w:color w:val="00000A"/>
                <w:sz w:val="22"/>
                <w:szCs w:val="22"/>
                <w:lang w:eastAsia="ar-SA"/>
              </w:rPr>
              <w:t>An arbitrary-length sequence of characters including accents and special characters from a repertoire of one of the adopted character sets</w:t>
            </w:r>
            <w:r w:rsidR="00C35C5E">
              <w:rPr>
                <w:rFonts w:ascii="Arial" w:eastAsia="SimSun" w:hAnsi="Arial" w:cs="Arial"/>
                <w:iCs/>
                <w:color w:val="00000A"/>
                <w:sz w:val="22"/>
                <w:szCs w:val="22"/>
                <w:lang w:eastAsia="ar-SA"/>
              </w:rPr>
              <w:t>.</w:t>
            </w:r>
          </w:p>
        </w:tc>
      </w:tr>
      <w:tr w:rsidR="00E366B1" w14:paraId="79F23485" w14:textId="77777777" w:rsidTr="00DD0002">
        <w:trPr>
          <w:trHeight w:val="850"/>
        </w:trPr>
        <w:tc>
          <w:tcPr>
            <w:tcW w:w="18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237931" w14:textId="77777777" w:rsidR="00E366B1" w:rsidRDefault="0025005B" w:rsidP="00DD0002">
            <w:pPr>
              <w:pStyle w:val="templatetext"/>
              <w:spacing w:after="0"/>
              <w:jc w:val="both"/>
              <w:rPr>
                <w:color w:val="00000A"/>
                <w:sz w:val="22"/>
                <w:szCs w:val="22"/>
              </w:rPr>
            </w:pPr>
            <w:r>
              <w:rPr>
                <w:i w:val="0"/>
                <w:color w:val="00000A"/>
                <w:sz w:val="22"/>
                <w:szCs w:val="22"/>
              </w:rPr>
              <w:t xml:space="preserve">Date </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5F37FB" w14:textId="04E2EF0E" w:rsidR="0054014A" w:rsidRPr="0054014A" w:rsidRDefault="0054014A" w:rsidP="00DD0002">
            <w:pPr>
              <w:adjustRightInd w:val="0"/>
              <w:rPr>
                <w:iCs/>
                <w:color w:val="00000A"/>
                <w:sz w:val="22"/>
                <w:szCs w:val="22"/>
              </w:rPr>
            </w:pPr>
            <w:r w:rsidRPr="0054014A">
              <w:rPr>
                <w:iCs/>
                <w:color w:val="00000A"/>
                <w:sz w:val="22"/>
                <w:szCs w:val="22"/>
              </w:rPr>
              <w:t>A date provides values for year, month</w:t>
            </w:r>
            <w:r w:rsidR="003A4D7D">
              <w:rPr>
                <w:iCs/>
                <w:color w:val="00000A"/>
                <w:sz w:val="22"/>
                <w:szCs w:val="22"/>
              </w:rPr>
              <w:t>,</w:t>
            </w:r>
            <w:r w:rsidRPr="0054014A">
              <w:rPr>
                <w:iCs/>
                <w:color w:val="00000A"/>
                <w:sz w:val="22"/>
                <w:szCs w:val="22"/>
              </w:rPr>
              <w:t xml:space="preserve"> and day according to the Gregorian Calendar. Character encoding of a date is a string which must follow the calendar date format (complete representation, basic format) for date specified by ISO 8601:1988. </w:t>
            </w:r>
          </w:p>
          <w:p w14:paraId="2C8809F1" w14:textId="18F3461E" w:rsidR="0054014A" w:rsidRPr="0054014A" w:rsidRDefault="0054014A" w:rsidP="00DD0002">
            <w:pPr>
              <w:pStyle w:val="aff5"/>
              <w:wordWrap/>
              <w:adjustRightInd w:val="0"/>
              <w:spacing w:line="240" w:lineRule="auto"/>
              <w:jc w:val="left"/>
              <w:rPr>
                <w:rFonts w:ascii="Arial" w:eastAsia="SimSun" w:hAnsi="Arial" w:cs="Arial"/>
                <w:iCs/>
                <w:color w:val="00000A"/>
                <w:sz w:val="22"/>
                <w:szCs w:val="22"/>
                <w:lang w:eastAsia="ar-SA"/>
              </w:rPr>
            </w:pPr>
            <w:r w:rsidRPr="0054014A">
              <w:rPr>
                <w:rFonts w:ascii="Arial" w:eastAsia="SimSun" w:hAnsi="Arial" w:cs="Arial"/>
                <w:iCs/>
                <w:color w:val="00000A"/>
                <w:sz w:val="22"/>
                <w:szCs w:val="22"/>
                <w:lang w:eastAsia="ar-SA"/>
              </w:rPr>
              <w:t>EXAMPLE 19980918 (YYYY-MM-DD)</w:t>
            </w:r>
          </w:p>
        </w:tc>
      </w:tr>
      <w:tr w:rsidR="00E366B1" w14:paraId="7A31EC7B" w14:textId="77777777" w:rsidTr="00DD0002">
        <w:trPr>
          <w:trHeight w:val="850"/>
        </w:trPr>
        <w:tc>
          <w:tcPr>
            <w:tcW w:w="18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D5C794" w14:textId="77777777" w:rsidR="00E366B1" w:rsidRDefault="0025005B" w:rsidP="00DD0002">
            <w:pPr>
              <w:pStyle w:val="templatetext"/>
              <w:spacing w:after="0"/>
              <w:jc w:val="both"/>
              <w:rPr>
                <w:color w:val="00000A"/>
                <w:sz w:val="22"/>
                <w:szCs w:val="22"/>
              </w:rPr>
            </w:pPr>
            <w:r>
              <w:rPr>
                <w:i w:val="0"/>
                <w:color w:val="00000A"/>
                <w:sz w:val="22"/>
                <w:szCs w:val="22"/>
              </w:rPr>
              <w:t xml:space="preserve">Time </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7D8521" w14:textId="679BBB5A" w:rsidR="0054014A" w:rsidRPr="0054014A" w:rsidRDefault="0054014A" w:rsidP="00DD0002">
            <w:pPr>
              <w:adjustRightInd w:val="0"/>
              <w:rPr>
                <w:iCs/>
                <w:color w:val="00000A"/>
                <w:sz w:val="22"/>
                <w:szCs w:val="22"/>
              </w:rPr>
            </w:pPr>
            <w:r w:rsidRPr="0054014A">
              <w:rPr>
                <w:iCs/>
                <w:color w:val="00000A"/>
                <w:sz w:val="22"/>
                <w:szCs w:val="22"/>
              </w:rPr>
              <w:t>A time is given by an hour, minute</w:t>
            </w:r>
            <w:r w:rsidR="003A4D7D">
              <w:rPr>
                <w:iCs/>
                <w:color w:val="00000A"/>
                <w:sz w:val="22"/>
                <w:szCs w:val="22"/>
              </w:rPr>
              <w:t>,</w:t>
            </w:r>
            <w:r w:rsidRPr="0054014A">
              <w:rPr>
                <w:iCs/>
                <w:color w:val="00000A"/>
                <w:sz w:val="22"/>
                <w:szCs w:val="22"/>
              </w:rPr>
              <w:t xml:space="preserve"> and second. Character encoding of a time is a string that follows the local time (complete representation, basic format) format defined in ISO 8601:1988. </w:t>
            </w:r>
          </w:p>
          <w:p w14:paraId="13388423" w14:textId="0C69041B" w:rsidR="0054014A" w:rsidRPr="0054014A" w:rsidRDefault="0054014A" w:rsidP="00DD0002">
            <w:pPr>
              <w:pStyle w:val="aff5"/>
              <w:wordWrap/>
              <w:adjustRightInd w:val="0"/>
              <w:spacing w:line="240" w:lineRule="auto"/>
              <w:jc w:val="left"/>
              <w:rPr>
                <w:rFonts w:ascii="Arial" w:eastAsia="SimSun" w:hAnsi="Arial" w:cs="Arial"/>
                <w:iCs/>
                <w:color w:val="00000A"/>
                <w:sz w:val="22"/>
                <w:szCs w:val="22"/>
                <w:lang w:eastAsia="ar-SA"/>
              </w:rPr>
            </w:pPr>
            <w:r w:rsidRPr="0054014A">
              <w:rPr>
                <w:rFonts w:ascii="Arial" w:eastAsia="SimSun" w:hAnsi="Arial" w:cs="Arial"/>
                <w:iCs/>
                <w:color w:val="00000A"/>
                <w:sz w:val="22"/>
                <w:szCs w:val="22"/>
                <w:lang w:eastAsia="ar-SA"/>
              </w:rPr>
              <w:t>EXAMPLE 183059 or 183059+0100 or 183059Z</w:t>
            </w:r>
          </w:p>
        </w:tc>
      </w:tr>
      <w:tr w:rsidR="00E366B1" w14:paraId="76A2727A" w14:textId="77777777" w:rsidTr="00DD0002">
        <w:trPr>
          <w:trHeight w:val="850"/>
        </w:trPr>
        <w:tc>
          <w:tcPr>
            <w:tcW w:w="18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4A2C9B" w14:textId="77777777" w:rsidR="00E366B1" w:rsidRDefault="0025005B" w:rsidP="00DD0002">
            <w:pPr>
              <w:pStyle w:val="templatetext"/>
              <w:spacing w:after="0"/>
              <w:jc w:val="both"/>
              <w:rPr>
                <w:color w:val="00000A"/>
                <w:sz w:val="22"/>
                <w:szCs w:val="22"/>
              </w:rPr>
            </w:pPr>
            <w:r>
              <w:rPr>
                <w:i w:val="0"/>
                <w:color w:val="00000A"/>
                <w:sz w:val="22"/>
                <w:szCs w:val="22"/>
              </w:rPr>
              <w:t xml:space="preserve">Date and Time </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D1626" w14:textId="059E26D3" w:rsidR="0054014A" w:rsidRPr="0054014A" w:rsidRDefault="0054014A" w:rsidP="00DD0002">
            <w:pPr>
              <w:adjustRightInd w:val="0"/>
              <w:rPr>
                <w:iCs/>
                <w:color w:val="00000A"/>
                <w:sz w:val="22"/>
                <w:szCs w:val="22"/>
              </w:rPr>
            </w:pPr>
            <w:r w:rsidRPr="0054014A">
              <w:rPr>
                <w:iCs/>
                <w:color w:val="00000A"/>
                <w:sz w:val="22"/>
                <w:szCs w:val="22"/>
              </w:rPr>
              <w:t xml:space="preserve">A </w:t>
            </w:r>
            <w:proofErr w:type="spellStart"/>
            <w:r w:rsidRPr="0054014A">
              <w:rPr>
                <w:iCs/>
                <w:color w:val="00000A"/>
                <w:sz w:val="22"/>
                <w:szCs w:val="22"/>
              </w:rPr>
              <w:t>DateTime</w:t>
            </w:r>
            <w:proofErr w:type="spellEnd"/>
            <w:r w:rsidRPr="0054014A">
              <w:rPr>
                <w:iCs/>
                <w:color w:val="00000A"/>
                <w:sz w:val="22"/>
                <w:szCs w:val="22"/>
              </w:rPr>
              <w:t xml:space="preserve"> is a combination of a date and a time type. Character encoding of a </w:t>
            </w:r>
            <w:proofErr w:type="spellStart"/>
            <w:r w:rsidRPr="0054014A">
              <w:rPr>
                <w:iCs/>
                <w:color w:val="00000A"/>
                <w:sz w:val="22"/>
                <w:szCs w:val="22"/>
              </w:rPr>
              <w:t>DateTime</w:t>
            </w:r>
            <w:proofErr w:type="spellEnd"/>
            <w:r w:rsidRPr="0054014A">
              <w:rPr>
                <w:iCs/>
                <w:color w:val="00000A"/>
                <w:sz w:val="22"/>
                <w:szCs w:val="22"/>
              </w:rPr>
              <w:t xml:space="preserve"> shall follow ISO 8601:1988</w:t>
            </w:r>
            <w:r w:rsidR="003A4D7D">
              <w:rPr>
                <w:iCs/>
                <w:color w:val="00000A"/>
                <w:sz w:val="22"/>
                <w:szCs w:val="22"/>
              </w:rPr>
              <w:t>.</w:t>
            </w:r>
          </w:p>
          <w:p w14:paraId="50701355" w14:textId="0AE765FB" w:rsidR="0054014A" w:rsidRPr="0054014A" w:rsidRDefault="0054014A" w:rsidP="00DD0002">
            <w:pPr>
              <w:pStyle w:val="aff5"/>
              <w:wordWrap/>
              <w:adjustRightInd w:val="0"/>
              <w:spacing w:line="240" w:lineRule="auto"/>
              <w:jc w:val="left"/>
              <w:rPr>
                <w:rFonts w:ascii="Arial" w:eastAsia="SimSun" w:hAnsi="Arial" w:cs="Arial"/>
                <w:iCs/>
                <w:color w:val="00000A"/>
                <w:sz w:val="22"/>
                <w:szCs w:val="22"/>
                <w:lang w:eastAsia="ar-SA"/>
              </w:rPr>
            </w:pPr>
            <w:r w:rsidRPr="0054014A">
              <w:rPr>
                <w:rFonts w:ascii="Arial" w:eastAsia="SimSun" w:hAnsi="Arial" w:cs="Arial"/>
                <w:iCs/>
                <w:color w:val="00000A"/>
                <w:sz w:val="22"/>
                <w:szCs w:val="22"/>
                <w:lang w:eastAsia="ar-SA"/>
              </w:rPr>
              <w:t>EXAMPLE 19850412T101530</w:t>
            </w:r>
          </w:p>
        </w:tc>
      </w:tr>
      <w:tr w:rsidR="005E0EB0" w14:paraId="33929881" w14:textId="77777777" w:rsidTr="00DD0002">
        <w:trPr>
          <w:trHeight w:val="850"/>
        </w:trPr>
        <w:tc>
          <w:tcPr>
            <w:tcW w:w="18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577E81" w14:textId="251B61DD" w:rsidR="005E0EB0" w:rsidRDefault="005E0EB0" w:rsidP="00DD0002">
            <w:pPr>
              <w:pStyle w:val="templatetext"/>
              <w:spacing w:after="0"/>
              <w:jc w:val="both"/>
              <w:rPr>
                <w:i w:val="0"/>
                <w:color w:val="00000A"/>
                <w:sz w:val="22"/>
                <w:szCs w:val="22"/>
              </w:rPr>
            </w:pPr>
            <w:proofErr w:type="spellStart"/>
            <w:r>
              <w:rPr>
                <w:i w:val="0"/>
                <w:color w:val="00000A"/>
                <w:sz w:val="22"/>
                <w:szCs w:val="22"/>
              </w:rPr>
              <w:t>Codelist</w:t>
            </w:r>
            <w:proofErr w:type="spellEnd"/>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CEF3C" w14:textId="1F44150B" w:rsidR="0054014A" w:rsidRPr="0054014A" w:rsidRDefault="0054014A" w:rsidP="00DD0002">
            <w:pPr>
              <w:pStyle w:val="aff5"/>
              <w:wordWrap/>
              <w:adjustRightInd w:val="0"/>
              <w:spacing w:line="240" w:lineRule="auto"/>
              <w:jc w:val="left"/>
              <w:rPr>
                <w:rFonts w:ascii="Arial" w:eastAsia="SimSun" w:hAnsi="Arial" w:cs="Arial"/>
                <w:iCs/>
                <w:color w:val="00000A"/>
                <w:sz w:val="22"/>
                <w:szCs w:val="22"/>
                <w:lang w:eastAsia="ar-SA"/>
              </w:rPr>
            </w:pPr>
            <w:r w:rsidRPr="0054014A">
              <w:rPr>
                <w:rFonts w:ascii="Arial" w:eastAsia="SimSun" w:hAnsi="Arial" w:cs="Arial"/>
                <w:iCs/>
                <w:color w:val="00000A"/>
                <w:sz w:val="22"/>
                <w:szCs w:val="22"/>
                <w:lang w:eastAsia="ar-SA"/>
              </w:rPr>
              <w:t>A type of flexible enumeration. A code list type is a list of literals which may be extended only in conformance with specified rules.</w:t>
            </w:r>
          </w:p>
        </w:tc>
      </w:tr>
      <w:tr w:rsidR="005E0EB0" w14:paraId="52E53B82" w14:textId="77777777" w:rsidTr="00DD0002">
        <w:trPr>
          <w:trHeight w:val="454"/>
        </w:trPr>
        <w:tc>
          <w:tcPr>
            <w:tcW w:w="18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C8338" w14:textId="316AE850" w:rsidR="005E0EB0" w:rsidRDefault="005E0EB0" w:rsidP="00DD0002">
            <w:pPr>
              <w:pStyle w:val="templatetext"/>
              <w:spacing w:after="0"/>
              <w:jc w:val="both"/>
              <w:rPr>
                <w:i w:val="0"/>
                <w:color w:val="00000A"/>
                <w:sz w:val="22"/>
                <w:szCs w:val="22"/>
              </w:rPr>
            </w:pPr>
            <w:r>
              <w:rPr>
                <w:i w:val="0"/>
                <w:color w:val="00000A"/>
                <w:sz w:val="22"/>
                <w:szCs w:val="22"/>
              </w:rPr>
              <w:t>Truncated date</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29EDC" w14:textId="31B995A2" w:rsidR="0054014A" w:rsidRPr="0054014A" w:rsidRDefault="0054014A" w:rsidP="00DD0002">
            <w:pPr>
              <w:pStyle w:val="aff5"/>
              <w:wordWrap/>
              <w:adjustRightInd w:val="0"/>
              <w:spacing w:line="240" w:lineRule="auto"/>
              <w:jc w:val="left"/>
              <w:rPr>
                <w:rFonts w:ascii="Arial" w:eastAsia="SimSun" w:hAnsi="Arial" w:cs="Arial"/>
                <w:iCs/>
                <w:color w:val="00000A"/>
                <w:sz w:val="22"/>
                <w:szCs w:val="22"/>
                <w:lang w:eastAsia="ar-SA"/>
              </w:rPr>
            </w:pPr>
            <w:r w:rsidRPr="0054014A">
              <w:rPr>
                <w:rFonts w:ascii="Arial" w:eastAsia="SimSun" w:hAnsi="Arial" w:cs="Arial"/>
                <w:iCs/>
                <w:color w:val="00000A"/>
                <w:sz w:val="22"/>
                <w:szCs w:val="22"/>
                <w:lang w:eastAsia="ar-SA"/>
              </w:rPr>
              <w:t>One or more components of the Date type are omitted.</w:t>
            </w:r>
          </w:p>
        </w:tc>
      </w:tr>
    </w:tbl>
    <w:p w14:paraId="59A76D9D" w14:textId="11E7F6CE" w:rsidR="0054014A" w:rsidRDefault="00595EDD" w:rsidP="0054014A">
      <w:pPr>
        <w:jc w:val="center"/>
      </w:pPr>
      <w:r w:rsidRPr="00DD0002">
        <w:t xml:space="preserve">Table </w:t>
      </w:r>
      <w:r w:rsidR="00660EB2" w:rsidRPr="00DD0002">
        <w:t>7-1</w:t>
      </w:r>
      <w:r w:rsidR="00C35C5E" w:rsidRPr="00DD0002">
        <w:t>.</w:t>
      </w:r>
      <w:r w:rsidRPr="00DD0002">
        <w:t xml:space="preserve"> </w:t>
      </w:r>
      <w:r w:rsidR="0054014A" w:rsidRPr="00DD0002">
        <w:t>Simple feature attributes.</w:t>
      </w:r>
    </w:p>
    <w:p w14:paraId="510EAC61" w14:textId="616ACF81" w:rsidR="00E366B1" w:rsidRDefault="00E366B1" w:rsidP="00595EDD">
      <w:pPr>
        <w:jc w:val="center"/>
      </w:pPr>
    </w:p>
    <w:p w14:paraId="3AF7DB08" w14:textId="48A2B716" w:rsidR="00743851" w:rsidRDefault="00743851">
      <w:pPr>
        <w:suppressAutoHyphens w:val="0"/>
        <w:spacing w:line="240" w:lineRule="auto"/>
      </w:pPr>
    </w:p>
    <w:p w14:paraId="31BF9F6F" w14:textId="6E33A6E7" w:rsidR="0054014A" w:rsidRDefault="0054014A" w:rsidP="0054014A">
      <w:pPr>
        <w:pStyle w:val="4"/>
        <w:rPr>
          <w:color w:val="1F3864"/>
        </w:rPr>
      </w:pPr>
      <w:bookmarkStart w:id="113" w:name="_Toc66516261"/>
      <w:r>
        <w:t>Complex Attributes</w:t>
      </w:r>
      <w:bookmarkEnd w:id="113"/>
    </w:p>
    <w:p w14:paraId="3BF6AFA8" w14:textId="77777777" w:rsidR="0054014A" w:rsidRDefault="0054014A" w:rsidP="0054014A">
      <w:pPr>
        <w:pStyle w:val="templatetext"/>
        <w:jc w:val="both"/>
      </w:pPr>
      <w:r>
        <w:rPr>
          <w:iCs w:val="0"/>
          <w:color w:val="00000A"/>
          <w:sz w:val="22"/>
        </w:rPr>
        <w:t>Complex</w:t>
      </w:r>
      <w:r>
        <w:rPr>
          <w:rFonts w:eastAsia="Times New Roman"/>
          <w:color w:val="00000A"/>
        </w:rPr>
        <w:t xml:space="preserve"> </w:t>
      </w:r>
      <w:r>
        <w:rPr>
          <w:i w:val="0"/>
          <w:color w:val="00000A"/>
          <w:sz w:val="22"/>
          <w:szCs w:val="22"/>
        </w:rPr>
        <w:t>attributes are aggregations of other attributes that are either simple or complex. The aggregation is defined by means of attribute bindings.</w:t>
      </w:r>
    </w:p>
    <w:p w14:paraId="3EAF4C0B" w14:textId="482BC7B0" w:rsidR="00E366B1" w:rsidRDefault="00D511B0" w:rsidP="00427421">
      <w:pPr>
        <w:pStyle w:val="templatetext"/>
        <w:jc w:val="both"/>
        <w:rPr>
          <w:i w:val="0"/>
          <w:iCs w:val="0"/>
          <w:color w:val="1F3864"/>
          <w:sz w:val="20"/>
          <w:shd w:val="clear" w:color="auto" w:fill="FFFF00"/>
        </w:rPr>
      </w:pPr>
      <w:r>
        <w:rPr>
          <w:noProof/>
          <w:lang w:eastAsia="ko-KR"/>
        </w:rPr>
        <mc:AlternateContent>
          <mc:Choice Requires="wps">
            <w:drawing>
              <wp:anchor distT="0" distB="0" distL="114300" distR="114300" simplePos="0" relativeHeight="251662848" behindDoc="0" locked="0" layoutInCell="1" allowOverlap="1" wp14:anchorId="03350062" wp14:editId="66D31263">
                <wp:simplePos x="0" y="0"/>
                <wp:positionH relativeFrom="column">
                  <wp:posOffset>1508760</wp:posOffset>
                </wp:positionH>
                <wp:positionV relativeFrom="paragraph">
                  <wp:posOffset>1327150</wp:posOffset>
                </wp:positionV>
                <wp:extent cx="4560570" cy="635"/>
                <wp:effectExtent l="0" t="0" r="0" b="8890"/>
                <wp:wrapTopAndBottom/>
                <wp:docPr id="11" name="Text Box 11"/>
                <wp:cNvGraphicFramePr/>
                <a:graphic xmlns:a="http://schemas.openxmlformats.org/drawingml/2006/main">
                  <a:graphicData uri="http://schemas.microsoft.com/office/word/2010/wordprocessingShape">
                    <wps:wsp>
                      <wps:cNvSpPr txBox="1"/>
                      <wps:spPr>
                        <a:xfrm>
                          <a:off x="0" y="0"/>
                          <a:ext cx="4560570" cy="635"/>
                        </a:xfrm>
                        <a:prstGeom prst="rect">
                          <a:avLst/>
                        </a:prstGeom>
                        <a:solidFill>
                          <a:prstClr val="white"/>
                        </a:solidFill>
                        <a:ln>
                          <a:noFill/>
                        </a:ln>
                      </wps:spPr>
                      <wps:txbx>
                        <w:txbxContent>
                          <w:p w14:paraId="2AB2D657" w14:textId="0DD8E846" w:rsidR="00E746B0" w:rsidRPr="0084470E" w:rsidRDefault="00E746B0" w:rsidP="00540039">
                            <w:pPr>
                              <w:pStyle w:val="aa"/>
                              <w:rPr>
                                <w:noProof/>
                              </w:rPr>
                            </w:pPr>
                            <w:r>
                              <w:t xml:space="preserve">Figure 7-1 - </w:t>
                            </w:r>
                            <w:proofErr w:type="spellStart"/>
                            <w:r>
                              <w:t>textContent</w:t>
                            </w:r>
                            <w:proofErr w:type="spellEnd"/>
                            <w:r>
                              <w:t xml:space="preserve"> – a complex attribute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3350062" id="_x0000_t202" coordsize="21600,21600" o:spt="202" path="m,l,21600r21600,l21600,xe">
                <v:stroke joinstyle="miter"/>
                <v:path gradientshapeok="t" o:connecttype="rect"/>
              </v:shapetype>
              <v:shape id="Text Box 11" o:spid="_x0000_s1026" type="#_x0000_t202" style="position:absolute;left:0;text-align:left;margin-left:118.8pt;margin-top:104.5pt;width:359.1pt;height:.05pt;z-index:2516628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" stroked="f">
                <v:textbox style="mso-fit-shape-to-text:t" inset="0,0,0,0">
                  <w:txbxContent>
                    <w:p w14:paraId="2AB2D657" w14:textId="0DD8E846" w:rsidR="00E746B0" w:rsidRPr="0084470E" w:rsidRDefault="00E746B0" w:rsidP="00540039">
                      <w:pPr>
                        <w:pStyle w:val="aa"/>
                        <w:rPr>
                          <w:noProof/>
                        </w:rPr>
                      </w:pPr>
                      <w:r>
                        <w:t xml:space="preserve">Figure 7-1 - </w:t>
                      </w:r>
                      <w:proofErr w:type="spellStart"/>
                      <w:r>
                        <w:t>textContent</w:t>
                      </w:r>
                      <w:proofErr w:type="spellEnd"/>
                      <w:r>
                        <w:t xml:space="preserve"> – a complex attribute</w:t>
                      </w:r>
                    </w:p>
                  </w:txbxContent>
                </v:textbox>
                <w10:wrap type="topAndBottom"/>
              </v:shape>
            </w:pict>
          </mc:Fallback>
        </mc:AlternateContent>
      </w:r>
      <w:r w:rsidR="00743851">
        <w:rPr>
          <w:noProof/>
          <w:lang w:eastAsia="ko-KR"/>
        </w:rPr>
        <w:drawing>
          <wp:anchor distT="0" distB="0" distL="0" distR="0" simplePos="0" relativeHeight="251660800" behindDoc="0" locked="0" layoutInCell="1" allowOverlap="1" wp14:anchorId="1DB824C7" wp14:editId="72F3C527">
            <wp:simplePos x="0" y="0"/>
            <wp:positionH relativeFrom="column">
              <wp:posOffset>2103120</wp:posOffset>
            </wp:positionH>
            <wp:positionV relativeFrom="paragraph">
              <wp:posOffset>152400</wp:posOffset>
            </wp:positionV>
            <wp:extent cx="1824355" cy="1120775"/>
            <wp:effectExtent l="0" t="0" r="4445" b="3175"/>
            <wp:wrapTopAndBottom/>
            <wp:docPr id="1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6">
                      <a:extLst>
                        <a:ext uri="{28A0092B-C50C-407E-A947-70E740481C1C}">
                          <a14:useLocalDpi xmlns:a14="http://schemas.microsoft.com/office/drawing/2010/main" val="0"/>
                        </a:ext>
                      </a:extLst>
                    </a:blip>
                    <a:srcRect l="763" t="58347" r="72378" b="23346"/>
                    <a:stretch/>
                  </pic:blipFill>
                  <pic:spPr bwMode="auto">
                    <a:xfrm>
                      <a:off x="0" y="0"/>
                      <a:ext cx="1824355" cy="11207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AAE0D92" w14:textId="77777777" w:rsidR="00E366B1" w:rsidRDefault="00E366B1">
      <w:pPr>
        <w:jc w:val="center"/>
        <w:rPr>
          <w:iCs/>
          <w:color w:val="auto"/>
          <w:sz w:val="22"/>
        </w:rPr>
      </w:pPr>
    </w:p>
    <w:p w14:paraId="5B0BAEB5" w14:textId="2BB8F7B8" w:rsidR="0054014A" w:rsidRDefault="0054014A" w:rsidP="0054014A">
      <w:pPr>
        <w:pStyle w:val="2"/>
        <w:rPr>
          <w:iCs/>
          <w:color w:val="auto"/>
        </w:rPr>
      </w:pPr>
      <w:bookmarkStart w:id="114" w:name="_Toc66516262"/>
      <w:r>
        <w:rPr>
          <w:iCs/>
          <w:color w:val="auto"/>
        </w:rPr>
        <w:t>Units of Measure</w:t>
      </w:r>
      <w:bookmarkEnd w:id="114"/>
    </w:p>
    <w:p w14:paraId="16CE2C34" w14:textId="220DFF5C" w:rsidR="00E366B1" w:rsidRDefault="00E366B1">
      <w:pPr>
        <w:ind w:left="-7200"/>
        <w:jc w:val="center"/>
        <w:rPr>
          <w:iCs/>
          <w:color w:val="auto"/>
          <w:sz w:val="22"/>
        </w:rPr>
      </w:pPr>
    </w:p>
    <w:p w14:paraId="711A27D6" w14:textId="67834E07" w:rsidR="0054014A" w:rsidRDefault="0054014A" w:rsidP="0054014A">
      <w:pPr>
        <w:pStyle w:val="a0"/>
      </w:pPr>
      <w:r>
        <w:t xml:space="preserve">The following units of measure </w:t>
      </w:r>
      <w:r w:rsidR="003A4D7D">
        <w:t xml:space="preserve">are </w:t>
      </w:r>
      <w:r>
        <w:t xml:space="preserve">used in </w:t>
      </w:r>
      <w:r w:rsidR="0069712C" w:rsidRPr="0069712C">
        <w:t>Catalogue of Nautical Products</w:t>
      </w:r>
      <w:r w:rsidR="0069712C" w:rsidRPr="0069712C" w:rsidDel="0069712C">
        <w:t xml:space="preserve"> </w:t>
      </w:r>
      <w:r>
        <w:t>datasets;</w:t>
      </w:r>
    </w:p>
    <w:p w14:paraId="13772A97" w14:textId="77777777" w:rsidR="0054014A" w:rsidRDefault="0054014A" w:rsidP="0054014A">
      <w:pPr>
        <w:pStyle w:val="a0"/>
        <w:numPr>
          <w:ilvl w:val="0"/>
          <w:numId w:val="7"/>
        </w:numPr>
      </w:pPr>
      <w:r>
        <w:t>Orientation is given in decimal degrees</w:t>
      </w:r>
    </w:p>
    <w:p w14:paraId="5DA9A16B" w14:textId="77777777" w:rsidR="0054014A" w:rsidRDefault="0054014A" w:rsidP="0054014A">
      <w:pPr>
        <w:pStyle w:val="a0"/>
        <w:numPr>
          <w:ilvl w:val="0"/>
          <w:numId w:val="7"/>
        </w:numPr>
      </w:pPr>
      <w:r>
        <w:t>Radio frequency is given in hertz</w:t>
      </w:r>
    </w:p>
    <w:p w14:paraId="4FA27969" w14:textId="77777777" w:rsidR="0054014A" w:rsidRDefault="0054014A" w:rsidP="0054014A">
      <w:pPr>
        <w:pStyle w:val="a0"/>
        <w:numPr>
          <w:ilvl w:val="0"/>
          <w:numId w:val="7"/>
        </w:numPr>
        <w:rPr>
          <w:color w:val="1F3864"/>
        </w:rPr>
      </w:pPr>
      <w:r>
        <w:t>Uncertainty is given in meters</w:t>
      </w:r>
    </w:p>
    <w:p w14:paraId="26E7256C" w14:textId="77777777" w:rsidR="00427421" w:rsidRDefault="00427421" w:rsidP="00F333E0">
      <w:pPr>
        <w:pStyle w:val="a0"/>
      </w:pPr>
    </w:p>
    <w:p w14:paraId="1560BFB5" w14:textId="720405E3" w:rsidR="0054014A" w:rsidRDefault="0054014A" w:rsidP="0054014A">
      <w:pPr>
        <w:pStyle w:val="2"/>
      </w:pPr>
      <w:bookmarkStart w:id="115" w:name="_Toc66516263"/>
      <w:r>
        <w:t>Geometric Representation</w:t>
      </w:r>
      <w:bookmarkEnd w:id="115"/>
    </w:p>
    <w:p w14:paraId="707EE5C0" w14:textId="77777777" w:rsidR="00427421" w:rsidRDefault="00427421">
      <w:pPr>
        <w:jc w:val="both"/>
        <w:rPr>
          <w:sz w:val="22"/>
        </w:rPr>
      </w:pPr>
      <w:bookmarkStart w:id="116" w:name="_Toc288810288"/>
      <w:bookmarkStart w:id="117" w:name="_Toc288812335"/>
    </w:p>
    <w:bookmarkEnd w:id="116"/>
    <w:bookmarkEnd w:id="117"/>
    <w:p w14:paraId="7F4941E8" w14:textId="77777777" w:rsidR="0054014A" w:rsidRDefault="0054014A" w:rsidP="0054014A">
      <w:pPr>
        <w:jc w:val="both"/>
        <w:rPr>
          <w:color w:val="1F3864"/>
        </w:rPr>
      </w:pPr>
      <w:r>
        <w:rPr>
          <w:sz w:val="22"/>
        </w:rPr>
        <w:t xml:space="preserve">Geometric representation is the digital description of the spatial component of an object as described in S-100 and ISO 19107. This product specification uses three types of geometries: </w:t>
      </w:r>
      <w:proofErr w:type="spellStart"/>
      <w:r>
        <w:rPr>
          <w:sz w:val="22"/>
        </w:rPr>
        <w:t>GM_Point</w:t>
      </w:r>
      <w:proofErr w:type="spellEnd"/>
      <w:r>
        <w:rPr>
          <w:sz w:val="22"/>
        </w:rPr>
        <w:t xml:space="preserve">, </w:t>
      </w:r>
      <w:proofErr w:type="spellStart"/>
      <w:r>
        <w:rPr>
          <w:sz w:val="22"/>
        </w:rPr>
        <w:t>GM_OrientableCurve</w:t>
      </w:r>
      <w:proofErr w:type="spellEnd"/>
      <w:r>
        <w:rPr>
          <w:sz w:val="22"/>
        </w:rPr>
        <w:t xml:space="preserve">, and </w:t>
      </w:r>
      <w:proofErr w:type="spellStart"/>
      <w:r>
        <w:rPr>
          <w:sz w:val="22"/>
        </w:rPr>
        <w:t>GM_OrientableSurface</w:t>
      </w:r>
      <w:proofErr w:type="spellEnd"/>
      <w:r>
        <w:rPr>
          <w:sz w:val="22"/>
        </w:rPr>
        <w:t xml:space="preserve">. </w:t>
      </w:r>
    </w:p>
    <w:p w14:paraId="28789248" w14:textId="77777777" w:rsidR="00E366B1" w:rsidRDefault="00E366B1">
      <w:pPr>
        <w:rPr>
          <w:sz w:val="22"/>
        </w:rPr>
      </w:pPr>
    </w:p>
    <w:p w14:paraId="4DAE8A4C" w14:textId="33554167" w:rsidR="00D511B0" w:rsidRPr="00445432" w:rsidRDefault="00445432" w:rsidP="00540039">
      <w:pPr>
        <w:pStyle w:val="Caption1"/>
        <w:keepNext/>
        <w:jc w:val="center"/>
      </w:pPr>
      <w:r w:rsidRPr="00445432">
        <w:rPr>
          <w:noProof/>
          <w:lang w:eastAsia="ko-KR"/>
        </w:rPr>
        <w:drawing>
          <wp:inline distT="0" distB="0" distL="0" distR="0" wp14:anchorId="36F98249" wp14:editId="793899A3">
            <wp:extent cx="5943600" cy="3978062"/>
            <wp:effectExtent l="0" t="0" r="0" b="3810"/>
            <wp:docPr id="12" name="그림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3978062"/>
                    </a:xfrm>
                    <a:prstGeom prst="rect">
                      <a:avLst/>
                    </a:prstGeom>
                    <a:noFill/>
                    <a:ln>
                      <a:noFill/>
                    </a:ln>
                  </pic:spPr>
                </pic:pic>
              </a:graphicData>
            </a:graphic>
          </wp:inline>
        </w:drawing>
      </w:r>
    </w:p>
    <w:p w14:paraId="3190EB25" w14:textId="666A454C" w:rsidR="0054014A" w:rsidRDefault="00D511B0" w:rsidP="0054014A">
      <w:pPr>
        <w:pStyle w:val="aa"/>
        <w:jc w:val="center"/>
      </w:pPr>
      <w:r>
        <w:t xml:space="preserve">Figure </w:t>
      </w:r>
      <w:r w:rsidR="00660EB2">
        <w:t>7-2</w:t>
      </w:r>
      <w:r w:rsidR="00A6578E">
        <w:t xml:space="preserve">. </w:t>
      </w:r>
      <w:r w:rsidR="0054014A">
        <w:t>Geometric Primitives</w:t>
      </w:r>
    </w:p>
    <w:p w14:paraId="6C1FB310" w14:textId="3414E3F5" w:rsidR="00D511B0" w:rsidRPr="00AB66AF" w:rsidRDefault="00D511B0" w:rsidP="00AB66AF">
      <w:pPr>
        <w:pStyle w:val="aa"/>
        <w:jc w:val="center"/>
        <w:rPr>
          <w:szCs w:val="22"/>
        </w:rPr>
      </w:pPr>
    </w:p>
    <w:p w14:paraId="2C5CBD63" w14:textId="576FA76A" w:rsidR="00E366B1" w:rsidRDefault="0054014A" w:rsidP="0054014A">
      <w:pPr>
        <w:pStyle w:val="1"/>
      </w:pPr>
      <w:bookmarkStart w:id="118" w:name="_Toc481684022"/>
      <w:bookmarkStart w:id="119" w:name="_Toc66516264"/>
      <w:bookmarkEnd w:id="118"/>
      <w:r>
        <w:t>Coordinate Reference System (CRS)</w:t>
      </w:r>
      <w:bookmarkEnd w:id="119"/>
    </w:p>
    <w:p w14:paraId="7CDA4552" w14:textId="30664AF8" w:rsidR="00E366B1" w:rsidRDefault="0054014A" w:rsidP="0054014A">
      <w:pPr>
        <w:pStyle w:val="3"/>
      </w:pPr>
      <w:bookmarkStart w:id="120" w:name="_Toc66516265"/>
      <w:r>
        <w:t>Introduction</w:t>
      </w:r>
      <w:bookmarkEnd w:id="120"/>
    </w:p>
    <w:p w14:paraId="67741873" w14:textId="205E9A6D" w:rsidR="00AB66AF" w:rsidRDefault="00AB66AF" w:rsidP="00AB66AF">
      <w:pPr>
        <w:pStyle w:val="a0"/>
        <w:rPr>
          <w:rFonts w:eastAsia="함초롬바탕" w:cs="함초롬바탕"/>
        </w:rPr>
      </w:pPr>
      <w:bookmarkStart w:id="121" w:name="_Toc288810275"/>
      <w:bookmarkStart w:id="122" w:name="_Toc288812322"/>
    </w:p>
    <w:p w14:paraId="4B8AAD33" w14:textId="77777777" w:rsidR="0054014A" w:rsidRDefault="0054014A" w:rsidP="0054014A">
      <w:pPr>
        <w:jc w:val="both"/>
        <w:rPr>
          <w:color w:val="1F3864"/>
          <w:sz w:val="22"/>
        </w:rPr>
      </w:pPr>
      <w:r>
        <w:rPr>
          <w:sz w:val="22"/>
        </w:rPr>
        <w:t xml:space="preserve">The location of an object in the S-100 standard is defined by means of coordinates which relate a feature to a position. The coordinate reference system used for this product specification is World Geodetic System 1984 (WGS 84) which is defined by the European Petroleum Survey </w:t>
      </w:r>
      <w:r>
        <w:rPr>
          <w:sz w:val="22"/>
        </w:rPr>
        <w:lastRenderedPageBreak/>
        <w:t xml:space="preserve">Group (EPSG) code 4326, (or similar - North American Datum 1983 / Canadian Spatial Reference System). </w:t>
      </w:r>
      <w:bookmarkStart w:id="123" w:name="_Toc288810274"/>
      <w:bookmarkStart w:id="124" w:name="_Toc288812321"/>
    </w:p>
    <w:p w14:paraId="222367DA" w14:textId="77777777" w:rsidR="0054014A" w:rsidRDefault="0054014A" w:rsidP="0054014A">
      <w:pPr>
        <w:jc w:val="both"/>
        <w:rPr>
          <w:color w:val="1F3864"/>
          <w:sz w:val="22"/>
        </w:rPr>
      </w:pPr>
    </w:p>
    <w:p w14:paraId="4353E65E" w14:textId="68FDCF26" w:rsidR="0054014A" w:rsidRDefault="0054014A" w:rsidP="0054014A">
      <w:pPr>
        <w:jc w:val="both"/>
        <w:rPr>
          <w:sz w:val="22"/>
        </w:rPr>
      </w:pPr>
      <w:r>
        <w:rPr>
          <w:sz w:val="22"/>
        </w:rPr>
        <w:t xml:space="preserve">Spatial data </w:t>
      </w:r>
      <w:r w:rsidR="00F579FF">
        <w:rPr>
          <w:sz w:val="22"/>
        </w:rPr>
        <w:t xml:space="preserve">is </w:t>
      </w:r>
      <w:r>
        <w:rPr>
          <w:sz w:val="22"/>
        </w:rPr>
        <w:t>expressed as latitude (φ) and longitude (λ) geographic coordinates. Latitude values are stored as a negative number to represent a position south of the Equator. Longitude values are stored as a negative number to represent a position west of the</w:t>
      </w:r>
      <w:r w:rsidR="00F579FF">
        <w:rPr>
          <w:sz w:val="22"/>
        </w:rPr>
        <w:t xml:space="preserve"> International </w:t>
      </w:r>
      <w:r>
        <w:rPr>
          <w:sz w:val="22"/>
        </w:rPr>
        <w:t>Prime Meridian. Coordinates are expressed as real value, degree / degree decimal format.</w:t>
      </w:r>
      <w:bookmarkEnd w:id="123"/>
      <w:bookmarkEnd w:id="124"/>
      <w:r>
        <w:rPr>
          <w:sz w:val="22"/>
        </w:rPr>
        <w:t xml:space="preserve"> Datasets conforming to this product specification are not projected.</w:t>
      </w:r>
    </w:p>
    <w:p w14:paraId="6BDAD375" w14:textId="77777777" w:rsidR="00AB66AF" w:rsidRDefault="00AB66AF" w:rsidP="00AB66AF">
      <w:pPr>
        <w:pStyle w:val="a0"/>
        <w:rPr>
          <w:rFonts w:eastAsia="함초롬바탕" w:cs="함초롬바탕"/>
        </w:rPr>
      </w:pPr>
    </w:p>
    <w:p w14:paraId="5A616FBC" w14:textId="77777777" w:rsidR="0054014A" w:rsidRDefault="0054014A" w:rsidP="0054014A">
      <w:pPr>
        <w:spacing w:line="360" w:lineRule="auto"/>
        <w:rPr>
          <w:b/>
          <w:sz w:val="22"/>
        </w:rPr>
      </w:pPr>
      <w:bookmarkStart w:id="125" w:name="_Toc288810276"/>
      <w:bookmarkStart w:id="126" w:name="_Toc288812323"/>
      <w:r>
        <w:rPr>
          <w:b/>
          <w:sz w:val="22"/>
        </w:rPr>
        <w:t>Horizontal coordinate reference system:</w:t>
      </w:r>
      <w:r>
        <w:rPr>
          <w:sz w:val="22"/>
        </w:rPr>
        <w:tab/>
        <w:t>WGS 84</w:t>
      </w:r>
      <w:bookmarkStart w:id="127" w:name="_Toc288810277"/>
      <w:bookmarkStart w:id="128" w:name="_Toc288812324"/>
      <w:bookmarkEnd w:id="125"/>
      <w:bookmarkEnd w:id="126"/>
    </w:p>
    <w:p w14:paraId="670865B9" w14:textId="77777777" w:rsidR="0054014A" w:rsidRDefault="0054014A" w:rsidP="0054014A">
      <w:pPr>
        <w:spacing w:line="360" w:lineRule="auto"/>
        <w:rPr>
          <w:b/>
          <w:sz w:val="22"/>
          <w:szCs w:val="22"/>
        </w:rPr>
      </w:pPr>
      <w:r>
        <w:rPr>
          <w:b/>
          <w:sz w:val="22"/>
        </w:rPr>
        <w:t xml:space="preserve">Projection: </w:t>
      </w:r>
      <w:r>
        <w:rPr>
          <w:b/>
          <w:sz w:val="22"/>
        </w:rPr>
        <w:tab/>
      </w:r>
      <w:r>
        <w:rPr>
          <w:b/>
          <w:sz w:val="22"/>
        </w:rPr>
        <w:tab/>
      </w:r>
      <w:r>
        <w:rPr>
          <w:b/>
          <w:sz w:val="22"/>
        </w:rPr>
        <w:tab/>
      </w:r>
      <w:r>
        <w:rPr>
          <w:b/>
          <w:sz w:val="22"/>
        </w:rPr>
        <w:tab/>
      </w:r>
      <w:r>
        <w:rPr>
          <w:b/>
          <w:sz w:val="22"/>
        </w:rPr>
        <w:tab/>
      </w:r>
      <w:r>
        <w:rPr>
          <w:sz w:val="22"/>
        </w:rPr>
        <w:t>None</w:t>
      </w:r>
      <w:bookmarkStart w:id="129" w:name="_Toc288810278"/>
      <w:bookmarkStart w:id="130" w:name="_Toc288812325"/>
      <w:bookmarkEnd w:id="127"/>
      <w:bookmarkEnd w:id="128"/>
      <w:r>
        <w:rPr>
          <w:sz w:val="22"/>
        </w:rPr>
        <w:t xml:space="preserve"> </w:t>
      </w:r>
    </w:p>
    <w:p w14:paraId="48334FA9" w14:textId="77777777" w:rsidR="0054014A" w:rsidRDefault="0054014A" w:rsidP="0054014A">
      <w:pPr>
        <w:ind w:left="4320" w:hanging="4320"/>
        <w:rPr>
          <w:rFonts w:eastAsia="MS Mincho"/>
          <w:sz w:val="22"/>
          <w:szCs w:val="22"/>
        </w:rPr>
      </w:pPr>
      <w:r>
        <w:rPr>
          <w:b/>
          <w:sz w:val="22"/>
          <w:szCs w:val="22"/>
        </w:rPr>
        <w:t>Vertical coordinate reference system:</w:t>
      </w:r>
      <w:r>
        <w:rPr>
          <w:sz w:val="22"/>
          <w:szCs w:val="22"/>
        </w:rPr>
        <w:t xml:space="preserve"> </w:t>
      </w:r>
      <w:r>
        <w:rPr>
          <w:sz w:val="22"/>
          <w:szCs w:val="22"/>
        </w:rPr>
        <w:tab/>
      </w:r>
      <w:bookmarkStart w:id="131" w:name="_Toc288810279"/>
      <w:bookmarkStart w:id="132" w:name="_Toc288812326"/>
      <w:bookmarkEnd w:id="129"/>
      <w:bookmarkEnd w:id="130"/>
      <w:r>
        <w:rPr>
          <w:rFonts w:eastAsia="MS Mincho"/>
          <w:sz w:val="22"/>
          <w:szCs w:val="22"/>
        </w:rPr>
        <w:t xml:space="preserve">Although all coordinates in a data set must refer to the same horizontal CRS different Vertical </w:t>
      </w:r>
      <w:proofErr w:type="spellStart"/>
      <w:r>
        <w:rPr>
          <w:rFonts w:eastAsia="MS Mincho"/>
          <w:sz w:val="22"/>
          <w:szCs w:val="22"/>
        </w:rPr>
        <w:t>Datums</w:t>
      </w:r>
      <w:proofErr w:type="spellEnd"/>
      <w:r>
        <w:rPr>
          <w:rFonts w:eastAsia="MS Mincho"/>
          <w:sz w:val="22"/>
          <w:szCs w:val="22"/>
        </w:rPr>
        <w:t xml:space="preserve"> can be used for the depth component of a coordinate tuple. Therefore the vertical CRS can be repeated. For each Vertical CRS a unique identifier is defined. Those identifiers will be used to indicate which Vertical CRS is used. Units must be in meters. (From S-101 Draft).</w:t>
      </w:r>
    </w:p>
    <w:p w14:paraId="7383DDFC" w14:textId="77777777" w:rsidR="0054014A" w:rsidRDefault="0054014A" w:rsidP="0054014A">
      <w:pPr>
        <w:ind w:left="4080" w:hanging="4080"/>
        <w:rPr>
          <w:rFonts w:eastAsia="MS Mincho"/>
          <w:sz w:val="22"/>
          <w:szCs w:val="22"/>
        </w:rPr>
      </w:pPr>
    </w:p>
    <w:p w14:paraId="24E7F35A" w14:textId="77777777" w:rsidR="0054014A" w:rsidRDefault="0054014A" w:rsidP="0054014A">
      <w:pPr>
        <w:spacing w:line="360" w:lineRule="auto"/>
        <w:rPr>
          <w:b/>
          <w:sz w:val="22"/>
        </w:rPr>
      </w:pPr>
      <w:r>
        <w:rPr>
          <w:b/>
          <w:sz w:val="22"/>
        </w:rPr>
        <w:t xml:space="preserve">Temporal reference system: </w:t>
      </w:r>
      <w:r>
        <w:rPr>
          <w:b/>
          <w:sz w:val="22"/>
        </w:rPr>
        <w:tab/>
      </w:r>
      <w:r>
        <w:rPr>
          <w:b/>
          <w:sz w:val="22"/>
        </w:rPr>
        <w:tab/>
      </w:r>
      <w:r>
        <w:rPr>
          <w:sz w:val="22"/>
        </w:rPr>
        <w:t>Gregorian calendar</w:t>
      </w:r>
      <w:bookmarkEnd w:id="131"/>
      <w:bookmarkEnd w:id="132"/>
    </w:p>
    <w:p w14:paraId="716F7F43" w14:textId="77777777" w:rsidR="0054014A" w:rsidRDefault="0054014A" w:rsidP="0054014A">
      <w:pPr>
        <w:spacing w:line="360" w:lineRule="auto"/>
        <w:rPr>
          <w:sz w:val="22"/>
        </w:rPr>
      </w:pPr>
      <w:bookmarkStart w:id="133" w:name="_Toc288810280"/>
      <w:bookmarkStart w:id="134" w:name="_Toc288812327"/>
      <w:r>
        <w:rPr>
          <w:b/>
          <w:sz w:val="22"/>
        </w:rPr>
        <w:t>Coordinate reference system registry:</w:t>
      </w:r>
      <w:r>
        <w:rPr>
          <w:sz w:val="22"/>
        </w:rPr>
        <w:t xml:space="preserve"> </w:t>
      </w:r>
      <w:r>
        <w:rPr>
          <w:sz w:val="22"/>
        </w:rPr>
        <w:tab/>
      </w:r>
      <w:hyperlink r:id="rId18" w:history="1">
        <w:r>
          <w:rPr>
            <w:rStyle w:val="a4"/>
            <w:sz w:val="22"/>
            <w:lang w:val="en-GB"/>
          </w:rPr>
          <w:t xml:space="preserve">EPSG Geodetic Parameter </w:t>
        </w:r>
        <w:bookmarkEnd w:id="133"/>
        <w:bookmarkEnd w:id="134"/>
      </w:hyperlink>
      <w:hyperlink r:id="rId19" w:history="1">
        <w:r>
          <w:rPr>
            <w:rStyle w:val="a4"/>
            <w:sz w:val="22"/>
            <w:lang w:val="en-GB"/>
          </w:rPr>
          <w:t>Registry</w:t>
        </w:r>
      </w:hyperlink>
      <w:r>
        <w:rPr>
          <w:sz w:val="22"/>
        </w:rPr>
        <w:t xml:space="preserve"> </w:t>
      </w:r>
    </w:p>
    <w:p w14:paraId="5D7216B0" w14:textId="77777777" w:rsidR="0054014A" w:rsidRDefault="0054014A" w:rsidP="0054014A">
      <w:pPr>
        <w:spacing w:line="360" w:lineRule="auto"/>
        <w:rPr>
          <w:sz w:val="22"/>
        </w:rPr>
      </w:pPr>
    </w:p>
    <w:p w14:paraId="7CDD46C2" w14:textId="77777777" w:rsidR="0054014A" w:rsidRDefault="0054014A" w:rsidP="0054014A">
      <w:pPr>
        <w:spacing w:line="360" w:lineRule="auto"/>
        <w:rPr>
          <w:sz w:val="22"/>
        </w:rPr>
      </w:pPr>
      <w:bookmarkStart w:id="135" w:name="_Toc288810282"/>
      <w:bookmarkStart w:id="136" w:name="_Toc288812329"/>
      <w:r>
        <w:rPr>
          <w:b/>
          <w:sz w:val="22"/>
        </w:rPr>
        <w:t>Date type (according to ISO 19115):</w:t>
      </w:r>
      <w:r>
        <w:rPr>
          <w:sz w:val="22"/>
        </w:rPr>
        <w:t xml:space="preserve">  </w:t>
      </w:r>
      <w:r>
        <w:rPr>
          <w:sz w:val="22"/>
        </w:rPr>
        <w:tab/>
        <w:t>002 - publication</w:t>
      </w:r>
      <w:bookmarkEnd w:id="135"/>
      <w:bookmarkEnd w:id="136"/>
      <w:r>
        <w:rPr>
          <w:sz w:val="22"/>
        </w:rPr>
        <w:t xml:space="preserve"> </w:t>
      </w:r>
    </w:p>
    <w:bookmarkEnd w:id="121"/>
    <w:bookmarkEnd w:id="122"/>
    <w:p w14:paraId="7CA969AF" w14:textId="77777777" w:rsidR="00E366B1" w:rsidRDefault="00E366B1">
      <w:pPr>
        <w:rPr>
          <w:sz w:val="22"/>
        </w:rPr>
      </w:pPr>
    </w:p>
    <w:p w14:paraId="0A485F61" w14:textId="6857076F" w:rsidR="00E366B1" w:rsidRPr="0050268D" w:rsidRDefault="0050268D" w:rsidP="0050268D">
      <w:pPr>
        <w:pStyle w:val="3"/>
        <w:rPr>
          <w:rFonts w:eastAsia="Times New Roman" w:cs="Times New Roman"/>
        </w:rPr>
      </w:pPr>
      <w:bookmarkStart w:id="137" w:name="_Toc66516266"/>
      <w:r>
        <w:t>Horizontal reference system</w:t>
      </w:r>
      <w:bookmarkEnd w:id="137"/>
    </w:p>
    <w:p w14:paraId="157FC902" w14:textId="77777777" w:rsidR="00E366B1" w:rsidRDefault="00E366B1">
      <w:pPr>
        <w:rPr>
          <w:rFonts w:eastAsia="Times New Roman" w:cs="Times New Roman"/>
          <w:sz w:val="22"/>
          <w:lang w:val="en-CA"/>
        </w:rPr>
      </w:pPr>
    </w:p>
    <w:p w14:paraId="246EC8BB" w14:textId="2B70E7BF" w:rsidR="001A35A5" w:rsidRDefault="001A35A5" w:rsidP="001A35A5">
      <w:pPr>
        <w:jc w:val="both"/>
        <w:rPr>
          <w:rFonts w:eastAsia="Times New Roman"/>
          <w:b/>
          <w:bCs/>
          <w:iCs/>
          <w:lang w:val="en-CA"/>
        </w:rPr>
      </w:pPr>
      <w:bookmarkStart w:id="138" w:name="_Toc386114258"/>
      <w:bookmarkStart w:id="139" w:name="_Toc402785339"/>
      <w:r>
        <w:rPr>
          <w:rFonts w:eastAsia="Times New Roman" w:cs="Times New Roman"/>
          <w:sz w:val="22"/>
          <w:lang w:val="en-CA"/>
        </w:rPr>
        <w:t xml:space="preserve">Positional data is expressed in latitude and longitude geographic coordinates to one of the reference horizontal reference systems defined in the HORDAT attribute.  Unless otherwise defined, the World Geodetic System 84 (WGS 84) will be used for </w:t>
      </w:r>
      <w:r w:rsidR="00385538">
        <w:rPr>
          <w:rFonts w:eastAsia="Times New Roman" w:cs="Times New Roman"/>
          <w:sz w:val="22"/>
          <w:lang w:val="en-CA"/>
        </w:rPr>
        <w:t>CNP</w:t>
      </w:r>
      <w:r>
        <w:rPr>
          <w:rFonts w:eastAsia="Times New Roman" w:cs="Times New Roman"/>
          <w:sz w:val="22"/>
          <w:lang w:val="en-CA"/>
        </w:rPr>
        <w:t xml:space="preserve"> data products.</w:t>
      </w:r>
    </w:p>
    <w:p w14:paraId="0FEF0D8B" w14:textId="77777777" w:rsidR="007F33F0" w:rsidRDefault="007F33F0">
      <w:pPr>
        <w:rPr>
          <w:rFonts w:eastAsia="Times New Roman"/>
          <w:b/>
          <w:bCs/>
          <w:iCs/>
          <w:lang w:val="en-CA"/>
        </w:rPr>
      </w:pPr>
    </w:p>
    <w:p w14:paraId="5B6AFBB8" w14:textId="48DFAC94" w:rsidR="001A35A5" w:rsidRDefault="001A35A5" w:rsidP="001A35A5">
      <w:pPr>
        <w:pStyle w:val="3"/>
        <w:rPr>
          <w:rFonts w:eastAsia="Times New Roman" w:cs="Times New Roman"/>
        </w:rPr>
      </w:pPr>
      <w:bookmarkStart w:id="140" w:name="_Toc66516267"/>
      <w:bookmarkEnd w:id="138"/>
      <w:bookmarkEnd w:id="139"/>
      <w:r>
        <w:t>Projection</w:t>
      </w:r>
      <w:bookmarkEnd w:id="140"/>
    </w:p>
    <w:p w14:paraId="440AC5DB" w14:textId="77777777" w:rsidR="00E366B1" w:rsidRDefault="00E366B1">
      <w:pPr>
        <w:rPr>
          <w:rFonts w:eastAsia="Times New Roman" w:cs="Times New Roman"/>
          <w:sz w:val="22"/>
          <w:lang w:val="en-CA"/>
        </w:rPr>
      </w:pPr>
    </w:p>
    <w:p w14:paraId="4BF854A9" w14:textId="55282AA7" w:rsidR="001A35A5" w:rsidRDefault="001A35A5" w:rsidP="001A35A5">
      <w:pPr>
        <w:rPr>
          <w:rFonts w:eastAsia="Times New Roman"/>
          <w:b/>
          <w:bCs/>
          <w:iCs/>
          <w:lang w:val="en-CA"/>
        </w:rPr>
      </w:pPr>
      <w:r>
        <w:rPr>
          <w:rFonts w:eastAsia="Times New Roman" w:cs="Times New Roman"/>
          <w:sz w:val="22"/>
          <w:lang w:val="en-CA"/>
        </w:rPr>
        <w:t>CNP data products are un-projected.</w:t>
      </w:r>
    </w:p>
    <w:p w14:paraId="621577BE" w14:textId="77777777" w:rsidR="007F33F0" w:rsidRPr="00622CE8" w:rsidRDefault="007F33F0">
      <w:pPr>
        <w:rPr>
          <w:rFonts w:eastAsia="Times New Roman"/>
          <w:b/>
          <w:bCs/>
          <w:iCs/>
          <w:lang w:val="en-CA"/>
        </w:rPr>
      </w:pPr>
      <w:bookmarkStart w:id="141" w:name="_Toc386114259"/>
      <w:bookmarkStart w:id="142" w:name="_Toc402785340"/>
    </w:p>
    <w:p w14:paraId="0FAC22F6" w14:textId="47EC7DD6" w:rsidR="00E366B1" w:rsidRPr="001A35A5" w:rsidRDefault="001A35A5" w:rsidP="001A35A5">
      <w:pPr>
        <w:pStyle w:val="3"/>
        <w:rPr>
          <w:rFonts w:eastAsia="Times New Roman" w:cs="Times New Roman"/>
        </w:rPr>
      </w:pPr>
      <w:bookmarkStart w:id="143" w:name="_Toc66516268"/>
      <w:bookmarkEnd w:id="141"/>
      <w:bookmarkEnd w:id="142"/>
      <w:r>
        <w:t>Vertical coordinate reference system</w:t>
      </w:r>
      <w:bookmarkEnd w:id="143"/>
    </w:p>
    <w:p w14:paraId="59C5ED50" w14:textId="77777777" w:rsidR="00E366B1" w:rsidRDefault="00E366B1">
      <w:pPr>
        <w:rPr>
          <w:rFonts w:eastAsia="Times New Roman" w:cs="Times New Roman"/>
          <w:sz w:val="22"/>
          <w:lang w:val="en-CA"/>
        </w:rPr>
      </w:pPr>
    </w:p>
    <w:p w14:paraId="4A0BA337" w14:textId="77777777" w:rsidR="001A35A5" w:rsidRDefault="001A35A5" w:rsidP="001A35A5">
      <w:pPr>
        <w:jc w:val="both"/>
        <w:rPr>
          <w:rFonts w:eastAsia="Times New Roman" w:cs="Times New Roman"/>
          <w:sz w:val="22"/>
          <w:lang w:val="en-CA"/>
        </w:rPr>
      </w:pPr>
      <w:r>
        <w:rPr>
          <w:rFonts w:eastAsia="Times New Roman" w:cs="Times New Roman"/>
          <w:sz w:val="22"/>
          <w:lang w:val="en-CA"/>
        </w:rPr>
        <w:t xml:space="preserve">Although all coordinates in a data set must refer to the same horizontal CRS different Vertical </w:t>
      </w:r>
      <w:proofErr w:type="spellStart"/>
      <w:r>
        <w:rPr>
          <w:rFonts w:eastAsia="Times New Roman" w:cs="Times New Roman"/>
          <w:sz w:val="22"/>
          <w:lang w:val="en-CA"/>
        </w:rPr>
        <w:t>Datums</w:t>
      </w:r>
      <w:proofErr w:type="spellEnd"/>
      <w:r>
        <w:rPr>
          <w:rFonts w:eastAsia="Times New Roman" w:cs="Times New Roman"/>
          <w:sz w:val="22"/>
          <w:lang w:val="en-CA"/>
        </w:rPr>
        <w:t xml:space="preserve"> can be used for the depth component of a coordinate tuple. Therefore the vertical CRS can be repeated. For each Vertical CRS a unique identifier is defined. Those identifiers will be used to indicate which Vertical CRS is used. Units must be in meters.</w:t>
      </w:r>
    </w:p>
    <w:p w14:paraId="16D70EDD" w14:textId="77777777" w:rsidR="00E366B1" w:rsidRPr="007F33F0" w:rsidRDefault="00E366B1">
      <w:pPr>
        <w:rPr>
          <w:rFonts w:eastAsia="Times New Roman" w:cs="Times New Roman"/>
          <w:sz w:val="22"/>
        </w:rPr>
      </w:pPr>
    </w:p>
    <w:p w14:paraId="5361E882" w14:textId="782876FD" w:rsidR="00E366B1" w:rsidRPr="001A35A5" w:rsidRDefault="001A35A5" w:rsidP="001A35A5">
      <w:pPr>
        <w:pStyle w:val="3"/>
        <w:rPr>
          <w:rFonts w:eastAsia="Times New Roman" w:cs="Times New Roman"/>
        </w:rPr>
      </w:pPr>
      <w:bookmarkStart w:id="144" w:name="_Toc66516269"/>
      <w:r>
        <w:t>Temporal reference system</w:t>
      </w:r>
      <w:bookmarkEnd w:id="144"/>
    </w:p>
    <w:p w14:paraId="6E21B437" w14:textId="77777777" w:rsidR="00E366B1" w:rsidRDefault="00E366B1">
      <w:pPr>
        <w:rPr>
          <w:rFonts w:eastAsia="Times New Roman" w:cs="Times New Roman"/>
          <w:sz w:val="22"/>
          <w:lang w:val="en-CA"/>
        </w:rPr>
      </w:pPr>
    </w:p>
    <w:p w14:paraId="606DF92B" w14:textId="77777777" w:rsidR="001A35A5" w:rsidRDefault="001A35A5" w:rsidP="001A35A5">
      <w:pPr>
        <w:rPr>
          <w:rFonts w:eastAsia="Times New Roman" w:cs="Times New Roman"/>
          <w:sz w:val="22"/>
          <w:lang w:val="en-CA"/>
        </w:rPr>
      </w:pPr>
      <w:r>
        <w:rPr>
          <w:rFonts w:eastAsia="Times New Roman" w:cs="Times New Roman"/>
          <w:sz w:val="22"/>
          <w:lang w:val="en-CA"/>
        </w:rPr>
        <w:t>Time is measured by reference to Calendar dates and Clock time in accordance with ISO 19108:2002 Temporal Schema clause 5.4.4.</w:t>
      </w:r>
    </w:p>
    <w:p w14:paraId="3EDB3C83" w14:textId="77777777" w:rsidR="00E366B1" w:rsidRPr="007F33F0" w:rsidRDefault="00E366B1">
      <w:pPr>
        <w:spacing w:after="160"/>
        <w:rPr>
          <w:rFonts w:eastAsia="Times New Roman" w:cs="Times New Roman"/>
          <w:sz w:val="22"/>
        </w:rPr>
      </w:pPr>
    </w:p>
    <w:p w14:paraId="7BAD4374" w14:textId="1A7D930A" w:rsidR="00E366B1" w:rsidRDefault="001A35A5">
      <w:pPr>
        <w:pStyle w:val="3"/>
        <w:spacing w:before="0" w:after="160"/>
        <w:rPr>
          <w:rFonts w:eastAsia="Times New Roman" w:cs="Times New Roman"/>
          <w:szCs w:val="22"/>
        </w:rPr>
      </w:pPr>
      <w:bookmarkStart w:id="145" w:name="_Toc66516270"/>
      <w:r>
        <w:rPr>
          <w:rFonts w:asciiTheme="minorEastAsia" w:eastAsiaTheme="minorEastAsia" w:hAnsiTheme="minorEastAsia" w:cs="Times New Roman" w:hint="eastAsia"/>
          <w:lang w:eastAsia="ko-KR"/>
        </w:rPr>
        <w:t>Coverage of nautical products</w:t>
      </w:r>
      <w:r w:rsidR="004D4D8B">
        <w:rPr>
          <w:rFonts w:asciiTheme="minorEastAsia" w:eastAsiaTheme="minorEastAsia" w:hAnsiTheme="minorEastAsia" w:cs="Times New Roman"/>
          <w:lang w:eastAsia="ko-KR"/>
        </w:rPr>
        <w:t xml:space="preserve"> data</w:t>
      </w:r>
      <w:r>
        <w:rPr>
          <w:rFonts w:asciiTheme="minorEastAsia" w:eastAsiaTheme="minorEastAsia" w:hAnsiTheme="minorEastAsia" w:cs="Times New Roman" w:hint="eastAsia"/>
          <w:lang w:eastAsia="ko-KR"/>
        </w:rPr>
        <w:t xml:space="preserve"> and scale</w:t>
      </w:r>
      <w:bookmarkEnd w:id="145"/>
    </w:p>
    <w:p w14:paraId="49846202" w14:textId="2B925F94" w:rsidR="007F33F0" w:rsidRDefault="007F33F0" w:rsidP="007F33F0">
      <w:pPr>
        <w:pStyle w:val="a0"/>
        <w:rPr>
          <w:rFonts w:eastAsia="함초롬바탕" w:cs="함초롬바탕"/>
        </w:rPr>
      </w:pPr>
      <w:r>
        <w:rPr>
          <w:rFonts w:eastAsia="함초롬바탕" w:cs="함초롬바탕" w:hint="eastAsia"/>
        </w:rPr>
        <w:t xml:space="preserve"> </w:t>
      </w:r>
    </w:p>
    <w:p w14:paraId="3B4B1F42" w14:textId="00F92CED" w:rsidR="001A35A5" w:rsidRPr="00542537" w:rsidRDefault="001A35A5" w:rsidP="001A35A5">
      <w:pPr>
        <w:pStyle w:val="a0"/>
        <w:rPr>
          <w:color w:val="auto"/>
          <w:lang w:val="en-GB"/>
        </w:rPr>
      </w:pPr>
      <w:r>
        <w:rPr>
          <w:color w:val="auto"/>
          <w:lang w:val="en-CA"/>
        </w:rPr>
        <w:t>CNP</w:t>
      </w:r>
      <w:r w:rsidRPr="00542537">
        <w:rPr>
          <w:color w:val="auto"/>
          <w:lang w:val="en-CA"/>
        </w:rPr>
        <w:t xml:space="preserve"> data must be compiled in the best applicable scale. The use of the data itself is "scale independent". That means that the data can be used at any scale. S-100 allows the association of multiple spatial attributes to a single feature instance. Each of these</w:t>
      </w:r>
      <w:r w:rsidRPr="00542537">
        <w:rPr>
          <w:strike/>
          <w:color w:val="auto"/>
          <w:lang w:val="en-CA"/>
        </w:rPr>
        <w:t xml:space="preserve"> </w:t>
      </w:r>
      <w:r w:rsidRPr="00542537">
        <w:rPr>
          <w:color w:val="auto"/>
          <w:lang w:val="en-CA"/>
        </w:rPr>
        <w:t xml:space="preserve">spatial attributes can in principle be qualified by maximum and minimum scales. </w:t>
      </w:r>
    </w:p>
    <w:p w14:paraId="4BFAFB92" w14:textId="61B967F1" w:rsidR="001A35A5" w:rsidRDefault="001A35A5" w:rsidP="001A35A5">
      <w:pPr>
        <w:pStyle w:val="a0"/>
        <w:rPr>
          <w:color w:val="auto"/>
        </w:rPr>
      </w:pPr>
      <w:r w:rsidRPr="00542537">
        <w:rPr>
          <w:color w:val="auto"/>
          <w:lang w:val="en-GB"/>
        </w:rPr>
        <w:t>For example, it is possible, within one dataset, to have a single instance of a feature that has more than one area geometry</w:t>
      </w:r>
      <w:r w:rsidR="0034476F">
        <w:rPr>
          <w:color w:val="auto"/>
          <w:lang w:val="en-GB"/>
        </w:rPr>
        <w:t xml:space="preserve">. </w:t>
      </w:r>
      <w:r w:rsidRPr="00542537">
        <w:rPr>
          <w:color w:val="auto"/>
          <w:lang w:val="en-GB"/>
        </w:rPr>
        <w:t xml:space="preserve">Each of these geometries has different scale max/min attributes. </w:t>
      </w:r>
      <w:r w:rsidRPr="00542537">
        <w:rPr>
          <w:color w:val="auto"/>
        </w:rPr>
        <w:t>Moreover, due to cluttering in smaller scales, the scale minimum attribute may be used to turn off portrayal of some features at smaller scales.</w:t>
      </w:r>
    </w:p>
    <w:p w14:paraId="7B1BEC1C" w14:textId="692179A4" w:rsidR="00E366B1" w:rsidRDefault="00E366B1" w:rsidP="00F333E0">
      <w:pPr>
        <w:pStyle w:val="a0"/>
        <w:rPr>
          <w:rFonts w:eastAsia="Times New Roman" w:cs="Times New Roman"/>
          <w:color w:val="auto"/>
        </w:rPr>
      </w:pPr>
    </w:p>
    <w:p w14:paraId="6E964AE0" w14:textId="77777777" w:rsidR="00EB6F64" w:rsidRDefault="00EB6F64" w:rsidP="00F333E0">
      <w:pPr>
        <w:pStyle w:val="a0"/>
        <w:rPr>
          <w:rFonts w:eastAsia="Times New Roman" w:cs="Times New Roman"/>
          <w:color w:val="auto"/>
        </w:rPr>
      </w:pPr>
    </w:p>
    <w:p w14:paraId="16C359BB" w14:textId="77777777" w:rsidR="00EB6F64" w:rsidRDefault="00EB6F64" w:rsidP="00F333E0">
      <w:pPr>
        <w:pStyle w:val="a0"/>
        <w:rPr>
          <w:rFonts w:eastAsia="Times New Roman" w:cs="Times New Roman"/>
          <w:color w:val="auto"/>
        </w:rPr>
      </w:pPr>
    </w:p>
    <w:p w14:paraId="5F561334" w14:textId="77777777" w:rsidR="00EB6F64" w:rsidRDefault="00EB6F64" w:rsidP="00F333E0">
      <w:pPr>
        <w:pStyle w:val="a0"/>
        <w:rPr>
          <w:rFonts w:eastAsia="Times New Roman" w:cs="Times New Roman"/>
          <w:color w:val="auto"/>
        </w:rPr>
      </w:pPr>
    </w:p>
    <w:p w14:paraId="042B9B8B" w14:textId="77777777" w:rsidR="00EB6F64" w:rsidRDefault="00EB6F64" w:rsidP="00F333E0">
      <w:pPr>
        <w:pStyle w:val="a0"/>
        <w:rPr>
          <w:rFonts w:eastAsia="Times New Roman" w:cs="Times New Roman"/>
          <w:color w:val="auto"/>
        </w:rPr>
      </w:pPr>
    </w:p>
    <w:p w14:paraId="17FADB52" w14:textId="77777777" w:rsidR="00EB6F64" w:rsidRPr="007F33F0" w:rsidRDefault="00EB6F64" w:rsidP="00F333E0">
      <w:pPr>
        <w:pStyle w:val="a0"/>
        <w:rPr>
          <w:rFonts w:eastAsia="Times New Roman" w:cs="Times New Roman"/>
          <w:color w:val="auto"/>
        </w:rPr>
      </w:pPr>
    </w:p>
    <w:p w14:paraId="31BA6BEE" w14:textId="29697062" w:rsidR="0089111B" w:rsidRDefault="0089111B" w:rsidP="0089111B">
      <w:pPr>
        <w:pStyle w:val="1"/>
      </w:pPr>
      <w:bookmarkStart w:id="146" w:name="_Toc481681082"/>
      <w:bookmarkStart w:id="147" w:name="_Toc481681397"/>
      <w:bookmarkStart w:id="148" w:name="_Toc481684030"/>
      <w:bookmarkStart w:id="149" w:name="_Toc66516271"/>
      <w:bookmarkEnd w:id="146"/>
      <w:bookmarkEnd w:id="147"/>
      <w:bookmarkEnd w:id="148"/>
      <w:r>
        <w:t>Data Quality</w:t>
      </w:r>
      <w:bookmarkEnd w:id="149"/>
    </w:p>
    <w:p w14:paraId="6D5CAFE5" w14:textId="77777777" w:rsidR="00E366B1" w:rsidRDefault="00E366B1">
      <w:pPr>
        <w:rPr>
          <w:sz w:val="22"/>
        </w:rPr>
      </w:pPr>
    </w:p>
    <w:p w14:paraId="77C54EDE" w14:textId="77777777" w:rsidR="00EB6F64" w:rsidRPr="00777167" w:rsidRDefault="00EB6F64" w:rsidP="00EB6F64">
      <w:pPr>
        <w:pStyle w:val="2"/>
      </w:pPr>
      <w:bookmarkStart w:id="150" w:name="_Toc422820123"/>
      <w:bookmarkStart w:id="151" w:name="_Toc522669111"/>
      <w:bookmarkStart w:id="152" w:name="_Toc66516272"/>
      <w:r w:rsidRPr="00777167">
        <w:t>Introduction</w:t>
      </w:r>
      <w:bookmarkEnd w:id="150"/>
      <w:bookmarkEnd w:id="151"/>
      <w:bookmarkEnd w:id="152"/>
    </w:p>
    <w:p w14:paraId="676F8FC2" w14:textId="77777777" w:rsidR="00EB6F64" w:rsidRPr="00777167" w:rsidRDefault="00EB6F64" w:rsidP="00EB6F64">
      <w:r w:rsidRPr="00777167">
        <w:t>Data quality allows users and user systems to assess fitness for use of the provided data. Data quality measures and the associated evaluation are reported as metadata of a data product. This metadata improves interoperability with other data products and provides usage by user groups that the data product was not originally intended for. The secondary users can make assessments of the data product usefulness in their application based on the reported data quality measures.</w:t>
      </w:r>
    </w:p>
    <w:p w14:paraId="3DEB0215" w14:textId="3D998A22" w:rsidR="00EB6F64" w:rsidRPr="00777167" w:rsidRDefault="00EB6F64" w:rsidP="00EB6F64">
      <w:r w:rsidRPr="00777167">
        <w:t>For S-12</w:t>
      </w:r>
      <w:r>
        <w:t>8</w:t>
      </w:r>
      <w:r w:rsidRPr="00777167">
        <w:t xml:space="preserve"> the following data quality elements have been included:</w:t>
      </w:r>
    </w:p>
    <w:p w14:paraId="7BBBBC16" w14:textId="77777777" w:rsidR="00EB6F64" w:rsidRPr="00777167" w:rsidRDefault="00EB6F64" w:rsidP="00EB6F64">
      <w:pPr>
        <w:pStyle w:val="ae"/>
        <w:numPr>
          <w:ilvl w:val="0"/>
          <w:numId w:val="38"/>
        </w:numPr>
      </w:pPr>
      <w:r w:rsidRPr="00777167">
        <w:t>Conformance to this Product Specification;</w:t>
      </w:r>
    </w:p>
    <w:p w14:paraId="6C2B9DBD" w14:textId="77777777" w:rsidR="00EB6F64" w:rsidRPr="00777167" w:rsidRDefault="00EB6F64" w:rsidP="00EB6F64">
      <w:pPr>
        <w:pStyle w:val="ae"/>
        <w:numPr>
          <w:ilvl w:val="0"/>
          <w:numId w:val="38"/>
        </w:numPr>
      </w:pPr>
      <w:r w:rsidRPr="00777167">
        <w:t>Intended purpose of the data product;</w:t>
      </w:r>
    </w:p>
    <w:p w14:paraId="604F3E57" w14:textId="77777777" w:rsidR="00EB6F64" w:rsidRPr="00777167" w:rsidRDefault="00EB6F64" w:rsidP="00EB6F64">
      <w:pPr>
        <w:pStyle w:val="ae"/>
        <w:numPr>
          <w:ilvl w:val="0"/>
          <w:numId w:val="38"/>
        </w:numPr>
      </w:pPr>
      <w:r w:rsidRPr="00777167">
        <w:t>Completeness of the data product in terms of coverage;</w:t>
      </w:r>
    </w:p>
    <w:p w14:paraId="5B1771FC" w14:textId="77777777" w:rsidR="00EB6F64" w:rsidRPr="00777167" w:rsidRDefault="00EB6F64" w:rsidP="00EB6F64">
      <w:pPr>
        <w:pStyle w:val="ae"/>
        <w:numPr>
          <w:ilvl w:val="0"/>
          <w:numId w:val="38"/>
        </w:numPr>
      </w:pPr>
      <w:r w:rsidRPr="00777167">
        <w:t>Logical Consistency;</w:t>
      </w:r>
    </w:p>
    <w:p w14:paraId="2D7CBD58" w14:textId="77777777" w:rsidR="00EB6F64" w:rsidRPr="00777167" w:rsidRDefault="00EB6F64" w:rsidP="00EB6F64">
      <w:pPr>
        <w:pStyle w:val="ae"/>
        <w:numPr>
          <w:ilvl w:val="0"/>
          <w:numId w:val="38"/>
        </w:numPr>
      </w:pPr>
      <w:r w:rsidRPr="00777167">
        <w:t>Positional Uncertainty and Accuracy;</w:t>
      </w:r>
    </w:p>
    <w:p w14:paraId="2578A8EB" w14:textId="77777777" w:rsidR="00EB6F64" w:rsidRPr="00777167" w:rsidRDefault="00EB6F64" w:rsidP="00EB6F64">
      <w:pPr>
        <w:pStyle w:val="ae"/>
        <w:numPr>
          <w:ilvl w:val="0"/>
          <w:numId w:val="38"/>
        </w:numPr>
      </w:pPr>
      <w:r w:rsidRPr="00777167">
        <w:t>Thematic Accuracy;</w:t>
      </w:r>
    </w:p>
    <w:p w14:paraId="20F511F2" w14:textId="77777777" w:rsidR="00EB6F64" w:rsidRPr="00777167" w:rsidRDefault="00EB6F64" w:rsidP="00EB6F64">
      <w:pPr>
        <w:pStyle w:val="ae"/>
        <w:numPr>
          <w:ilvl w:val="0"/>
          <w:numId w:val="38"/>
        </w:numPr>
      </w:pPr>
      <w:r w:rsidRPr="00777167">
        <w:t>Temporal Quality;</w:t>
      </w:r>
    </w:p>
    <w:p w14:paraId="74BE2AD5" w14:textId="77777777" w:rsidR="00EB6F64" w:rsidRPr="00777167" w:rsidRDefault="00EB6F64" w:rsidP="00EB6F64">
      <w:pPr>
        <w:pStyle w:val="ae"/>
        <w:numPr>
          <w:ilvl w:val="0"/>
          <w:numId w:val="38"/>
        </w:numPr>
      </w:pPr>
      <w:r w:rsidRPr="00777167">
        <w:t>Aggregation measures;</w:t>
      </w:r>
    </w:p>
    <w:p w14:paraId="3E7E16E1" w14:textId="47EBF95F" w:rsidR="00EB6F64" w:rsidRPr="00777167" w:rsidRDefault="00EB6F64" w:rsidP="00EB6F64">
      <w:pPr>
        <w:pStyle w:val="ae"/>
        <w:numPr>
          <w:ilvl w:val="0"/>
          <w:numId w:val="38"/>
        </w:numPr>
      </w:pPr>
      <w:r w:rsidRPr="00777167">
        <w:t>Elements specifically required for the data product (none currently identified for S-12</w:t>
      </w:r>
      <w:r>
        <w:t>8</w:t>
      </w:r>
      <w:r w:rsidRPr="00777167">
        <w:t>);</w:t>
      </w:r>
    </w:p>
    <w:p w14:paraId="064085FE" w14:textId="77777777" w:rsidR="00EB6F64" w:rsidRPr="00777167" w:rsidRDefault="00EB6F64" w:rsidP="00EB6F64">
      <w:pPr>
        <w:pStyle w:val="ae"/>
        <w:numPr>
          <w:ilvl w:val="0"/>
          <w:numId w:val="38"/>
        </w:numPr>
      </w:pPr>
      <w:r w:rsidRPr="00777167">
        <w:t>Validation checks or conformance checks including:</w:t>
      </w:r>
    </w:p>
    <w:p w14:paraId="746102FD" w14:textId="77777777" w:rsidR="00EB6F64" w:rsidRPr="00777167" w:rsidRDefault="00EB6F64" w:rsidP="00EB6F64">
      <w:pPr>
        <w:pStyle w:val="ae"/>
        <w:numPr>
          <w:ilvl w:val="1"/>
          <w:numId w:val="38"/>
        </w:numPr>
      </w:pPr>
      <w:r w:rsidRPr="00777167">
        <w:t>General tests for dataset integrity;</w:t>
      </w:r>
    </w:p>
    <w:p w14:paraId="48BC9A12" w14:textId="20D58097" w:rsidR="00EB6F64" w:rsidRPr="00777167" w:rsidRDefault="00EB6F64" w:rsidP="00EB6F64">
      <w:pPr>
        <w:pStyle w:val="ae"/>
        <w:numPr>
          <w:ilvl w:val="1"/>
          <w:numId w:val="38"/>
        </w:numPr>
      </w:pPr>
      <w:r w:rsidRPr="00777167">
        <w:t>Specific tests for a specific data model</w:t>
      </w:r>
      <w:r w:rsidR="0034476F">
        <w:t>.</w:t>
      </w:r>
    </w:p>
    <w:p w14:paraId="0DBC98A2" w14:textId="77777777" w:rsidR="00EB6F64" w:rsidRDefault="00EB6F64">
      <w:pPr>
        <w:rPr>
          <w:sz w:val="22"/>
        </w:rPr>
      </w:pPr>
    </w:p>
    <w:p w14:paraId="1A81970E" w14:textId="77777777" w:rsidR="00EB6F64" w:rsidRPr="00777167" w:rsidRDefault="00EB6F64" w:rsidP="00EB6F64">
      <w:pPr>
        <w:pStyle w:val="2"/>
      </w:pPr>
      <w:bookmarkStart w:id="153" w:name="_Toc522669112"/>
      <w:bookmarkStart w:id="154" w:name="_Toc66516273"/>
      <w:r w:rsidRPr="00777167">
        <w:t>Quality measure elements</w:t>
      </w:r>
      <w:bookmarkEnd w:id="153"/>
      <w:bookmarkEnd w:id="154"/>
    </w:p>
    <w:p w14:paraId="788CA2B0" w14:textId="4DE072A3" w:rsidR="00EB6F64" w:rsidRPr="00777167" w:rsidRDefault="00EB6F64" w:rsidP="00EB6F64">
      <w:pPr>
        <w:pStyle w:val="a0"/>
      </w:pPr>
      <w:r w:rsidRPr="00777167">
        <w:t>The data quality measures recommended in S-97 (Part C) and their applicability in S-12</w:t>
      </w:r>
      <w:r>
        <w:t>8</w:t>
      </w:r>
      <w:r w:rsidRPr="00777167">
        <w:t xml:space="preserve"> are indicated in </w:t>
      </w:r>
      <w:r w:rsidRPr="00777167">
        <w:fldChar w:fldCharType="begin"/>
      </w:r>
      <w:r w:rsidRPr="00777167">
        <w:instrText xml:space="preserve"> REF _Ref522664864 \h </w:instrText>
      </w:r>
      <w:r w:rsidRPr="00777167">
        <w:fldChar w:fldCharType="separate"/>
      </w:r>
      <w:r w:rsidRPr="00777167">
        <w:t xml:space="preserve">Table </w:t>
      </w:r>
      <w:r w:rsidRPr="00777167">
        <w:rPr>
          <w:noProof/>
        </w:rPr>
        <w:t>9</w:t>
      </w:r>
      <w:r w:rsidRPr="00777167">
        <w:t>.</w:t>
      </w:r>
      <w:r w:rsidRPr="00777167">
        <w:rPr>
          <w:noProof/>
        </w:rPr>
        <w:t>1</w:t>
      </w:r>
      <w:r w:rsidRPr="00777167">
        <w:fldChar w:fldCharType="end"/>
      </w:r>
      <w:r w:rsidRPr="00777167">
        <w:t xml:space="preserve"> below. NA indicates the measure is not applicable. This table reproduces </w:t>
      </w:r>
      <w:r w:rsidRPr="00777167">
        <w:lastRenderedPageBreak/>
        <w:t>the first 4 columns of the data quality checklist recommended elements and replaces the final column with descriptions of the scope of the element in the context of S-12</w:t>
      </w:r>
      <w:r>
        <w:t>8</w:t>
      </w:r>
      <w:r w:rsidRPr="00777167">
        <w:t xml:space="preserve"> datasets.</w:t>
      </w:r>
    </w:p>
    <w:p w14:paraId="42CA8668" w14:textId="77777777" w:rsidR="00EB6F64" w:rsidRPr="00EB6F64" w:rsidRDefault="00EB6F64">
      <w:pPr>
        <w:rPr>
          <w:sz w:val="22"/>
        </w:rPr>
      </w:pPr>
    </w:p>
    <w:tbl>
      <w:tblPr>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537"/>
        <w:gridCol w:w="1800"/>
        <w:gridCol w:w="1594"/>
        <w:gridCol w:w="2926"/>
        <w:gridCol w:w="1152"/>
        <w:gridCol w:w="1345"/>
      </w:tblGrid>
      <w:tr w:rsidR="00EB6F64" w:rsidRPr="0075712D" w14:paraId="671A7285" w14:textId="77777777" w:rsidTr="00EB6F64">
        <w:trPr>
          <w:trHeight w:val="728"/>
          <w:tblHeader/>
        </w:trPr>
        <w:tc>
          <w:tcPr>
            <w:tcW w:w="287" w:type="pct"/>
            <w:tcBorders>
              <w:top w:val="single" w:sz="2" w:space="0" w:color="000000"/>
              <w:left w:val="single" w:sz="2" w:space="0" w:color="000000"/>
              <w:bottom w:val="single" w:sz="4" w:space="0" w:color="000000"/>
              <w:right w:val="single" w:sz="2" w:space="0" w:color="000000"/>
            </w:tcBorders>
            <w:shd w:val="clear" w:color="auto" w:fill="BDC0BF"/>
          </w:tcPr>
          <w:p w14:paraId="120E291C" w14:textId="77777777" w:rsidR="00EB6F64" w:rsidRPr="00777167" w:rsidRDefault="00EB6F64" w:rsidP="00DD0002">
            <w:pPr>
              <w:pStyle w:val="TableStyle1"/>
              <w:jc w:val="center"/>
              <w:rPr>
                <w:rFonts w:ascii="Arial" w:eastAsia="Arial Unicode MS" w:hAnsi="Arial" w:cs="Arial"/>
                <w:sz w:val="16"/>
                <w:szCs w:val="16"/>
              </w:rPr>
            </w:pPr>
            <w:r w:rsidRPr="00777167">
              <w:rPr>
                <w:rFonts w:ascii="Arial" w:eastAsia="Arial Unicode MS" w:hAnsi="Arial" w:cs="Arial"/>
                <w:sz w:val="16"/>
                <w:szCs w:val="16"/>
              </w:rPr>
              <w:t>No.</w:t>
            </w:r>
          </w:p>
        </w:tc>
        <w:tc>
          <w:tcPr>
            <w:tcW w:w="962" w:type="pct"/>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hideMark/>
          </w:tcPr>
          <w:p w14:paraId="444BD463" w14:textId="77777777" w:rsidR="00EB6F64" w:rsidRPr="00777167" w:rsidRDefault="00EB6F64" w:rsidP="00DD0002">
            <w:pPr>
              <w:pStyle w:val="TableStyle1"/>
              <w:jc w:val="center"/>
              <w:rPr>
                <w:rFonts w:ascii="Arial" w:hAnsi="Arial" w:cs="Arial"/>
                <w:sz w:val="16"/>
                <w:szCs w:val="16"/>
              </w:rPr>
            </w:pPr>
            <w:r w:rsidRPr="00777167">
              <w:rPr>
                <w:rFonts w:ascii="Arial" w:eastAsia="Arial Unicode MS" w:hAnsi="Arial" w:cs="Arial"/>
                <w:sz w:val="16"/>
                <w:szCs w:val="16"/>
              </w:rPr>
              <w:t>Data quality element and sub element</w:t>
            </w:r>
          </w:p>
        </w:tc>
        <w:tc>
          <w:tcPr>
            <w:tcW w:w="852" w:type="pct"/>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hideMark/>
          </w:tcPr>
          <w:p w14:paraId="2C1FC32A" w14:textId="77777777" w:rsidR="00EB6F64" w:rsidRPr="00777167" w:rsidRDefault="00EB6F64" w:rsidP="00DD0002">
            <w:pPr>
              <w:pStyle w:val="TableStyle1"/>
              <w:jc w:val="center"/>
              <w:rPr>
                <w:rFonts w:ascii="Arial" w:hAnsi="Arial" w:cs="Arial"/>
                <w:sz w:val="16"/>
                <w:szCs w:val="16"/>
              </w:rPr>
            </w:pPr>
            <w:r w:rsidRPr="00777167">
              <w:rPr>
                <w:rFonts w:ascii="Arial" w:eastAsia="Arial Unicode MS" w:hAnsi="Arial" w:cs="Arial"/>
                <w:sz w:val="16"/>
                <w:szCs w:val="16"/>
              </w:rPr>
              <w:t>Definition</w:t>
            </w:r>
          </w:p>
        </w:tc>
        <w:tc>
          <w:tcPr>
            <w:tcW w:w="1564" w:type="pct"/>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hideMark/>
          </w:tcPr>
          <w:p w14:paraId="598EFCFF" w14:textId="77777777" w:rsidR="00EB6F64" w:rsidRPr="00777167" w:rsidRDefault="00EB6F64" w:rsidP="00DD0002">
            <w:pPr>
              <w:pStyle w:val="TableStyle1"/>
              <w:jc w:val="center"/>
              <w:rPr>
                <w:rFonts w:ascii="Arial" w:hAnsi="Arial" w:cs="Arial"/>
                <w:sz w:val="16"/>
                <w:szCs w:val="16"/>
              </w:rPr>
            </w:pPr>
            <w:r w:rsidRPr="00777167">
              <w:rPr>
                <w:rFonts w:ascii="Arial" w:eastAsia="Arial Unicode MS" w:hAnsi="Arial" w:cs="Arial"/>
                <w:sz w:val="16"/>
                <w:szCs w:val="16"/>
              </w:rPr>
              <w:t>DQ measure / description</w:t>
            </w:r>
          </w:p>
        </w:tc>
        <w:tc>
          <w:tcPr>
            <w:tcW w:w="616" w:type="pct"/>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hideMark/>
          </w:tcPr>
          <w:p w14:paraId="5D8C9B33" w14:textId="77777777" w:rsidR="00EB6F64" w:rsidRPr="00777167" w:rsidRDefault="00EB6F64" w:rsidP="00DD0002">
            <w:pPr>
              <w:pStyle w:val="TableStyle1"/>
              <w:jc w:val="center"/>
              <w:rPr>
                <w:rFonts w:ascii="Arial" w:hAnsi="Arial" w:cs="Arial"/>
                <w:sz w:val="16"/>
                <w:szCs w:val="16"/>
              </w:rPr>
            </w:pPr>
            <w:r w:rsidRPr="00777167">
              <w:rPr>
                <w:rFonts w:ascii="Arial" w:eastAsia="Arial Unicode MS" w:hAnsi="Arial" w:cs="Arial"/>
                <w:sz w:val="16"/>
                <w:szCs w:val="16"/>
              </w:rPr>
              <w:t>Evaluation scope</w:t>
            </w:r>
          </w:p>
        </w:tc>
        <w:tc>
          <w:tcPr>
            <w:tcW w:w="719" w:type="pct"/>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hideMark/>
          </w:tcPr>
          <w:p w14:paraId="762AE830" w14:textId="66991DC4" w:rsidR="00EB6F64" w:rsidRPr="00777167" w:rsidRDefault="00EB6F64" w:rsidP="00DD0002">
            <w:pPr>
              <w:pStyle w:val="TableStyle1"/>
              <w:jc w:val="center"/>
              <w:rPr>
                <w:rFonts w:ascii="Arial" w:hAnsi="Arial" w:cs="Arial"/>
                <w:sz w:val="16"/>
                <w:szCs w:val="16"/>
              </w:rPr>
            </w:pPr>
            <w:r w:rsidRPr="00777167">
              <w:rPr>
                <w:rFonts w:ascii="Arial" w:eastAsia="Arial Unicode MS" w:hAnsi="Arial" w:cs="Arial"/>
                <w:sz w:val="16"/>
                <w:szCs w:val="16"/>
              </w:rPr>
              <w:t>Scope in S-12</w:t>
            </w:r>
            <w:r w:rsidR="00901213">
              <w:rPr>
                <w:rFonts w:ascii="Arial" w:eastAsia="Arial Unicode MS" w:hAnsi="Arial" w:cs="Arial"/>
                <w:sz w:val="16"/>
                <w:szCs w:val="16"/>
              </w:rPr>
              <w:t>8</w:t>
            </w:r>
          </w:p>
        </w:tc>
      </w:tr>
      <w:tr w:rsidR="00EB6F64" w:rsidRPr="0075712D" w14:paraId="431646E7" w14:textId="77777777" w:rsidTr="00EB6F64">
        <w:trPr>
          <w:trHeight w:val="728"/>
        </w:trPr>
        <w:tc>
          <w:tcPr>
            <w:tcW w:w="287" w:type="pct"/>
            <w:tcBorders>
              <w:top w:val="single" w:sz="4" w:space="0" w:color="000000"/>
              <w:left w:val="single" w:sz="2" w:space="0" w:color="000000"/>
              <w:bottom w:val="single" w:sz="2" w:space="0" w:color="000000"/>
              <w:right w:val="single" w:sz="2" w:space="0" w:color="000000"/>
            </w:tcBorders>
          </w:tcPr>
          <w:p w14:paraId="7CA84688" w14:textId="77777777" w:rsidR="00EB6F64" w:rsidRPr="00777167" w:rsidRDefault="00EB6F64" w:rsidP="00DD0002">
            <w:pPr>
              <w:pStyle w:val="TableStyle2"/>
              <w:jc w:val="center"/>
              <w:rPr>
                <w:rFonts w:ascii="Arial" w:eastAsia="Arial Unicode MS" w:hAnsi="Arial" w:cs="Arial"/>
                <w:sz w:val="16"/>
                <w:szCs w:val="16"/>
              </w:rPr>
            </w:pPr>
            <w:r w:rsidRPr="00777167">
              <w:rPr>
                <w:rFonts w:ascii="Arial" w:eastAsia="Arial Unicode MS" w:hAnsi="Arial" w:cs="Arial"/>
                <w:sz w:val="16"/>
                <w:szCs w:val="16"/>
              </w:rPr>
              <w:t>1</w:t>
            </w:r>
          </w:p>
        </w:tc>
        <w:tc>
          <w:tcPr>
            <w:tcW w:w="962" w:type="pct"/>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5EA6D706"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Completeness / Commission</w:t>
            </w:r>
          </w:p>
        </w:tc>
        <w:tc>
          <w:tcPr>
            <w:tcW w:w="852" w:type="pct"/>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4193F8B1"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Excess data present in a dataset, as described by the scope.</w:t>
            </w:r>
          </w:p>
        </w:tc>
        <w:tc>
          <w:tcPr>
            <w:tcW w:w="1564" w:type="pct"/>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64B86D46" w14:textId="77777777" w:rsidR="00EB6F64" w:rsidRPr="00777167" w:rsidRDefault="00EB6F64" w:rsidP="00DD0002">
            <w:pPr>
              <w:pStyle w:val="TableStyle2"/>
              <w:jc w:val="center"/>
              <w:rPr>
                <w:rFonts w:ascii="Arial" w:hAnsi="Arial" w:cs="Arial"/>
                <w:sz w:val="16"/>
                <w:szCs w:val="16"/>
              </w:rPr>
            </w:pPr>
            <w:proofErr w:type="spellStart"/>
            <w:proofErr w:type="gramStart"/>
            <w:r w:rsidRPr="00777167">
              <w:rPr>
                <w:rFonts w:ascii="Arial" w:eastAsia="Arial Unicode MS" w:hAnsi="Arial" w:cs="Arial"/>
                <w:sz w:val="16"/>
                <w:szCs w:val="16"/>
              </w:rPr>
              <w:t>numberOfExcessItems</w:t>
            </w:r>
            <w:proofErr w:type="spellEnd"/>
            <w:proofErr w:type="gramEnd"/>
            <w:r w:rsidRPr="00777167">
              <w:rPr>
                <w:rFonts w:ascii="Arial" w:eastAsia="Arial Unicode MS" w:hAnsi="Arial" w:cs="Arial"/>
                <w:sz w:val="16"/>
                <w:szCs w:val="16"/>
              </w:rPr>
              <w:t xml:space="preserve"> / This data quality measure indicates the number of items in the dataset, that should not have been present in the dataset.</w:t>
            </w:r>
          </w:p>
        </w:tc>
        <w:tc>
          <w:tcPr>
            <w:tcW w:w="616" w:type="pct"/>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12450181"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dataset/dataset series</w:t>
            </w:r>
          </w:p>
        </w:tc>
        <w:tc>
          <w:tcPr>
            <w:tcW w:w="719" w:type="pct"/>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7C577AFD"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All features and info types</w:t>
            </w:r>
          </w:p>
        </w:tc>
      </w:tr>
      <w:tr w:rsidR="00EB6F64" w:rsidRPr="0075712D" w14:paraId="1EB613DE" w14:textId="77777777" w:rsidTr="00EB6F64">
        <w:trPr>
          <w:trHeight w:val="725"/>
        </w:trPr>
        <w:tc>
          <w:tcPr>
            <w:tcW w:w="287" w:type="pct"/>
            <w:tcBorders>
              <w:top w:val="single" w:sz="2" w:space="0" w:color="000000"/>
              <w:left w:val="single" w:sz="2" w:space="0" w:color="000000"/>
              <w:bottom w:val="single" w:sz="2" w:space="0" w:color="000000"/>
              <w:right w:val="single" w:sz="2" w:space="0" w:color="000000"/>
            </w:tcBorders>
            <w:shd w:val="clear" w:color="auto" w:fill="EEEEEE"/>
          </w:tcPr>
          <w:p w14:paraId="48AAE3A9" w14:textId="77777777" w:rsidR="00EB6F64" w:rsidRPr="00777167" w:rsidRDefault="00EB6F64" w:rsidP="00DD0002">
            <w:pPr>
              <w:pStyle w:val="TableStyle2"/>
              <w:jc w:val="center"/>
              <w:rPr>
                <w:rFonts w:ascii="Arial" w:eastAsia="Arial Unicode MS" w:hAnsi="Arial" w:cs="Arial"/>
                <w:sz w:val="16"/>
                <w:szCs w:val="16"/>
              </w:rPr>
            </w:pPr>
            <w:r w:rsidRPr="00777167">
              <w:rPr>
                <w:rFonts w:ascii="Arial" w:eastAsia="Arial Unicode MS" w:hAnsi="Arial" w:cs="Arial"/>
                <w:sz w:val="16"/>
                <w:szCs w:val="16"/>
              </w:rPr>
              <w:t>2</w:t>
            </w:r>
          </w:p>
        </w:tc>
        <w:tc>
          <w:tcPr>
            <w:tcW w:w="962"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5EEC98C5"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Completeness / Commission</w:t>
            </w:r>
          </w:p>
        </w:tc>
        <w:tc>
          <w:tcPr>
            <w:tcW w:w="852"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35AD9742"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Excess data present in a dataset, as described by the scope.</w:t>
            </w:r>
          </w:p>
        </w:tc>
        <w:tc>
          <w:tcPr>
            <w:tcW w:w="1564"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5F9082B6" w14:textId="77777777" w:rsidR="00EB6F64" w:rsidRPr="00777167" w:rsidRDefault="00EB6F64" w:rsidP="00DD0002">
            <w:pPr>
              <w:pStyle w:val="TableStyle2"/>
              <w:jc w:val="center"/>
              <w:rPr>
                <w:rFonts w:ascii="Arial" w:hAnsi="Arial" w:cs="Arial"/>
                <w:sz w:val="16"/>
                <w:szCs w:val="16"/>
              </w:rPr>
            </w:pPr>
            <w:proofErr w:type="spellStart"/>
            <w:proofErr w:type="gramStart"/>
            <w:r w:rsidRPr="00777167">
              <w:rPr>
                <w:rFonts w:ascii="Arial" w:eastAsia="Arial Unicode MS" w:hAnsi="Arial" w:cs="Arial"/>
                <w:sz w:val="16"/>
                <w:szCs w:val="16"/>
              </w:rPr>
              <w:t>numberOfDuplicateFeatureInstances</w:t>
            </w:r>
            <w:proofErr w:type="spellEnd"/>
            <w:proofErr w:type="gramEnd"/>
            <w:r w:rsidRPr="00777167">
              <w:rPr>
                <w:rFonts w:ascii="Arial" w:eastAsia="Arial Unicode MS" w:hAnsi="Arial" w:cs="Arial"/>
                <w:sz w:val="16"/>
                <w:szCs w:val="16"/>
              </w:rPr>
              <w:t xml:space="preserve"> / This data quality measure indicates the total number of exact duplications of feature instances within the data.</w:t>
            </w:r>
          </w:p>
        </w:tc>
        <w:tc>
          <w:tcPr>
            <w:tcW w:w="616"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45F361C0"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dataset/dataset series</w:t>
            </w:r>
          </w:p>
        </w:tc>
        <w:tc>
          <w:tcPr>
            <w:tcW w:w="719"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24F9D03A"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All features and info types</w:t>
            </w:r>
          </w:p>
        </w:tc>
      </w:tr>
      <w:tr w:rsidR="00EB6F64" w:rsidRPr="0075712D" w14:paraId="46ECCABF" w14:textId="77777777" w:rsidTr="00EB6F64">
        <w:trPr>
          <w:trHeight w:val="725"/>
        </w:trPr>
        <w:tc>
          <w:tcPr>
            <w:tcW w:w="287" w:type="pct"/>
            <w:tcBorders>
              <w:top w:val="single" w:sz="2" w:space="0" w:color="000000"/>
              <w:left w:val="single" w:sz="2" w:space="0" w:color="000000"/>
              <w:bottom w:val="single" w:sz="2" w:space="0" w:color="000000"/>
              <w:right w:val="single" w:sz="2" w:space="0" w:color="000000"/>
            </w:tcBorders>
          </w:tcPr>
          <w:p w14:paraId="4A24FA79" w14:textId="77777777" w:rsidR="00EB6F64" w:rsidRPr="00777167" w:rsidRDefault="00EB6F64" w:rsidP="00DD0002">
            <w:pPr>
              <w:pStyle w:val="TableStyle2"/>
              <w:jc w:val="center"/>
              <w:rPr>
                <w:rFonts w:ascii="Arial" w:eastAsia="Arial Unicode MS" w:hAnsi="Arial" w:cs="Arial"/>
                <w:sz w:val="16"/>
                <w:szCs w:val="16"/>
              </w:rPr>
            </w:pPr>
            <w:r w:rsidRPr="00777167">
              <w:rPr>
                <w:rFonts w:ascii="Arial" w:eastAsia="Arial Unicode MS" w:hAnsi="Arial" w:cs="Arial"/>
                <w:sz w:val="16"/>
                <w:szCs w:val="16"/>
              </w:rPr>
              <w:t>3</w:t>
            </w:r>
          </w:p>
        </w:tc>
        <w:tc>
          <w:tcPr>
            <w:tcW w:w="962"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07A9D119"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Completeness / Omission</w:t>
            </w:r>
          </w:p>
        </w:tc>
        <w:tc>
          <w:tcPr>
            <w:tcW w:w="852"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18C75718"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Data absent from the dataset, as described by the scope.</w:t>
            </w:r>
          </w:p>
        </w:tc>
        <w:tc>
          <w:tcPr>
            <w:tcW w:w="1564"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3264F13C" w14:textId="77777777" w:rsidR="00EB6F64" w:rsidRPr="00777167" w:rsidRDefault="00EB6F64" w:rsidP="00DD0002">
            <w:pPr>
              <w:pStyle w:val="TableStyle2"/>
              <w:jc w:val="center"/>
              <w:rPr>
                <w:rFonts w:ascii="Arial" w:hAnsi="Arial" w:cs="Arial"/>
                <w:sz w:val="16"/>
                <w:szCs w:val="16"/>
              </w:rPr>
            </w:pPr>
            <w:proofErr w:type="spellStart"/>
            <w:proofErr w:type="gramStart"/>
            <w:r w:rsidRPr="00777167">
              <w:rPr>
                <w:rFonts w:ascii="Arial" w:eastAsia="Arial Unicode MS" w:hAnsi="Arial" w:cs="Arial"/>
                <w:sz w:val="16"/>
                <w:szCs w:val="16"/>
              </w:rPr>
              <w:t>numberOfMissingItems</w:t>
            </w:r>
            <w:proofErr w:type="spellEnd"/>
            <w:proofErr w:type="gramEnd"/>
            <w:r w:rsidRPr="00777167">
              <w:rPr>
                <w:rFonts w:ascii="Arial" w:eastAsia="Arial Unicode MS" w:hAnsi="Arial" w:cs="Arial"/>
                <w:sz w:val="16"/>
                <w:szCs w:val="16"/>
              </w:rPr>
              <w:t xml:space="preserve"> / This data quality measure is an indicator that shows that a specific item is missing in the data.</w:t>
            </w:r>
          </w:p>
        </w:tc>
        <w:tc>
          <w:tcPr>
            <w:tcW w:w="616"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65876981"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dataset/dataset series/spatial object type</w:t>
            </w:r>
          </w:p>
        </w:tc>
        <w:tc>
          <w:tcPr>
            <w:tcW w:w="719"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16E76A7C"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All features and info types</w:t>
            </w:r>
          </w:p>
        </w:tc>
      </w:tr>
      <w:tr w:rsidR="00EB6F64" w:rsidRPr="0075712D" w14:paraId="3497FF19" w14:textId="77777777" w:rsidTr="00EB6F64">
        <w:trPr>
          <w:trHeight w:val="1445"/>
        </w:trPr>
        <w:tc>
          <w:tcPr>
            <w:tcW w:w="287" w:type="pct"/>
            <w:tcBorders>
              <w:top w:val="single" w:sz="2" w:space="0" w:color="000000"/>
              <w:left w:val="single" w:sz="2" w:space="0" w:color="000000"/>
              <w:bottom w:val="single" w:sz="2" w:space="0" w:color="000000"/>
              <w:right w:val="single" w:sz="2" w:space="0" w:color="000000"/>
            </w:tcBorders>
            <w:shd w:val="clear" w:color="auto" w:fill="EEEEEE"/>
          </w:tcPr>
          <w:p w14:paraId="052AE7F8" w14:textId="77777777" w:rsidR="00EB6F64" w:rsidRPr="00777167" w:rsidRDefault="00EB6F64" w:rsidP="00DD0002">
            <w:pPr>
              <w:pStyle w:val="TableStyle2"/>
              <w:jc w:val="center"/>
              <w:rPr>
                <w:rFonts w:ascii="Arial" w:eastAsia="Arial Unicode MS" w:hAnsi="Arial" w:cs="Arial"/>
                <w:sz w:val="16"/>
                <w:szCs w:val="16"/>
              </w:rPr>
            </w:pPr>
            <w:r w:rsidRPr="00777167">
              <w:rPr>
                <w:rFonts w:ascii="Arial" w:eastAsia="Arial Unicode MS" w:hAnsi="Arial" w:cs="Arial"/>
                <w:sz w:val="16"/>
                <w:szCs w:val="16"/>
              </w:rPr>
              <w:t>4</w:t>
            </w:r>
          </w:p>
        </w:tc>
        <w:tc>
          <w:tcPr>
            <w:tcW w:w="962"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5A11BBC1"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Logical Consistency / Conceptual Consistency</w:t>
            </w:r>
          </w:p>
        </w:tc>
        <w:tc>
          <w:tcPr>
            <w:tcW w:w="852"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755CD0D3"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Adherence to the rules of a conceptual schema.</w:t>
            </w:r>
          </w:p>
        </w:tc>
        <w:tc>
          <w:tcPr>
            <w:tcW w:w="1564"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04C41635" w14:textId="77777777" w:rsidR="00EB6F64" w:rsidRPr="00777167" w:rsidRDefault="00EB6F64" w:rsidP="00DD0002">
            <w:pPr>
              <w:pStyle w:val="TableStyle2"/>
              <w:jc w:val="center"/>
              <w:rPr>
                <w:rFonts w:ascii="Arial" w:hAnsi="Arial" w:cs="Arial"/>
                <w:sz w:val="16"/>
                <w:szCs w:val="16"/>
              </w:rPr>
            </w:pPr>
            <w:proofErr w:type="spellStart"/>
            <w:proofErr w:type="gramStart"/>
            <w:r w:rsidRPr="00777167">
              <w:rPr>
                <w:rFonts w:ascii="Arial" w:eastAsia="Arial Unicode MS" w:hAnsi="Arial" w:cs="Arial"/>
                <w:sz w:val="16"/>
                <w:szCs w:val="16"/>
              </w:rPr>
              <w:t>numberOfInvalidSurfaceOverlaps</w:t>
            </w:r>
            <w:proofErr w:type="spellEnd"/>
            <w:proofErr w:type="gramEnd"/>
            <w:r w:rsidRPr="00777167">
              <w:rPr>
                <w:rFonts w:ascii="Arial" w:eastAsia="Arial Unicode MS" w:hAnsi="Arial" w:cs="Arial"/>
                <w:sz w:val="16"/>
                <w:szCs w:val="16"/>
              </w:rPr>
              <w:t xml:space="preserve"> / This data quality measure is a count of the total number of erroneous overlaps within the data. Which surfaces may overlap and which must not is application dependent. Not all overlapping surfaces are necessarily erroneous.</w:t>
            </w:r>
          </w:p>
        </w:tc>
        <w:tc>
          <w:tcPr>
            <w:tcW w:w="616"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7194A3ED"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spatial object / spatial object type</w:t>
            </w:r>
          </w:p>
        </w:tc>
        <w:tc>
          <w:tcPr>
            <w:tcW w:w="719"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6E61AF89"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Features with surface geometry; spatial objects of type surface</w:t>
            </w:r>
          </w:p>
        </w:tc>
      </w:tr>
      <w:tr w:rsidR="00EB6F64" w:rsidRPr="0075712D" w14:paraId="608AB397" w14:textId="77777777" w:rsidTr="00EB6F64">
        <w:trPr>
          <w:trHeight w:val="965"/>
        </w:trPr>
        <w:tc>
          <w:tcPr>
            <w:tcW w:w="287" w:type="pct"/>
            <w:tcBorders>
              <w:top w:val="single" w:sz="2" w:space="0" w:color="000000"/>
              <w:left w:val="single" w:sz="2" w:space="0" w:color="000000"/>
              <w:bottom w:val="single" w:sz="2" w:space="0" w:color="000000"/>
              <w:right w:val="single" w:sz="2" w:space="0" w:color="000000"/>
            </w:tcBorders>
          </w:tcPr>
          <w:p w14:paraId="46224450" w14:textId="77777777" w:rsidR="00EB6F64" w:rsidRPr="00777167" w:rsidRDefault="00EB6F64" w:rsidP="00DD0002">
            <w:pPr>
              <w:pStyle w:val="TableStyle2"/>
              <w:jc w:val="center"/>
              <w:rPr>
                <w:rFonts w:ascii="Arial" w:eastAsia="Arial Unicode MS" w:hAnsi="Arial" w:cs="Arial"/>
                <w:sz w:val="16"/>
                <w:szCs w:val="16"/>
              </w:rPr>
            </w:pPr>
            <w:r w:rsidRPr="00777167">
              <w:rPr>
                <w:rFonts w:ascii="Arial" w:eastAsia="Arial Unicode MS" w:hAnsi="Arial" w:cs="Arial"/>
                <w:sz w:val="16"/>
                <w:szCs w:val="16"/>
              </w:rPr>
              <w:t>5</w:t>
            </w:r>
          </w:p>
        </w:tc>
        <w:tc>
          <w:tcPr>
            <w:tcW w:w="962"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2BA38FEC"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Logical Consistency / Domain Consistency</w:t>
            </w:r>
          </w:p>
        </w:tc>
        <w:tc>
          <w:tcPr>
            <w:tcW w:w="852"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3CD528ED"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Adherence of the values to the value domains.</w:t>
            </w:r>
          </w:p>
        </w:tc>
        <w:tc>
          <w:tcPr>
            <w:tcW w:w="1564"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588FDDEB" w14:textId="77777777" w:rsidR="00EB6F64" w:rsidRPr="00777167" w:rsidRDefault="00EB6F64" w:rsidP="00DD0002">
            <w:pPr>
              <w:pStyle w:val="TableStyle2"/>
              <w:jc w:val="center"/>
              <w:rPr>
                <w:rFonts w:ascii="Arial" w:hAnsi="Arial" w:cs="Arial"/>
                <w:sz w:val="16"/>
                <w:szCs w:val="16"/>
              </w:rPr>
            </w:pPr>
            <w:proofErr w:type="spellStart"/>
            <w:proofErr w:type="gramStart"/>
            <w:r w:rsidRPr="00777167">
              <w:rPr>
                <w:rFonts w:ascii="Arial" w:eastAsia="Arial Unicode MS" w:hAnsi="Arial" w:cs="Arial"/>
                <w:sz w:val="16"/>
                <w:szCs w:val="16"/>
              </w:rPr>
              <w:t>numberOfNonconformantItems</w:t>
            </w:r>
            <w:proofErr w:type="spellEnd"/>
            <w:proofErr w:type="gramEnd"/>
            <w:r w:rsidRPr="00777167">
              <w:rPr>
                <w:rFonts w:ascii="Arial" w:eastAsia="Arial Unicode MS" w:hAnsi="Arial" w:cs="Arial"/>
                <w:sz w:val="16"/>
                <w:szCs w:val="16"/>
              </w:rPr>
              <w:t xml:space="preserve"> / This data quality measure is a count of all items in the dataset that are not in conformance with their value domain.</w:t>
            </w:r>
          </w:p>
        </w:tc>
        <w:tc>
          <w:tcPr>
            <w:tcW w:w="616"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224167B3"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spatial object / spatial object type</w:t>
            </w:r>
          </w:p>
        </w:tc>
        <w:tc>
          <w:tcPr>
            <w:tcW w:w="719"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42340403"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All features and info types</w:t>
            </w:r>
          </w:p>
        </w:tc>
      </w:tr>
      <w:tr w:rsidR="00EB6F64" w:rsidRPr="0075712D" w14:paraId="03471336" w14:textId="77777777" w:rsidTr="00EB6F64">
        <w:trPr>
          <w:trHeight w:val="1198"/>
        </w:trPr>
        <w:tc>
          <w:tcPr>
            <w:tcW w:w="287" w:type="pct"/>
            <w:tcBorders>
              <w:top w:val="single" w:sz="2" w:space="0" w:color="000000"/>
              <w:left w:val="single" w:sz="2" w:space="0" w:color="000000"/>
              <w:bottom w:val="single" w:sz="2" w:space="0" w:color="000000"/>
              <w:right w:val="single" w:sz="2" w:space="0" w:color="000000"/>
            </w:tcBorders>
            <w:shd w:val="clear" w:color="auto" w:fill="EEEEEE"/>
          </w:tcPr>
          <w:p w14:paraId="44189327" w14:textId="77777777" w:rsidR="00EB6F64" w:rsidRPr="00777167" w:rsidRDefault="00EB6F64" w:rsidP="00DD0002">
            <w:pPr>
              <w:pStyle w:val="TableStyle2"/>
              <w:jc w:val="center"/>
              <w:rPr>
                <w:rFonts w:ascii="Arial" w:eastAsia="Arial Unicode MS" w:hAnsi="Arial" w:cs="Arial"/>
                <w:sz w:val="16"/>
                <w:szCs w:val="16"/>
              </w:rPr>
            </w:pPr>
            <w:r w:rsidRPr="00777167">
              <w:rPr>
                <w:rFonts w:ascii="Arial" w:eastAsia="Arial Unicode MS" w:hAnsi="Arial" w:cs="Arial"/>
                <w:sz w:val="16"/>
                <w:szCs w:val="16"/>
              </w:rPr>
              <w:t>6</w:t>
            </w:r>
          </w:p>
        </w:tc>
        <w:tc>
          <w:tcPr>
            <w:tcW w:w="962"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7DD21D33"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Logical Consistency / Format Consistency</w:t>
            </w:r>
          </w:p>
        </w:tc>
        <w:tc>
          <w:tcPr>
            <w:tcW w:w="852"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00B72C29" w14:textId="77777777" w:rsidR="00EB6F64" w:rsidRPr="00777167" w:rsidRDefault="00EB6F64" w:rsidP="00DD0002">
            <w:pPr>
              <w:pStyle w:val="Body0"/>
              <w:ind w:left="0"/>
              <w:jc w:val="center"/>
              <w:rPr>
                <w:rFonts w:cs="Arial"/>
                <w:sz w:val="16"/>
                <w:szCs w:val="16"/>
              </w:rPr>
            </w:pPr>
            <w:r w:rsidRPr="00777167">
              <w:rPr>
                <w:rFonts w:cs="Arial"/>
                <w:sz w:val="16"/>
                <w:szCs w:val="16"/>
              </w:rPr>
              <w:t>Degree to which data is stored in accordance with the physical structure of the data set, as described by the scope</w:t>
            </w:r>
          </w:p>
        </w:tc>
        <w:tc>
          <w:tcPr>
            <w:tcW w:w="1564"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0E25D379" w14:textId="77777777" w:rsidR="00EB6F64" w:rsidRPr="00777167" w:rsidRDefault="00EB6F64" w:rsidP="00DD0002">
            <w:pPr>
              <w:pStyle w:val="TableStyle2"/>
              <w:jc w:val="center"/>
              <w:rPr>
                <w:rFonts w:ascii="Arial" w:hAnsi="Arial" w:cs="Arial"/>
                <w:sz w:val="16"/>
                <w:szCs w:val="16"/>
              </w:rPr>
            </w:pPr>
            <w:proofErr w:type="spellStart"/>
            <w:proofErr w:type="gramStart"/>
            <w:r w:rsidRPr="00777167">
              <w:rPr>
                <w:rFonts w:ascii="Arial" w:eastAsia="Arial Unicode MS" w:hAnsi="Arial" w:cs="Arial"/>
                <w:sz w:val="16"/>
                <w:szCs w:val="16"/>
              </w:rPr>
              <w:t>physicalStructureConflictsNumber</w:t>
            </w:r>
            <w:proofErr w:type="spellEnd"/>
            <w:proofErr w:type="gramEnd"/>
            <w:r w:rsidRPr="00777167">
              <w:rPr>
                <w:rFonts w:ascii="Arial" w:eastAsia="Arial Unicode MS" w:hAnsi="Arial" w:cs="Arial"/>
                <w:sz w:val="16"/>
                <w:szCs w:val="16"/>
              </w:rPr>
              <w:t xml:space="preserve"> / This data quality measure is a count of all items in the dataset that are stored in conflict with the physical structure of the dataset.</w:t>
            </w:r>
          </w:p>
        </w:tc>
        <w:tc>
          <w:tcPr>
            <w:tcW w:w="616"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5C2E93BC"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dataset/dataset series</w:t>
            </w:r>
          </w:p>
        </w:tc>
        <w:tc>
          <w:tcPr>
            <w:tcW w:w="719"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01E68348"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All features and info types</w:t>
            </w:r>
          </w:p>
        </w:tc>
      </w:tr>
      <w:tr w:rsidR="00EB6F64" w:rsidRPr="0075712D" w14:paraId="2BD6B6DF" w14:textId="77777777" w:rsidTr="00EB6F64">
        <w:trPr>
          <w:trHeight w:val="1685"/>
        </w:trPr>
        <w:tc>
          <w:tcPr>
            <w:tcW w:w="287" w:type="pct"/>
            <w:tcBorders>
              <w:top w:val="single" w:sz="2" w:space="0" w:color="000000"/>
              <w:left w:val="single" w:sz="2" w:space="0" w:color="000000"/>
              <w:bottom w:val="single" w:sz="2" w:space="0" w:color="000000"/>
              <w:right w:val="single" w:sz="2" w:space="0" w:color="000000"/>
            </w:tcBorders>
          </w:tcPr>
          <w:p w14:paraId="58B8BEFB" w14:textId="77777777" w:rsidR="00EB6F64" w:rsidRPr="00777167" w:rsidRDefault="00EB6F64" w:rsidP="00DD0002">
            <w:pPr>
              <w:pStyle w:val="TableStyle2"/>
              <w:jc w:val="center"/>
              <w:rPr>
                <w:rFonts w:ascii="Arial" w:eastAsia="Arial Unicode MS" w:hAnsi="Arial" w:cs="Arial"/>
                <w:sz w:val="16"/>
                <w:szCs w:val="16"/>
              </w:rPr>
            </w:pPr>
            <w:r w:rsidRPr="00777167">
              <w:rPr>
                <w:rFonts w:ascii="Arial" w:eastAsia="Arial Unicode MS" w:hAnsi="Arial" w:cs="Arial"/>
                <w:sz w:val="16"/>
                <w:szCs w:val="16"/>
              </w:rPr>
              <w:t>7</w:t>
            </w:r>
          </w:p>
        </w:tc>
        <w:tc>
          <w:tcPr>
            <w:tcW w:w="962"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42839525"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Logical Consistency / Topological Consistency</w:t>
            </w:r>
          </w:p>
        </w:tc>
        <w:tc>
          <w:tcPr>
            <w:tcW w:w="852"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4CFD8934"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Correctness of the explicitly encoded topological characteristics of the dataset, as described by the scope.</w:t>
            </w:r>
          </w:p>
        </w:tc>
        <w:tc>
          <w:tcPr>
            <w:tcW w:w="1564"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358564C9" w14:textId="77777777" w:rsidR="00EB6F64" w:rsidRPr="00777167" w:rsidRDefault="00EB6F64" w:rsidP="00DD0002">
            <w:pPr>
              <w:pStyle w:val="TableStyle2"/>
              <w:jc w:val="center"/>
              <w:rPr>
                <w:rFonts w:ascii="Arial" w:hAnsi="Arial" w:cs="Arial"/>
                <w:sz w:val="16"/>
                <w:szCs w:val="16"/>
              </w:rPr>
            </w:pPr>
            <w:proofErr w:type="spellStart"/>
            <w:proofErr w:type="gramStart"/>
            <w:r w:rsidRPr="00777167">
              <w:rPr>
                <w:rFonts w:ascii="Arial" w:eastAsia="Arial Unicode MS" w:hAnsi="Arial" w:cs="Arial"/>
                <w:sz w:val="16"/>
                <w:szCs w:val="16"/>
              </w:rPr>
              <w:t>rateOfFaultyPointCurveConnections</w:t>
            </w:r>
            <w:proofErr w:type="spellEnd"/>
            <w:proofErr w:type="gramEnd"/>
            <w:r w:rsidRPr="00777167">
              <w:rPr>
                <w:rFonts w:ascii="Arial" w:eastAsia="Arial Unicode MS" w:hAnsi="Arial" w:cs="Arial"/>
                <w:sz w:val="16"/>
                <w:szCs w:val="16"/>
              </w:rPr>
              <w:t xml:space="preserve"> / This data quality measure indicates the number of faulty link-node connections in relation to the number of supposed link-node connections. This data quality measure gives the erroneous point-curve connections in relation to the total number of point-curve connections.</w:t>
            </w:r>
          </w:p>
        </w:tc>
        <w:tc>
          <w:tcPr>
            <w:tcW w:w="616"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59784524"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spatial object / spatial object type</w:t>
            </w:r>
          </w:p>
        </w:tc>
        <w:tc>
          <w:tcPr>
            <w:tcW w:w="719"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760152E9"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Features with curve geometry; spatial objects of curve types</w:t>
            </w:r>
          </w:p>
        </w:tc>
      </w:tr>
      <w:tr w:rsidR="00EB6F64" w:rsidRPr="0075712D" w14:paraId="42ACB771" w14:textId="77777777" w:rsidTr="00EB6F64">
        <w:trPr>
          <w:trHeight w:val="965"/>
        </w:trPr>
        <w:tc>
          <w:tcPr>
            <w:tcW w:w="287" w:type="pct"/>
            <w:tcBorders>
              <w:top w:val="single" w:sz="2" w:space="0" w:color="000000"/>
              <w:left w:val="single" w:sz="2" w:space="0" w:color="000000"/>
              <w:bottom w:val="single" w:sz="2" w:space="0" w:color="000000"/>
              <w:right w:val="single" w:sz="2" w:space="0" w:color="000000"/>
            </w:tcBorders>
            <w:shd w:val="clear" w:color="auto" w:fill="EEEEEE"/>
          </w:tcPr>
          <w:p w14:paraId="67325729" w14:textId="77777777" w:rsidR="00EB6F64" w:rsidRPr="00777167" w:rsidRDefault="00EB6F64" w:rsidP="00DD0002">
            <w:pPr>
              <w:pStyle w:val="TableStyle2"/>
              <w:jc w:val="center"/>
              <w:rPr>
                <w:rFonts w:ascii="Arial" w:eastAsia="Arial Unicode MS" w:hAnsi="Arial" w:cs="Arial"/>
                <w:sz w:val="16"/>
                <w:szCs w:val="16"/>
              </w:rPr>
            </w:pPr>
            <w:r w:rsidRPr="00777167">
              <w:rPr>
                <w:rFonts w:ascii="Arial" w:eastAsia="Arial Unicode MS" w:hAnsi="Arial" w:cs="Arial"/>
                <w:sz w:val="16"/>
                <w:szCs w:val="16"/>
              </w:rPr>
              <w:t>8</w:t>
            </w:r>
          </w:p>
        </w:tc>
        <w:tc>
          <w:tcPr>
            <w:tcW w:w="962"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1146AB0C"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Logical Consistency / Topological Consistency</w:t>
            </w:r>
          </w:p>
        </w:tc>
        <w:tc>
          <w:tcPr>
            <w:tcW w:w="852"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5F1C9518"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Correctness of the explicitly encoded topological characteristics of the dataset, as described by the scope.</w:t>
            </w:r>
          </w:p>
        </w:tc>
        <w:tc>
          <w:tcPr>
            <w:tcW w:w="1564"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66909A39" w14:textId="77777777" w:rsidR="00EB6F64" w:rsidRPr="00777167" w:rsidRDefault="00EB6F64" w:rsidP="00DD0002">
            <w:pPr>
              <w:pStyle w:val="TableStyle2"/>
              <w:jc w:val="center"/>
              <w:rPr>
                <w:rFonts w:ascii="Arial" w:hAnsi="Arial" w:cs="Arial"/>
                <w:sz w:val="16"/>
                <w:szCs w:val="16"/>
              </w:rPr>
            </w:pPr>
            <w:proofErr w:type="spellStart"/>
            <w:proofErr w:type="gramStart"/>
            <w:r w:rsidRPr="00777167">
              <w:rPr>
                <w:rFonts w:ascii="Arial" w:eastAsia="Arial Unicode MS" w:hAnsi="Arial" w:cs="Arial"/>
                <w:sz w:val="16"/>
                <w:szCs w:val="16"/>
              </w:rPr>
              <w:t>numberOfMissingConnectionsUndershoots</w:t>
            </w:r>
            <w:proofErr w:type="spellEnd"/>
            <w:proofErr w:type="gramEnd"/>
            <w:r w:rsidRPr="00777167">
              <w:rPr>
                <w:rFonts w:ascii="Arial" w:eastAsia="Arial Unicode MS" w:hAnsi="Arial" w:cs="Arial"/>
                <w:sz w:val="16"/>
                <w:szCs w:val="16"/>
              </w:rPr>
              <w:t xml:space="preserve"> / This data quality measure is a count of items in the dataset within the parameter tolerance that are mismatched due to undershoots.</w:t>
            </w:r>
          </w:p>
        </w:tc>
        <w:tc>
          <w:tcPr>
            <w:tcW w:w="616"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54797B1C"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spatial object / spatial object type</w:t>
            </w:r>
          </w:p>
        </w:tc>
        <w:tc>
          <w:tcPr>
            <w:tcW w:w="719"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5374CB6B"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Features with curve geometry; spatial objects of curve types</w:t>
            </w:r>
          </w:p>
        </w:tc>
      </w:tr>
      <w:tr w:rsidR="00EB6F64" w:rsidRPr="0075712D" w14:paraId="27635668" w14:textId="77777777" w:rsidTr="00EB6F64">
        <w:trPr>
          <w:trHeight w:val="965"/>
        </w:trPr>
        <w:tc>
          <w:tcPr>
            <w:tcW w:w="287" w:type="pct"/>
            <w:tcBorders>
              <w:top w:val="single" w:sz="2" w:space="0" w:color="000000"/>
              <w:left w:val="single" w:sz="2" w:space="0" w:color="000000"/>
              <w:bottom w:val="single" w:sz="2" w:space="0" w:color="000000"/>
              <w:right w:val="single" w:sz="2" w:space="0" w:color="000000"/>
            </w:tcBorders>
          </w:tcPr>
          <w:p w14:paraId="77062F48" w14:textId="77777777" w:rsidR="00EB6F64" w:rsidRPr="00777167" w:rsidRDefault="00EB6F64" w:rsidP="00DD0002">
            <w:pPr>
              <w:pStyle w:val="TableStyle2"/>
              <w:jc w:val="center"/>
              <w:rPr>
                <w:rFonts w:ascii="Arial" w:eastAsia="Arial Unicode MS" w:hAnsi="Arial" w:cs="Arial"/>
                <w:sz w:val="16"/>
                <w:szCs w:val="16"/>
              </w:rPr>
            </w:pPr>
            <w:r w:rsidRPr="00777167">
              <w:rPr>
                <w:rFonts w:ascii="Arial" w:eastAsia="Arial Unicode MS" w:hAnsi="Arial" w:cs="Arial"/>
                <w:sz w:val="16"/>
                <w:szCs w:val="16"/>
              </w:rPr>
              <w:lastRenderedPageBreak/>
              <w:t>9</w:t>
            </w:r>
          </w:p>
        </w:tc>
        <w:tc>
          <w:tcPr>
            <w:tcW w:w="962"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4350D711"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Logical Consistency / Topological Consistency</w:t>
            </w:r>
          </w:p>
        </w:tc>
        <w:tc>
          <w:tcPr>
            <w:tcW w:w="852"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0F576F09"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Correctness of the explicitly encoded topological characteristics of the dataset, as described by the scope.</w:t>
            </w:r>
          </w:p>
        </w:tc>
        <w:tc>
          <w:tcPr>
            <w:tcW w:w="1564"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284B672A" w14:textId="77777777" w:rsidR="00EB6F64" w:rsidRPr="00777167" w:rsidRDefault="00EB6F64" w:rsidP="00DD0002">
            <w:pPr>
              <w:pStyle w:val="TableStyle2"/>
              <w:jc w:val="center"/>
              <w:rPr>
                <w:rFonts w:ascii="Arial" w:hAnsi="Arial" w:cs="Arial"/>
                <w:sz w:val="16"/>
                <w:szCs w:val="16"/>
              </w:rPr>
            </w:pPr>
            <w:proofErr w:type="spellStart"/>
            <w:proofErr w:type="gramStart"/>
            <w:r w:rsidRPr="00777167">
              <w:rPr>
                <w:rFonts w:ascii="Arial" w:eastAsia="Arial Unicode MS" w:hAnsi="Arial" w:cs="Arial"/>
                <w:sz w:val="16"/>
                <w:szCs w:val="16"/>
              </w:rPr>
              <w:t>numberOfMissingConnectionsOvershoots</w:t>
            </w:r>
            <w:proofErr w:type="spellEnd"/>
            <w:proofErr w:type="gramEnd"/>
            <w:r w:rsidRPr="00777167">
              <w:rPr>
                <w:rFonts w:ascii="Arial" w:eastAsia="Arial Unicode MS" w:hAnsi="Arial" w:cs="Arial"/>
                <w:sz w:val="16"/>
                <w:szCs w:val="16"/>
              </w:rPr>
              <w:t xml:space="preserve"> / This data quality measure is a count of items in the dataset within the parameter tolerance that are mismatched due to overshoots.</w:t>
            </w:r>
          </w:p>
        </w:tc>
        <w:tc>
          <w:tcPr>
            <w:tcW w:w="616"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6FC18741"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spatial object / spatial object type</w:t>
            </w:r>
          </w:p>
        </w:tc>
        <w:tc>
          <w:tcPr>
            <w:tcW w:w="719"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6E6EB003"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Features with curve geometry; spatial objects of curve types</w:t>
            </w:r>
          </w:p>
        </w:tc>
      </w:tr>
      <w:tr w:rsidR="00EB6F64" w:rsidRPr="0075712D" w14:paraId="75CAE8CE" w14:textId="77777777" w:rsidTr="00EB6F64">
        <w:trPr>
          <w:trHeight w:val="1685"/>
        </w:trPr>
        <w:tc>
          <w:tcPr>
            <w:tcW w:w="287" w:type="pct"/>
            <w:tcBorders>
              <w:top w:val="single" w:sz="2" w:space="0" w:color="000000"/>
              <w:left w:val="single" w:sz="2" w:space="0" w:color="000000"/>
              <w:bottom w:val="single" w:sz="2" w:space="0" w:color="000000"/>
              <w:right w:val="single" w:sz="2" w:space="0" w:color="000000"/>
            </w:tcBorders>
            <w:shd w:val="clear" w:color="auto" w:fill="EEEEEE"/>
          </w:tcPr>
          <w:p w14:paraId="28F69C3D" w14:textId="77777777" w:rsidR="00EB6F64" w:rsidRPr="00777167" w:rsidRDefault="00EB6F64" w:rsidP="00DD0002">
            <w:pPr>
              <w:pStyle w:val="TableStyle2"/>
              <w:jc w:val="center"/>
              <w:rPr>
                <w:rFonts w:ascii="Arial" w:eastAsia="Arial Unicode MS" w:hAnsi="Arial" w:cs="Arial"/>
                <w:sz w:val="16"/>
                <w:szCs w:val="16"/>
              </w:rPr>
            </w:pPr>
            <w:r w:rsidRPr="00777167">
              <w:rPr>
                <w:rFonts w:ascii="Arial" w:eastAsia="Arial Unicode MS" w:hAnsi="Arial" w:cs="Arial"/>
                <w:sz w:val="16"/>
                <w:szCs w:val="16"/>
              </w:rPr>
              <w:t>10</w:t>
            </w:r>
          </w:p>
        </w:tc>
        <w:tc>
          <w:tcPr>
            <w:tcW w:w="962"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17D49C71"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Logical Consistency / Topological Consistency</w:t>
            </w:r>
          </w:p>
        </w:tc>
        <w:tc>
          <w:tcPr>
            <w:tcW w:w="852"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52824B14"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Correctness of the explicitly encoded topological characteristics of the dataset, as described by the scope.</w:t>
            </w:r>
          </w:p>
        </w:tc>
        <w:tc>
          <w:tcPr>
            <w:tcW w:w="1564"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6B8728A9" w14:textId="77777777" w:rsidR="00EB6F64" w:rsidRPr="00777167" w:rsidRDefault="00EB6F64" w:rsidP="00DD0002">
            <w:pPr>
              <w:pStyle w:val="TableStyle2"/>
              <w:jc w:val="center"/>
              <w:rPr>
                <w:rFonts w:ascii="Arial" w:hAnsi="Arial" w:cs="Arial"/>
                <w:sz w:val="16"/>
                <w:szCs w:val="16"/>
              </w:rPr>
            </w:pPr>
            <w:proofErr w:type="spellStart"/>
            <w:proofErr w:type="gramStart"/>
            <w:r w:rsidRPr="00777167">
              <w:rPr>
                <w:rFonts w:ascii="Arial" w:eastAsia="Arial Unicode MS" w:hAnsi="Arial" w:cs="Arial"/>
                <w:sz w:val="16"/>
                <w:szCs w:val="16"/>
              </w:rPr>
              <w:t>numberOfInvalidSlivers</w:t>
            </w:r>
            <w:proofErr w:type="spellEnd"/>
            <w:proofErr w:type="gramEnd"/>
            <w:r w:rsidRPr="00777167">
              <w:rPr>
                <w:rFonts w:ascii="Arial" w:eastAsia="Arial Unicode MS" w:hAnsi="Arial" w:cs="Arial"/>
                <w:sz w:val="16"/>
                <w:szCs w:val="16"/>
              </w:rPr>
              <w:t xml:space="preserve"> / This data quality measure is a count of all items in the dataset that are invalid sliver surfaces. A sliver is an unintended area that occurs when adjacent surfaces are not digitized properly. The borders of the adjacent surfaces may unintentionally gap or overlap to cause a topological error.</w:t>
            </w:r>
          </w:p>
        </w:tc>
        <w:tc>
          <w:tcPr>
            <w:tcW w:w="616"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3B2FD8E6"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dataset / dataset series</w:t>
            </w:r>
          </w:p>
        </w:tc>
        <w:tc>
          <w:tcPr>
            <w:tcW w:w="719"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35A0D2FC"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Features with surface geometry; spatial objects of type surface</w:t>
            </w:r>
          </w:p>
        </w:tc>
      </w:tr>
      <w:tr w:rsidR="00EB6F64" w:rsidRPr="0075712D" w14:paraId="080CCDFA" w14:textId="77777777" w:rsidTr="00EB6F64">
        <w:trPr>
          <w:trHeight w:val="965"/>
        </w:trPr>
        <w:tc>
          <w:tcPr>
            <w:tcW w:w="287" w:type="pct"/>
            <w:tcBorders>
              <w:top w:val="single" w:sz="2" w:space="0" w:color="000000"/>
              <w:left w:val="single" w:sz="2" w:space="0" w:color="000000"/>
              <w:bottom w:val="single" w:sz="2" w:space="0" w:color="000000"/>
              <w:right w:val="single" w:sz="2" w:space="0" w:color="000000"/>
            </w:tcBorders>
          </w:tcPr>
          <w:p w14:paraId="0452302F" w14:textId="77777777" w:rsidR="00EB6F64" w:rsidRPr="00777167" w:rsidRDefault="00EB6F64" w:rsidP="00DD0002">
            <w:pPr>
              <w:pStyle w:val="TableStyle2"/>
              <w:jc w:val="center"/>
              <w:rPr>
                <w:rFonts w:ascii="Arial" w:eastAsia="Arial Unicode MS" w:hAnsi="Arial" w:cs="Arial"/>
                <w:sz w:val="16"/>
                <w:szCs w:val="16"/>
              </w:rPr>
            </w:pPr>
            <w:r w:rsidRPr="00777167">
              <w:rPr>
                <w:rFonts w:ascii="Arial" w:eastAsia="Arial Unicode MS" w:hAnsi="Arial" w:cs="Arial"/>
                <w:sz w:val="16"/>
                <w:szCs w:val="16"/>
              </w:rPr>
              <w:t>11</w:t>
            </w:r>
          </w:p>
        </w:tc>
        <w:tc>
          <w:tcPr>
            <w:tcW w:w="962"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600F2C9A"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Logical Consistency / Topological Consistency</w:t>
            </w:r>
          </w:p>
        </w:tc>
        <w:tc>
          <w:tcPr>
            <w:tcW w:w="852"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412EEC42"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Correctness of the explicitly encoded topological characteristics of the dataset, as described by the scope.</w:t>
            </w:r>
          </w:p>
        </w:tc>
        <w:tc>
          <w:tcPr>
            <w:tcW w:w="1564"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402A716D" w14:textId="77777777" w:rsidR="00EB6F64" w:rsidRPr="00777167" w:rsidRDefault="00EB6F64" w:rsidP="00DD0002">
            <w:pPr>
              <w:pStyle w:val="TableStyle2"/>
              <w:jc w:val="center"/>
              <w:rPr>
                <w:rFonts w:ascii="Arial" w:hAnsi="Arial" w:cs="Arial"/>
                <w:sz w:val="16"/>
                <w:szCs w:val="16"/>
              </w:rPr>
            </w:pPr>
            <w:proofErr w:type="spellStart"/>
            <w:proofErr w:type="gramStart"/>
            <w:r w:rsidRPr="00777167">
              <w:rPr>
                <w:rFonts w:ascii="Arial" w:eastAsia="Arial Unicode MS" w:hAnsi="Arial" w:cs="Arial"/>
                <w:sz w:val="16"/>
                <w:szCs w:val="16"/>
              </w:rPr>
              <w:t>numberOfInvalidSelfIntersects</w:t>
            </w:r>
            <w:proofErr w:type="spellEnd"/>
            <w:proofErr w:type="gramEnd"/>
            <w:r w:rsidRPr="00777167">
              <w:rPr>
                <w:rFonts w:ascii="Arial" w:eastAsia="Arial Unicode MS" w:hAnsi="Arial" w:cs="Arial"/>
                <w:sz w:val="16"/>
                <w:szCs w:val="16"/>
              </w:rPr>
              <w:t xml:space="preserve"> / This data quality measure is a count of all items in the dataset that illegally intersect with themselves.</w:t>
            </w:r>
          </w:p>
        </w:tc>
        <w:tc>
          <w:tcPr>
            <w:tcW w:w="616"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374E2715"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spatial object / spatial object type</w:t>
            </w:r>
          </w:p>
        </w:tc>
        <w:tc>
          <w:tcPr>
            <w:tcW w:w="719"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4C3E2B37"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Features with surface geometry; spatial objects of type surface or curve</w:t>
            </w:r>
          </w:p>
        </w:tc>
      </w:tr>
      <w:tr w:rsidR="00EB6F64" w:rsidRPr="0075712D" w14:paraId="7E203689" w14:textId="77777777" w:rsidTr="00EB6F64">
        <w:trPr>
          <w:trHeight w:val="965"/>
        </w:trPr>
        <w:tc>
          <w:tcPr>
            <w:tcW w:w="287" w:type="pct"/>
            <w:tcBorders>
              <w:top w:val="single" w:sz="2" w:space="0" w:color="000000"/>
              <w:left w:val="single" w:sz="2" w:space="0" w:color="000000"/>
              <w:bottom w:val="single" w:sz="2" w:space="0" w:color="000000"/>
              <w:right w:val="single" w:sz="2" w:space="0" w:color="000000"/>
            </w:tcBorders>
            <w:shd w:val="clear" w:color="auto" w:fill="EEEEEE"/>
          </w:tcPr>
          <w:p w14:paraId="6E469FFF" w14:textId="77777777" w:rsidR="00EB6F64" w:rsidRPr="00777167" w:rsidRDefault="00EB6F64" w:rsidP="00DD0002">
            <w:pPr>
              <w:pStyle w:val="TableStyle2"/>
              <w:jc w:val="center"/>
              <w:rPr>
                <w:rFonts w:ascii="Arial" w:eastAsia="Arial Unicode MS" w:hAnsi="Arial" w:cs="Arial"/>
                <w:sz w:val="16"/>
                <w:szCs w:val="16"/>
              </w:rPr>
            </w:pPr>
            <w:r w:rsidRPr="00777167">
              <w:rPr>
                <w:rFonts w:ascii="Arial" w:eastAsia="Arial Unicode MS" w:hAnsi="Arial" w:cs="Arial"/>
                <w:sz w:val="16"/>
                <w:szCs w:val="16"/>
              </w:rPr>
              <w:t>12</w:t>
            </w:r>
          </w:p>
        </w:tc>
        <w:tc>
          <w:tcPr>
            <w:tcW w:w="962"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2674F1F9"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Logical Consistency / Topological Consistency</w:t>
            </w:r>
          </w:p>
        </w:tc>
        <w:tc>
          <w:tcPr>
            <w:tcW w:w="852"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6F73AC81"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Correctness of the explicitly encoded topological characteristics of the dataset, as described by the scope.</w:t>
            </w:r>
          </w:p>
        </w:tc>
        <w:tc>
          <w:tcPr>
            <w:tcW w:w="1564"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43ADC2E7" w14:textId="77777777" w:rsidR="00EB6F64" w:rsidRPr="00777167" w:rsidRDefault="00EB6F64" w:rsidP="00DD0002">
            <w:pPr>
              <w:pStyle w:val="TableStyle2"/>
              <w:jc w:val="center"/>
              <w:rPr>
                <w:rFonts w:ascii="Arial" w:hAnsi="Arial" w:cs="Arial"/>
                <w:sz w:val="16"/>
                <w:szCs w:val="16"/>
              </w:rPr>
            </w:pPr>
            <w:proofErr w:type="spellStart"/>
            <w:proofErr w:type="gramStart"/>
            <w:r w:rsidRPr="00777167">
              <w:rPr>
                <w:rFonts w:ascii="Arial" w:eastAsia="Arial Unicode MS" w:hAnsi="Arial" w:cs="Arial"/>
                <w:sz w:val="16"/>
                <w:szCs w:val="16"/>
              </w:rPr>
              <w:t>numberOfInvalidSelfOverlap</w:t>
            </w:r>
            <w:proofErr w:type="spellEnd"/>
            <w:proofErr w:type="gramEnd"/>
            <w:r w:rsidRPr="00777167">
              <w:rPr>
                <w:rFonts w:ascii="Arial" w:eastAsia="Arial Unicode MS" w:hAnsi="Arial" w:cs="Arial"/>
                <w:sz w:val="16"/>
                <w:szCs w:val="16"/>
              </w:rPr>
              <w:t xml:space="preserve"> / This data quality measure is a count of all items in the dataset that illegally self-overlap.</w:t>
            </w:r>
          </w:p>
        </w:tc>
        <w:tc>
          <w:tcPr>
            <w:tcW w:w="616"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7C1B0370"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spatial object / spatial object type</w:t>
            </w:r>
          </w:p>
        </w:tc>
        <w:tc>
          <w:tcPr>
            <w:tcW w:w="719"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335FD2A1"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Features with surface geometry; spatial objects of type surface or curve</w:t>
            </w:r>
          </w:p>
        </w:tc>
      </w:tr>
      <w:tr w:rsidR="00EB6F64" w:rsidRPr="0075712D" w14:paraId="6333F042" w14:textId="77777777" w:rsidTr="00EB6F64">
        <w:trPr>
          <w:trHeight w:val="725"/>
        </w:trPr>
        <w:tc>
          <w:tcPr>
            <w:tcW w:w="287" w:type="pct"/>
            <w:tcBorders>
              <w:top w:val="single" w:sz="2" w:space="0" w:color="000000"/>
              <w:left w:val="single" w:sz="2" w:space="0" w:color="000000"/>
              <w:bottom w:val="single" w:sz="2" w:space="0" w:color="000000"/>
              <w:right w:val="single" w:sz="2" w:space="0" w:color="000000"/>
            </w:tcBorders>
          </w:tcPr>
          <w:p w14:paraId="34D933FC" w14:textId="77777777" w:rsidR="00EB6F64" w:rsidRPr="00777167" w:rsidRDefault="00EB6F64" w:rsidP="00DD0002">
            <w:pPr>
              <w:pStyle w:val="TableStyle2"/>
              <w:jc w:val="center"/>
              <w:rPr>
                <w:rFonts w:ascii="Arial" w:eastAsia="Arial Unicode MS" w:hAnsi="Arial" w:cs="Arial"/>
                <w:sz w:val="16"/>
                <w:szCs w:val="16"/>
              </w:rPr>
            </w:pPr>
            <w:r w:rsidRPr="00777167">
              <w:rPr>
                <w:rFonts w:ascii="Arial" w:eastAsia="Arial Unicode MS" w:hAnsi="Arial" w:cs="Arial"/>
                <w:sz w:val="16"/>
                <w:szCs w:val="16"/>
              </w:rPr>
              <w:t>13</w:t>
            </w:r>
          </w:p>
        </w:tc>
        <w:tc>
          <w:tcPr>
            <w:tcW w:w="962"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0BAC1B19"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Positional Accuracy / Absolute or External Accuracy</w:t>
            </w:r>
          </w:p>
        </w:tc>
        <w:tc>
          <w:tcPr>
            <w:tcW w:w="852"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64984BAC"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Closeness of reported coordinative values to values accepted as or being true.</w:t>
            </w:r>
          </w:p>
        </w:tc>
        <w:tc>
          <w:tcPr>
            <w:tcW w:w="1564"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419BEB2A"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Root Mean Square Error / Standard deviation, where the true value is not estimated from the observations but known a priori.</w:t>
            </w:r>
          </w:p>
        </w:tc>
        <w:tc>
          <w:tcPr>
            <w:tcW w:w="616"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15997065"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spatial object / spatial object type</w:t>
            </w:r>
          </w:p>
        </w:tc>
        <w:tc>
          <w:tcPr>
            <w:tcW w:w="719"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3A7986C4" w14:textId="77777777" w:rsidR="00EB6F64" w:rsidRPr="00777167" w:rsidRDefault="00EB6F64" w:rsidP="00DD0002">
            <w:pPr>
              <w:pStyle w:val="TableStyle2"/>
              <w:jc w:val="center"/>
              <w:rPr>
                <w:rFonts w:ascii="Arial" w:hAnsi="Arial" w:cs="Arial"/>
                <w:sz w:val="16"/>
                <w:szCs w:val="16"/>
              </w:rPr>
            </w:pPr>
            <w:proofErr w:type="gramStart"/>
            <w:r w:rsidRPr="00777167">
              <w:rPr>
                <w:rFonts w:ascii="Arial" w:eastAsia="Arial Unicode MS" w:hAnsi="Arial" w:cs="Arial"/>
                <w:sz w:val="16"/>
                <w:szCs w:val="16"/>
              </w:rPr>
              <w:t>objects</w:t>
            </w:r>
            <w:proofErr w:type="gramEnd"/>
            <w:r w:rsidRPr="00777167">
              <w:rPr>
                <w:rFonts w:ascii="Arial" w:eastAsia="Arial Unicode MS" w:hAnsi="Arial" w:cs="Arial"/>
                <w:sz w:val="16"/>
                <w:szCs w:val="16"/>
              </w:rPr>
              <w:t xml:space="preserve"> that have coordinative values associated.</w:t>
            </w:r>
          </w:p>
        </w:tc>
      </w:tr>
      <w:tr w:rsidR="00EB6F64" w:rsidRPr="0075712D" w14:paraId="5A869BD9" w14:textId="77777777" w:rsidTr="00EB6F64">
        <w:trPr>
          <w:trHeight w:val="965"/>
        </w:trPr>
        <w:tc>
          <w:tcPr>
            <w:tcW w:w="287" w:type="pct"/>
            <w:tcBorders>
              <w:top w:val="single" w:sz="2" w:space="0" w:color="000000"/>
              <w:left w:val="single" w:sz="2" w:space="0" w:color="000000"/>
              <w:bottom w:val="single" w:sz="2" w:space="0" w:color="000000"/>
              <w:right w:val="single" w:sz="2" w:space="0" w:color="000000"/>
            </w:tcBorders>
            <w:shd w:val="clear" w:color="auto" w:fill="EEEEEE"/>
          </w:tcPr>
          <w:p w14:paraId="5A94F2C2" w14:textId="77777777" w:rsidR="00EB6F64" w:rsidRPr="00777167" w:rsidRDefault="00EB6F64" w:rsidP="00DD0002">
            <w:pPr>
              <w:pStyle w:val="TableStyle2"/>
              <w:jc w:val="center"/>
              <w:rPr>
                <w:rFonts w:ascii="Arial" w:eastAsia="Arial Unicode MS" w:hAnsi="Arial" w:cs="Arial"/>
                <w:sz w:val="16"/>
                <w:szCs w:val="16"/>
              </w:rPr>
            </w:pPr>
            <w:r w:rsidRPr="00777167">
              <w:rPr>
                <w:rFonts w:ascii="Arial" w:eastAsia="Arial Unicode MS" w:hAnsi="Arial" w:cs="Arial"/>
                <w:sz w:val="16"/>
                <w:szCs w:val="16"/>
              </w:rPr>
              <w:t>14</w:t>
            </w:r>
          </w:p>
        </w:tc>
        <w:tc>
          <w:tcPr>
            <w:tcW w:w="962"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1F31F410"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Positional Accuracy / Vertical Position Accuracy</w:t>
            </w:r>
          </w:p>
        </w:tc>
        <w:tc>
          <w:tcPr>
            <w:tcW w:w="852"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5A6CDFC1"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Closeness of reported coordinative values to values accepted as or being true.</w:t>
            </w:r>
          </w:p>
        </w:tc>
        <w:tc>
          <w:tcPr>
            <w:tcW w:w="1564"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1DD0D611"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linearMapAccuracy2Sigma / Half length of the interval defined by an upper and lower limit in which the true value lies with probability 95%.</w:t>
            </w:r>
          </w:p>
        </w:tc>
        <w:tc>
          <w:tcPr>
            <w:tcW w:w="616"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6FB113AE"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spatial object / spatial object type</w:t>
            </w:r>
          </w:p>
        </w:tc>
        <w:tc>
          <w:tcPr>
            <w:tcW w:w="719"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774CDB51" w14:textId="7B563C53" w:rsidR="00EB6F64" w:rsidRPr="00777167" w:rsidRDefault="00EB6F64" w:rsidP="00DD0002">
            <w:pPr>
              <w:pStyle w:val="TableStyle2"/>
              <w:jc w:val="center"/>
              <w:rPr>
                <w:rFonts w:ascii="Arial" w:eastAsia="Arial Unicode MS" w:hAnsi="Arial" w:cs="Arial"/>
                <w:color w:val="auto"/>
                <w:sz w:val="16"/>
                <w:szCs w:val="16"/>
              </w:rPr>
            </w:pPr>
            <w:r w:rsidRPr="00777167">
              <w:rPr>
                <w:rFonts w:ascii="Arial" w:eastAsia="Arial Unicode MS" w:hAnsi="Arial" w:cs="Arial"/>
                <w:color w:val="auto"/>
                <w:sz w:val="16"/>
                <w:szCs w:val="16"/>
              </w:rPr>
              <w:t>NA. S-12</w:t>
            </w:r>
            <w:r w:rsidR="00901213">
              <w:rPr>
                <w:rFonts w:ascii="Arial" w:eastAsia="Arial Unicode MS" w:hAnsi="Arial" w:cs="Arial"/>
                <w:color w:val="auto"/>
                <w:sz w:val="16"/>
                <w:szCs w:val="16"/>
              </w:rPr>
              <w:t>8</w:t>
            </w:r>
            <w:r w:rsidRPr="00777167">
              <w:rPr>
                <w:rFonts w:ascii="Arial" w:eastAsia="Arial Unicode MS" w:hAnsi="Arial" w:cs="Arial"/>
                <w:color w:val="auto"/>
                <w:sz w:val="16"/>
                <w:szCs w:val="16"/>
              </w:rPr>
              <w:t xml:space="preserve"> does not include vertical measurements.</w:t>
            </w:r>
          </w:p>
        </w:tc>
      </w:tr>
      <w:tr w:rsidR="00EB6F64" w:rsidRPr="0075712D" w14:paraId="575599E1" w14:textId="77777777" w:rsidTr="00EB6F64">
        <w:trPr>
          <w:trHeight w:val="965"/>
        </w:trPr>
        <w:tc>
          <w:tcPr>
            <w:tcW w:w="287" w:type="pct"/>
            <w:tcBorders>
              <w:top w:val="single" w:sz="2" w:space="0" w:color="000000"/>
              <w:left w:val="single" w:sz="2" w:space="0" w:color="000000"/>
              <w:bottom w:val="single" w:sz="2" w:space="0" w:color="000000"/>
              <w:right w:val="single" w:sz="2" w:space="0" w:color="000000"/>
            </w:tcBorders>
          </w:tcPr>
          <w:p w14:paraId="7915C38C" w14:textId="77777777" w:rsidR="00EB6F64" w:rsidRPr="00777167" w:rsidRDefault="00EB6F64" w:rsidP="00DD0002">
            <w:pPr>
              <w:pStyle w:val="TableStyle2"/>
              <w:jc w:val="center"/>
              <w:rPr>
                <w:rFonts w:ascii="Arial" w:eastAsia="Arial Unicode MS" w:hAnsi="Arial" w:cs="Arial"/>
                <w:sz w:val="16"/>
                <w:szCs w:val="16"/>
              </w:rPr>
            </w:pPr>
            <w:r w:rsidRPr="00777167">
              <w:rPr>
                <w:rFonts w:ascii="Arial" w:eastAsia="Arial Unicode MS" w:hAnsi="Arial" w:cs="Arial"/>
                <w:sz w:val="16"/>
                <w:szCs w:val="16"/>
              </w:rPr>
              <w:t>15</w:t>
            </w:r>
          </w:p>
        </w:tc>
        <w:tc>
          <w:tcPr>
            <w:tcW w:w="962"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52FBCB64"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Positional Accuracy / Horizontal Position Accuracy</w:t>
            </w:r>
          </w:p>
        </w:tc>
        <w:tc>
          <w:tcPr>
            <w:tcW w:w="852"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20B6AD25"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Closeness of reported coordinative values to values accepted as or being true.</w:t>
            </w:r>
          </w:p>
        </w:tc>
        <w:tc>
          <w:tcPr>
            <w:tcW w:w="1564"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1B1D3AE9"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linearMapAccuracy2Sigma / Half length of the interval defined by an upper and lower limit in which the true value lies with probability 95%.</w:t>
            </w:r>
          </w:p>
        </w:tc>
        <w:tc>
          <w:tcPr>
            <w:tcW w:w="616"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4B69C7A6"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spatial object / spatial object type</w:t>
            </w:r>
          </w:p>
        </w:tc>
        <w:tc>
          <w:tcPr>
            <w:tcW w:w="719"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341CFE54" w14:textId="77777777" w:rsidR="00EB6F64" w:rsidRPr="00777167" w:rsidRDefault="00EB6F64" w:rsidP="00DD0002">
            <w:pPr>
              <w:pStyle w:val="TableStyle2"/>
              <w:jc w:val="center"/>
              <w:rPr>
                <w:rFonts w:ascii="Arial" w:hAnsi="Arial" w:cs="Arial"/>
                <w:sz w:val="16"/>
                <w:szCs w:val="16"/>
              </w:rPr>
            </w:pPr>
            <w:proofErr w:type="gramStart"/>
            <w:r w:rsidRPr="00777167">
              <w:rPr>
                <w:rFonts w:ascii="Arial" w:eastAsia="Arial Unicode MS" w:hAnsi="Arial" w:cs="Arial"/>
                <w:sz w:val="16"/>
                <w:szCs w:val="16"/>
              </w:rPr>
              <w:t>objects</w:t>
            </w:r>
            <w:proofErr w:type="gramEnd"/>
            <w:r w:rsidRPr="00777167">
              <w:rPr>
                <w:rFonts w:ascii="Arial" w:eastAsia="Arial Unicode MS" w:hAnsi="Arial" w:cs="Arial"/>
                <w:sz w:val="16"/>
                <w:szCs w:val="16"/>
              </w:rPr>
              <w:t xml:space="preserve"> that have a horizontal coordinate values associated.</w:t>
            </w:r>
          </w:p>
        </w:tc>
      </w:tr>
      <w:tr w:rsidR="00EB6F64" w:rsidRPr="0075712D" w14:paraId="4C798917" w14:textId="77777777" w:rsidTr="00EB6F64">
        <w:trPr>
          <w:trHeight w:val="965"/>
        </w:trPr>
        <w:tc>
          <w:tcPr>
            <w:tcW w:w="287" w:type="pct"/>
            <w:tcBorders>
              <w:top w:val="single" w:sz="2" w:space="0" w:color="000000"/>
              <w:left w:val="single" w:sz="2" w:space="0" w:color="000000"/>
              <w:bottom w:val="single" w:sz="2" w:space="0" w:color="000000"/>
              <w:right w:val="single" w:sz="2" w:space="0" w:color="000000"/>
            </w:tcBorders>
            <w:shd w:val="clear" w:color="auto" w:fill="EEEEEE"/>
          </w:tcPr>
          <w:p w14:paraId="09FD43E1" w14:textId="77777777" w:rsidR="00EB6F64" w:rsidRPr="00777167" w:rsidRDefault="00EB6F64" w:rsidP="00DD0002">
            <w:pPr>
              <w:pStyle w:val="TableStyle2"/>
              <w:jc w:val="center"/>
              <w:rPr>
                <w:rFonts w:ascii="Arial" w:eastAsia="Arial Unicode MS" w:hAnsi="Arial" w:cs="Arial"/>
                <w:sz w:val="16"/>
                <w:szCs w:val="16"/>
              </w:rPr>
            </w:pPr>
            <w:r w:rsidRPr="00777167">
              <w:rPr>
                <w:rFonts w:ascii="Arial" w:eastAsia="Arial Unicode MS" w:hAnsi="Arial" w:cs="Arial"/>
                <w:sz w:val="16"/>
                <w:szCs w:val="16"/>
              </w:rPr>
              <w:t>16</w:t>
            </w:r>
          </w:p>
        </w:tc>
        <w:tc>
          <w:tcPr>
            <w:tcW w:w="962"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5421BADF"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Positional Accuracy / Gridded Data Position Accuracy</w:t>
            </w:r>
          </w:p>
        </w:tc>
        <w:tc>
          <w:tcPr>
            <w:tcW w:w="852"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2D0AD654"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Closeness of reported coordinative values to values accepted as or being true.</w:t>
            </w:r>
          </w:p>
        </w:tc>
        <w:tc>
          <w:tcPr>
            <w:tcW w:w="1564"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13CD1BC7"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 xml:space="preserve">Root mean square error of </w:t>
            </w:r>
            <w:proofErr w:type="spellStart"/>
            <w:r w:rsidRPr="00777167">
              <w:rPr>
                <w:rFonts w:ascii="Arial" w:eastAsia="Arial Unicode MS" w:hAnsi="Arial" w:cs="Arial"/>
                <w:sz w:val="16"/>
                <w:szCs w:val="16"/>
              </w:rPr>
              <w:t>planimetry</w:t>
            </w:r>
            <w:proofErr w:type="spellEnd"/>
            <w:r w:rsidRPr="00777167">
              <w:rPr>
                <w:rFonts w:ascii="Arial" w:eastAsia="Arial Unicode MS" w:hAnsi="Arial" w:cs="Arial"/>
                <w:sz w:val="16"/>
                <w:szCs w:val="16"/>
              </w:rPr>
              <w:t xml:space="preserve"> / Radius of a circle around the given point, in which the true value lies with probability P.</w:t>
            </w:r>
          </w:p>
        </w:tc>
        <w:tc>
          <w:tcPr>
            <w:tcW w:w="616"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3EAF4ACE"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spatial object / spatial object type</w:t>
            </w:r>
          </w:p>
        </w:tc>
        <w:tc>
          <w:tcPr>
            <w:tcW w:w="719"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65D58C70" w14:textId="007D4F6D"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NA. S-12</w:t>
            </w:r>
            <w:r w:rsidR="00901213">
              <w:rPr>
                <w:rFonts w:ascii="Arial" w:eastAsia="Arial Unicode MS" w:hAnsi="Arial" w:cs="Arial"/>
                <w:sz w:val="16"/>
                <w:szCs w:val="16"/>
              </w:rPr>
              <w:t>8</w:t>
            </w:r>
            <w:r w:rsidRPr="00777167">
              <w:rPr>
                <w:rFonts w:ascii="Arial" w:eastAsia="Arial Unicode MS" w:hAnsi="Arial" w:cs="Arial"/>
                <w:sz w:val="16"/>
                <w:szCs w:val="16"/>
              </w:rPr>
              <w:t xml:space="preserve"> does not have features with gridded geometry</w:t>
            </w:r>
          </w:p>
        </w:tc>
      </w:tr>
      <w:tr w:rsidR="00EB6F64" w:rsidRPr="0075712D" w14:paraId="65572460" w14:textId="77777777" w:rsidTr="00EB6F64">
        <w:trPr>
          <w:trHeight w:val="725"/>
        </w:trPr>
        <w:tc>
          <w:tcPr>
            <w:tcW w:w="287" w:type="pct"/>
            <w:tcBorders>
              <w:top w:val="single" w:sz="2" w:space="0" w:color="000000"/>
              <w:left w:val="single" w:sz="2" w:space="0" w:color="000000"/>
              <w:bottom w:val="single" w:sz="2" w:space="0" w:color="000000"/>
              <w:right w:val="single" w:sz="2" w:space="0" w:color="000000"/>
            </w:tcBorders>
          </w:tcPr>
          <w:p w14:paraId="6D8D207A" w14:textId="77777777" w:rsidR="00EB6F64" w:rsidRPr="00777167" w:rsidRDefault="00EB6F64" w:rsidP="00DD0002">
            <w:pPr>
              <w:pStyle w:val="TableStyle2"/>
              <w:jc w:val="center"/>
              <w:rPr>
                <w:rFonts w:ascii="Arial" w:eastAsia="Arial Unicode MS" w:hAnsi="Arial" w:cs="Arial"/>
                <w:sz w:val="16"/>
                <w:szCs w:val="16"/>
              </w:rPr>
            </w:pPr>
            <w:r w:rsidRPr="00777167">
              <w:rPr>
                <w:rFonts w:ascii="Arial" w:eastAsia="Arial Unicode MS" w:hAnsi="Arial" w:cs="Arial"/>
                <w:sz w:val="16"/>
                <w:szCs w:val="16"/>
              </w:rPr>
              <w:t>17</w:t>
            </w:r>
          </w:p>
        </w:tc>
        <w:tc>
          <w:tcPr>
            <w:tcW w:w="962"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5A23E274"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Temporal Quality / Temporal Consistency</w:t>
            </w:r>
          </w:p>
        </w:tc>
        <w:tc>
          <w:tcPr>
            <w:tcW w:w="852"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2DB358FA"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Consistency with time.</w:t>
            </w:r>
          </w:p>
        </w:tc>
        <w:tc>
          <w:tcPr>
            <w:tcW w:w="1564"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54694AAE"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Correctness of ordered events or sequences, if reported.</w:t>
            </w:r>
          </w:p>
        </w:tc>
        <w:tc>
          <w:tcPr>
            <w:tcW w:w="616"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6662E993"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dataset/dataset series/spatial object type</w:t>
            </w:r>
          </w:p>
        </w:tc>
        <w:tc>
          <w:tcPr>
            <w:tcW w:w="719"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7BA7899C" w14:textId="77777777" w:rsidR="00EB6F64" w:rsidRPr="00777167" w:rsidRDefault="00EB6F64" w:rsidP="00DD0002">
            <w:pPr>
              <w:pStyle w:val="TableStyle2"/>
              <w:jc w:val="center"/>
              <w:rPr>
                <w:rFonts w:ascii="Arial" w:hAnsi="Arial" w:cs="Arial"/>
                <w:sz w:val="16"/>
                <w:szCs w:val="16"/>
              </w:rPr>
            </w:pPr>
            <w:r w:rsidRPr="00777167">
              <w:rPr>
                <w:rFonts w:ascii="Arial" w:hAnsi="Arial" w:cs="Arial"/>
                <w:sz w:val="16"/>
                <w:szCs w:val="16"/>
              </w:rPr>
              <w:t>Features with time intervals, fixed/periodic date ranges, schedules.</w:t>
            </w:r>
          </w:p>
        </w:tc>
      </w:tr>
      <w:tr w:rsidR="00EB6F64" w:rsidRPr="0075712D" w14:paraId="1BF9BF58" w14:textId="77777777" w:rsidTr="00EB6F64">
        <w:trPr>
          <w:trHeight w:val="2885"/>
        </w:trPr>
        <w:tc>
          <w:tcPr>
            <w:tcW w:w="287" w:type="pct"/>
            <w:tcBorders>
              <w:top w:val="single" w:sz="2" w:space="0" w:color="000000"/>
              <w:left w:val="single" w:sz="2" w:space="0" w:color="000000"/>
              <w:bottom w:val="single" w:sz="2" w:space="0" w:color="000000"/>
              <w:right w:val="single" w:sz="2" w:space="0" w:color="000000"/>
            </w:tcBorders>
            <w:shd w:val="clear" w:color="auto" w:fill="EEEEEE"/>
          </w:tcPr>
          <w:p w14:paraId="5B1B56B5" w14:textId="77777777" w:rsidR="00EB6F64" w:rsidRPr="00777167" w:rsidRDefault="00EB6F64" w:rsidP="00DD0002">
            <w:pPr>
              <w:pStyle w:val="TableStyle2"/>
              <w:jc w:val="center"/>
              <w:rPr>
                <w:rFonts w:ascii="Arial" w:eastAsia="Arial Unicode MS" w:hAnsi="Arial" w:cs="Arial"/>
                <w:sz w:val="16"/>
                <w:szCs w:val="16"/>
              </w:rPr>
            </w:pPr>
            <w:r w:rsidRPr="00777167">
              <w:rPr>
                <w:rFonts w:ascii="Arial" w:eastAsia="Arial Unicode MS" w:hAnsi="Arial" w:cs="Arial"/>
                <w:sz w:val="16"/>
                <w:szCs w:val="16"/>
              </w:rPr>
              <w:lastRenderedPageBreak/>
              <w:t>18</w:t>
            </w:r>
          </w:p>
        </w:tc>
        <w:tc>
          <w:tcPr>
            <w:tcW w:w="962"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42DA43CE"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 xml:space="preserve">Thematic Accuracy / </w:t>
            </w:r>
            <w:proofErr w:type="spellStart"/>
            <w:r w:rsidRPr="00777167">
              <w:rPr>
                <w:rFonts w:ascii="Arial" w:eastAsia="Arial Unicode MS" w:hAnsi="Arial" w:cs="Arial"/>
                <w:sz w:val="16"/>
                <w:szCs w:val="16"/>
              </w:rPr>
              <w:t>ThematicClassificationCorrectness</w:t>
            </w:r>
            <w:proofErr w:type="spellEnd"/>
          </w:p>
        </w:tc>
        <w:tc>
          <w:tcPr>
            <w:tcW w:w="852"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4A681ECF"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Comparison of the classes assigned to features or their attributes to a universe of discourse.</w:t>
            </w:r>
          </w:p>
        </w:tc>
        <w:tc>
          <w:tcPr>
            <w:tcW w:w="1564"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1772D766" w14:textId="6858962A" w:rsidR="00EB6F64" w:rsidRPr="00777167" w:rsidRDefault="00EB6F64" w:rsidP="00DD0002">
            <w:pPr>
              <w:pStyle w:val="TableStyle2"/>
              <w:jc w:val="center"/>
              <w:rPr>
                <w:rFonts w:ascii="Arial" w:hAnsi="Arial" w:cs="Arial"/>
                <w:sz w:val="16"/>
                <w:szCs w:val="16"/>
              </w:rPr>
            </w:pPr>
            <w:proofErr w:type="spellStart"/>
            <w:proofErr w:type="gramStart"/>
            <w:r w:rsidRPr="00777167">
              <w:rPr>
                <w:rFonts w:ascii="Arial" w:eastAsia="Arial Unicode MS" w:hAnsi="Arial" w:cs="Arial"/>
                <w:sz w:val="16"/>
                <w:szCs w:val="16"/>
              </w:rPr>
              <w:t>miscalculationRate</w:t>
            </w:r>
            <w:proofErr w:type="spellEnd"/>
            <w:proofErr w:type="gramEnd"/>
            <w:r w:rsidRPr="00777167">
              <w:rPr>
                <w:rFonts w:ascii="Arial" w:eastAsia="Arial Unicode MS" w:hAnsi="Arial" w:cs="Arial"/>
                <w:sz w:val="16"/>
                <w:szCs w:val="16"/>
              </w:rPr>
              <w:t xml:space="preserve"> / This data quality measure indicates the number of incorrectly classified features in relation to the number of features that are supposed to be there. [Adapted from ISO 19157]</w:t>
            </w:r>
          </w:p>
          <w:p w14:paraId="2BBE229F" w14:textId="2985BC33"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This is a RATE which is a ratio, and is expressed as a REAL number representing the rational fraction corresponding to the numerator and denominator of the ratio.</w:t>
            </w:r>
          </w:p>
          <w:p w14:paraId="3842FAF0"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For example, if there are 1 items that are classified incorrectly and there are 100 of the items in the dataset then the ratio is 1/100 and the reported rate = 0.01.</w:t>
            </w:r>
          </w:p>
        </w:tc>
        <w:tc>
          <w:tcPr>
            <w:tcW w:w="616"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7CA1A678"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dataset/dataset series/spatial object type</w:t>
            </w:r>
          </w:p>
        </w:tc>
        <w:tc>
          <w:tcPr>
            <w:tcW w:w="719"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607C4F44" w14:textId="77777777" w:rsidR="00EB6F64" w:rsidRPr="00777167" w:rsidRDefault="00EB6F64" w:rsidP="00DD0002">
            <w:pPr>
              <w:pStyle w:val="TableStyle2"/>
              <w:jc w:val="center"/>
              <w:rPr>
                <w:rFonts w:ascii="Arial" w:hAnsi="Arial" w:cs="Arial"/>
                <w:sz w:val="16"/>
                <w:szCs w:val="16"/>
              </w:rPr>
            </w:pPr>
            <w:r w:rsidRPr="00777167">
              <w:rPr>
                <w:rFonts w:ascii="Arial" w:eastAsia="Arial Unicode MS" w:hAnsi="Arial" w:cs="Arial"/>
                <w:sz w:val="16"/>
                <w:szCs w:val="16"/>
              </w:rPr>
              <w:t>All features and info types</w:t>
            </w:r>
          </w:p>
        </w:tc>
      </w:tr>
      <w:tr w:rsidR="00EB6F64" w:rsidRPr="0075712D" w14:paraId="48E2D4F6" w14:textId="77777777" w:rsidTr="00EB6F64">
        <w:trPr>
          <w:trHeight w:val="1205"/>
        </w:trPr>
        <w:tc>
          <w:tcPr>
            <w:tcW w:w="287" w:type="pct"/>
            <w:tcBorders>
              <w:top w:val="single" w:sz="2" w:space="0" w:color="000000"/>
              <w:left w:val="single" w:sz="2" w:space="0" w:color="000000"/>
              <w:bottom w:val="single" w:sz="2" w:space="0" w:color="000000"/>
              <w:right w:val="single" w:sz="2" w:space="0" w:color="000000"/>
            </w:tcBorders>
          </w:tcPr>
          <w:p w14:paraId="572E4C10" w14:textId="77777777" w:rsidR="00EB6F64" w:rsidRPr="002C3EC0" w:rsidRDefault="00EB6F64" w:rsidP="00DD0002">
            <w:pPr>
              <w:pStyle w:val="TableStyle2"/>
              <w:jc w:val="center"/>
              <w:rPr>
                <w:rFonts w:ascii="Arial" w:eastAsia="Arial Unicode MS" w:hAnsi="Arial" w:cs="Arial"/>
                <w:sz w:val="16"/>
                <w:szCs w:val="16"/>
              </w:rPr>
            </w:pPr>
            <w:r w:rsidRPr="002C3EC0">
              <w:rPr>
                <w:rFonts w:ascii="Arial" w:eastAsia="Arial Unicode MS" w:hAnsi="Arial" w:cs="Arial"/>
                <w:sz w:val="16"/>
                <w:szCs w:val="16"/>
              </w:rPr>
              <w:t>19</w:t>
            </w:r>
          </w:p>
        </w:tc>
        <w:tc>
          <w:tcPr>
            <w:tcW w:w="962"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2628EB63" w14:textId="77777777" w:rsidR="00EB6F64" w:rsidRPr="002C3EC0" w:rsidRDefault="00EB6F64" w:rsidP="00DD0002">
            <w:pPr>
              <w:pStyle w:val="TableStyle2"/>
              <w:jc w:val="center"/>
              <w:rPr>
                <w:rFonts w:ascii="Arial" w:hAnsi="Arial" w:cs="Arial"/>
                <w:sz w:val="16"/>
                <w:szCs w:val="16"/>
              </w:rPr>
            </w:pPr>
            <w:r w:rsidRPr="002C3EC0">
              <w:rPr>
                <w:rFonts w:ascii="Arial" w:eastAsia="Arial Unicode MS" w:hAnsi="Arial" w:cs="Arial"/>
                <w:sz w:val="16"/>
                <w:szCs w:val="16"/>
              </w:rPr>
              <w:t xml:space="preserve">Aggregation Measures / </w:t>
            </w:r>
            <w:proofErr w:type="spellStart"/>
            <w:r w:rsidRPr="002C3EC0">
              <w:rPr>
                <w:rFonts w:ascii="Arial" w:eastAsia="Arial Unicode MS" w:hAnsi="Arial" w:cs="Arial"/>
                <w:sz w:val="16"/>
                <w:szCs w:val="16"/>
              </w:rPr>
              <w:t>AggregationMeasures</w:t>
            </w:r>
            <w:proofErr w:type="spellEnd"/>
          </w:p>
        </w:tc>
        <w:tc>
          <w:tcPr>
            <w:tcW w:w="852"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0ADB0C2F" w14:textId="77777777" w:rsidR="00EB6F64" w:rsidRPr="002C3EC0" w:rsidRDefault="00EB6F64" w:rsidP="00DD0002">
            <w:pPr>
              <w:pStyle w:val="TableStyle2"/>
              <w:jc w:val="center"/>
              <w:rPr>
                <w:rFonts w:ascii="Arial" w:hAnsi="Arial" w:cs="Arial"/>
                <w:sz w:val="16"/>
                <w:szCs w:val="16"/>
              </w:rPr>
            </w:pPr>
            <w:r w:rsidRPr="002C3EC0">
              <w:rPr>
                <w:rFonts w:ascii="Arial" w:eastAsia="Arial Unicode MS" w:hAnsi="Arial" w:cs="Arial"/>
                <w:sz w:val="16"/>
                <w:szCs w:val="16"/>
              </w:rPr>
              <w:t>In a data product specification, several requirements are set up for a product to conform to the specification.</w:t>
            </w:r>
          </w:p>
        </w:tc>
        <w:tc>
          <w:tcPr>
            <w:tcW w:w="1564"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106F2B0A" w14:textId="77777777" w:rsidR="00EB6F64" w:rsidRPr="002C3EC0" w:rsidRDefault="00EB6F64" w:rsidP="00DD0002">
            <w:pPr>
              <w:pStyle w:val="TableStyle2"/>
              <w:jc w:val="center"/>
              <w:rPr>
                <w:rFonts w:ascii="Arial" w:hAnsi="Arial" w:cs="Arial"/>
                <w:sz w:val="16"/>
                <w:szCs w:val="16"/>
              </w:rPr>
            </w:pPr>
            <w:proofErr w:type="spellStart"/>
            <w:r w:rsidRPr="002C3EC0">
              <w:rPr>
                <w:rFonts w:ascii="Arial" w:eastAsia="Arial Unicode MS" w:hAnsi="Arial" w:cs="Arial"/>
                <w:sz w:val="16"/>
                <w:szCs w:val="16"/>
              </w:rPr>
              <w:t>DataProductSpecificationPassed</w:t>
            </w:r>
            <w:proofErr w:type="spellEnd"/>
            <w:r w:rsidRPr="002C3EC0">
              <w:rPr>
                <w:rFonts w:ascii="Arial" w:eastAsia="Arial Unicode MS" w:hAnsi="Arial" w:cs="Arial"/>
                <w:sz w:val="16"/>
                <w:szCs w:val="16"/>
              </w:rPr>
              <w:t xml:space="preserve"> / This data quality measure is a </w:t>
            </w:r>
            <w:proofErr w:type="spellStart"/>
            <w:r w:rsidRPr="002C3EC0">
              <w:rPr>
                <w:rFonts w:ascii="Arial" w:eastAsia="Arial Unicode MS" w:hAnsi="Arial" w:cs="Arial"/>
                <w:sz w:val="16"/>
                <w:szCs w:val="16"/>
              </w:rPr>
              <w:t>boolean</w:t>
            </w:r>
            <w:proofErr w:type="spellEnd"/>
            <w:r w:rsidRPr="002C3EC0">
              <w:rPr>
                <w:rFonts w:ascii="Arial" w:eastAsia="Arial Unicode MS" w:hAnsi="Arial" w:cs="Arial"/>
                <w:sz w:val="16"/>
                <w:szCs w:val="16"/>
              </w:rPr>
              <w:t xml:space="preserve"> indicating that all requirements in the referred data product specification are fulfilled.</w:t>
            </w:r>
          </w:p>
        </w:tc>
        <w:tc>
          <w:tcPr>
            <w:tcW w:w="616"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13D2C872" w14:textId="77777777" w:rsidR="00EB6F64" w:rsidRPr="002C3EC0" w:rsidRDefault="00EB6F64" w:rsidP="00DD0002">
            <w:pPr>
              <w:pStyle w:val="TableStyle2"/>
              <w:jc w:val="center"/>
              <w:rPr>
                <w:rFonts w:ascii="Arial" w:hAnsi="Arial" w:cs="Arial"/>
                <w:sz w:val="16"/>
                <w:szCs w:val="16"/>
              </w:rPr>
            </w:pPr>
            <w:r w:rsidRPr="002C3EC0">
              <w:rPr>
                <w:rFonts w:ascii="Arial" w:eastAsia="Arial Unicode MS" w:hAnsi="Arial" w:cs="Arial"/>
                <w:sz w:val="16"/>
                <w:szCs w:val="16"/>
              </w:rPr>
              <w:t>dataset/dataset series/spatial object type</w:t>
            </w:r>
          </w:p>
        </w:tc>
        <w:tc>
          <w:tcPr>
            <w:tcW w:w="719"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hideMark/>
          </w:tcPr>
          <w:p w14:paraId="18607E88" w14:textId="77777777" w:rsidR="00EB6F64" w:rsidRPr="002C3EC0" w:rsidRDefault="00EB6F64" w:rsidP="00DD0002">
            <w:pPr>
              <w:pStyle w:val="TableStyle2"/>
              <w:jc w:val="center"/>
              <w:rPr>
                <w:rFonts w:ascii="Arial" w:hAnsi="Arial" w:cs="Arial"/>
                <w:sz w:val="16"/>
                <w:szCs w:val="16"/>
              </w:rPr>
            </w:pPr>
            <w:r w:rsidRPr="002C3EC0">
              <w:rPr>
                <w:rFonts w:ascii="Arial" w:hAnsi="Arial" w:cs="Arial"/>
                <w:sz w:val="16"/>
                <w:szCs w:val="16"/>
              </w:rPr>
              <w:t>Dataset as a whole</w:t>
            </w:r>
          </w:p>
        </w:tc>
      </w:tr>
      <w:tr w:rsidR="00EB6F64" w:rsidRPr="0075712D" w14:paraId="4F418305" w14:textId="77777777" w:rsidTr="00EB6F64">
        <w:trPr>
          <w:trHeight w:val="1445"/>
        </w:trPr>
        <w:tc>
          <w:tcPr>
            <w:tcW w:w="287" w:type="pct"/>
            <w:tcBorders>
              <w:top w:val="single" w:sz="2" w:space="0" w:color="000000"/>
              <w:left w:val="single" w:sz="2" w:space="0" w:color="000000"/>
              <w:bottom w:val="single" w:sz="2" w:space="0" w:color="000000"/>
              <w:right w:val="single" w:sz="2" w:space="0" w:color="000000"/>
            </w:tcBorders>
            <w:shd w:val="clear" w:color="auto" w:fill="EEEEEE"/>
          </w:tcPr>
          <w:p w14:paraId="4110CBFE" w14:textId="77777777" w:rsidR="00EB6F64" w:rsidRPr="002C3EC0" w:rsidRDefault="00EB6F64" w:rsidP="00DD0002">
            <w:pPr>
              <w:pStyle w:val="TableStyle2"/>
              <w:jc w:val="center"/>
              <w:rPr>
                <w:rFonts w:ascii="Arial" w:eastAsia="Arial Unicode MS" w:hAnsi="Arial" w:cs="Arial"/>
                <w:sz w:val="16"/>
                <w:szCs w:val="16"/>
              </w:rPr>
            </w:pPr>
            <w:r w:rsidRPr="002C3EC0">
              <w:rPr>
                <w:rFonts w:ascii="Arial" w:eastAsia="Arial Unicode MS" w:hAnsi="Arial" w:cs="Arial"/>
                <w:sz w:val="16"/>
                <w:szCs w:val="16"/>
              </w:rPr>
              <w:t>20</w:t>
            </w:r>
          </w:p>
        </w:tc>
        <w:tc>
          <w:tcPr>
            <w:tcW w:w="962"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3C6E94F5" w14:textId="77777777" w:rsidR="00EB6F64" w:rsidRPr="002C3EC0" w:rsidRDefault="00EB6F64" w:rsidP="00DD0002">
            <w:pPr>
              <w:pStyle w:val="TableStyle2"/>
              <w:jc w:val="center"/>
              <w:rPr>
                <w:rFonts w:ascii="Arial" w:hAnsi="Arial" w:cs="Arial"/>
                <w:sz w:val="16"/>
                <w:szCs w:val="16"/>
              </w:rPr>
            </w:pPr>
            <w:r w:rsidRPr="002C3EC0">
              <w:rPr>
                <w:rFonts w:ascii="Arial" w:eastAsia="Arial Unicode MS" w:hAnsi="Arial" w:cs="Arial"/>
                <w:sz w:val="16"/>
                <w:szCs w:val="16"/>
              </w:rPr>
              <w:t xml:space="preserve">Aggregation Measures / </w:t>
            </w:r>
            <w:proofErr w:type="spellStart"/>
            <w:r w:rsidRPr="002C3EC0">
              <w:rPr>
                <w:rFonts w:ascii="Arial" w:eastAsia="Arial Unicode MS" w:hAnsi="Arial" w:cs="Arial"/>
                <w:sz w:val="16"/>
                <w:szCs w:val="16"/>
              </w:rPr>
              <w:t>AggregationMeasures</w:t>
            </w:r>
            <w:proofErr w:type="spellEnd"/>
          </w:p>
        </w:tc>
        <w:tc>
          <w:tcPr>
            <w:tcW w:w="852"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795551FE" w14:textId="77777777" w:rsidR="00EB6F64" w:rsidRPr="002C3EC0" w:rsidRDefault="00EB6F64" w:rsidP="00DD0002">
            <w:pPr>
              <w:pStyle w:val="TableStyle2"/>
              <w:jc w:val="center"/>
              <w:rPr>
                <w:rFonts w:ascii="Arial" w:hAnsi="Arial" w:cs="Arial"/>
                <w:sz w:val="16"/>
                <w:szCs w:val="16"/>
              </w:rPr>
            </w:pPr>
            <w:r w:rsidRPr="002C3EC0">
              <w:rPr>
                <w:rFonts w:ascii="Arial" w:eastAsia="Arial Unicode MS" w:hAnsi="Arial" w:cs="Arial"/>
                <w:sz w:val="16"/>
                <w:szCs w:val="16"/>
              </w:rPr>
              <w:t>In a data product specification, several requirements are set up for a product to conform to the specification.</w:t>
            </w:r>
          </w:p>
        </w:tc>
        <w:tc>
          <w:tcPr>
            <w:tcW w:w="1564"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5937790E" w14:textId="77777777" w:rsidR="00EB6F64" w:rsidRPr="002C3EC0" w:rsidRDefault="00EB6F64" w:rsidP="00DD0002">
            <w:pPr>
              <w:pStyle w:val="TableStyle2"/>
              <w:jc w:val="center"/>
              <w:rPr>
                <w:rFonts w:ascii="Arial" w:hAnsi="Arial" w:cs="Arial"/>
                <w:sz w:val="16"/>
                <w:szCs w:val="16"/>
              </w:rPr>
            </w:pPr>
            <w:proofErr w:type="spellStart"/>
            <w:r w:rsidRPr="002C3EC0">
              <w:rPr>
                <w:rFonts w:ascii="Arial" w:eastAsia="Arial Unicode MS" w:hAnsi="Arial" w:cs="Arial"/>
                <w:sz w:val="16"/>
                <w:szCs w:val="16"/>
              </w:rPr>
              <w:t>DataProductSpecificationFailRate</w:t>
            </w:r>
            <w:proofErr w:type="spellEnd"/>
            <w:r w:rsidRPr="002C3EC0">
              <w:rPr>
                <w:rFonts w:ascii="Arial" w:eastAsia="Arial Unicode MS" w:hAnsi="Arial" w:cs="Arial"/>
                <w:sz w:val="16"/>
                <w:szCs w:val="16"/>
              </w:rPr>
              <w:t xml:space="preserve"> / This data quality measure is a number indicating the number of data product specification requirements that are not fulfilled by the current product/dataset in relation to the total number of data product specification requirements.</w:t>
            </w:r>
          </w:p>
        </w:tc>
        <w:tc>
          <w:tcPr>
            <w:tcW w:w="616"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402BEA9F" w14:textId="77777777" w:rsidR="00EB6F64" w:rsidRPr="002C3EC0" w:rsidRDefault="00EB6F64" w:rsidP="00DD0002">
            <w:pPr>
              <w:pStyle w:val="TableStyle2"/>
              <w:jc w:val="center"/>
              <w:rPr>
                <w:rFonts w:ascii="Arial" w:hAnsi="Arial" w:cs="Arial"/>
                <w:sz w:val="16"/>
                <w:szCs w:val="16"/>
              </w:rPr>
            </w:pPr>
            <w:r w:rsidRPr="002C3EC0">
              <w:rPr>
                <w:rFonts w:ascii="Arial" w:eastAsia="Arial Unicode MS" w:hAnsi="Arial" w:cs="Arial"/>
                <w:sz w:val="16"/>
                <w:szCs w:val="16"/>
              </w:rPr>
              <w:t>dataset/dataset series/spatial object type</w:t>
            </w:r>
          </w:p>
        </w:tc>
        <w:tc>
          <w:tcPr>
            <w:tcW w:w="719"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6FD4BC1C" w14:textId="77777777" w:rsidR="00EB6F64" w:rsidRPr="002C3EC0" w:rsidRDefault="00EB6F64" w:rsidP="00DD0002">
            <w:pPr>
              <w:pStyle w:val="TableStyle2"/>
              <w:keepNext/>
              <w:jc w:val="center"/>
              <w:rPr>
                <w:rFonts w:ascii="Arial" w:hAnsi="Arial" w:cs="Arial"/>
                <w:sz w:val="16"/>
                <w:szCs w:val="16"/>
              </w:rPr>
            </w:pPr>
            <w:r w:rsidRPr="002C3EC0">
              <w:rPr>
                <w:rFonts w:ascii="Arial" w:eastAsia="Arial Unicode MS" w:hAnsi="Arial" w:cs="Arial"/>
                <w:sz w:val="16"/>
                <w:szCs w:val="16"/>
              </w:rPr>
              <w:t>Dataset as a whole</w:t>
            </w:r>
          </w:p>
        </w:tc>
      </w:tr>
    </w:tbl>
    <w:p w14:paraId="493E2B57" w14:textId="25BCA073" w:rsidR="00EB6F64" w:rsidRPr="002C3EC0" w:rsidRDefault="00EB6F64" w:rsidP="00DD0002">
      <w:pPr>
        <w:pStyle w:val="aa"/>
        <w:jc w:val="center"/>
      </w:pPr>
      <w:bookmarkStart w:id="155" w:name="_Ref522664864"/>
      <w:r w:rsidRPr="002C3EC0">
        <w:t xml:space="preserve">Table </w:t>
      </w:r>
      <w:r w:rsidRPr="002C3EC0">
        <w:fldChar w:fldCharType="begin"/>
      </w:r>
      <w:r w:rsidRPr="002C3EC0">
        <w:instrText xml:space="preserve"> STYLEREF 1 \s </w:instrText>
      </w:r>
      <w:r w:rsidRPr="002C3EC0">
        <w:fldChar w:fldCharType="separate"/>
      </w:r>
      <w:r w:rsidRPr="002C3EC0">
        <w:rPr>
          <w:noProof/>
        </w:rPr>
        <w:t>9</w:t>
      </w:r>
      <w:r w:rsidRPr="002C3EC0">
        <w:fldChar w:fldCharType="end"/>
      </w:r>
      <w:r w:rsidRPr="002C3EC0">
        <w:t>.</w:t>
      </w:r>
      <w:r w:rsidRPr="002C3EC0">
        <w:fldChar w:fldCharType="begin"/>
      </w:r>
      <w:r w:rsidRPr="002C3EC0">
        <w:instrText xml:space="preserve"> SEQ Table \* ARABIC \s 1 </w:instrText>
      </w:r>
      <w:r w:rsidRPr="002C3EC0">
        <w:fldChar w:fldCharType="separate"/>
      </w:r>
      <w:r w:rsidRPr="002C3EC0">
        <w:rPr>
          <w:noProof/>
        </w:rPr>
        <w:t>1</w:t>
      </w:r>
      <w:r w:rsidRPr="002C3EC0">
        <w:fldChar w:fldCharType="end"/>
      </w:r>
      <w:bookmarkEnd w:id="155"/>
      <w:r w:rsidRPr="002C3EC0">
        <w:t xml:space="preserve"> - IHO recommended quality elements and their relevance to S-12</w:t>
      </w:r>
      <w:r>
        <w:t>8</w:t>
      </w:r>
    </w:p>
    <w:p w14:paraId="1738290A" w14:textId="77777777" w:rsidR="00EB6F64" w:rsidRDefault="00EB6F64">
      <w:pPr>
        <w:rPr>
          <w:sz w:val="22"/>
        </w:rPr>
      </w:pPr>
    </w:p>
    <w:p w14:paraId="6654E2B6" w14:textId="77777777" w:rsidR="00EB6F64" w:rsidRPr="002C3EC0" w:rsidRDefault="00EB6F64" w:rsidP="00EB6F64">
      <w:pPr>
        <w:pStyle w:val="2"/>
      </w:pPr>
      <w:bookmarkStart w:id="156" w:name="_Toc522669113"/>
      <w:bookmarkStart w:id="157" w:name="_Toc66516274"/>
      <w:r w:rsidRPr="002C3EC0">
        <w:t>Test methods</w:t>
      </w:r>
      <w:bookmarkEnd w:id="156"/>
      <w:bookmarkEnd w:id="157"/>
    </w:p>
    <w:p w14:paraId="618A596D" w14:textId="77777777" w:rsidR="00EB6F64" w:rsidRPr="002C3EC0" w:rsidRDefault="00EB6F64" w:rsidP="00EB6F64">
      <w:pPr>
        <w:pStyle w:val="a0"/>
      </w:pPr>
      <w:r w:rsidRPr="002C3EC0">
        <w:t xml:space="preserve">Test methods consist of executing the relevant tests from Annex E (Validation Checks) for each quality element in </w:t>
      </w:r>
      <w:r w:rsidRPr="002C3EC0">
        <w:fldChar w:fldCharType="begin"/>
      </w:r>
      <w:r w:rsidRPr="002C3EC0">
        <w:instrText xml:space="preserve"> REF _Ref522664864 \h </w:instrText>
      </w:r>
      <w:r w:rsidRPr="002C3EC0">
        <w:fldChar w:fldCharType="separate"/>
      </w:r>
      <w:r w:rsidRPr="002C3EC0">
        <w:t xml:space="preserve">Table </w:t>
      </w:r>
      <w:r w:rsidRPr="002C3EC0">
        <w:rPr>
          <w:noProof/>
        </w:rPr>
        <w:t>9</w:t>
      </w:r>
      <w:r w:rsidRPr="002C3EC0">
        <w:t>.</w:t>
      </w:r>
      <w:r w:rsidRPr="002C3EC0">
        <w:rPr>
          <w:noProof/>
        </w:rPr>
        <w:t>1</w:t>
      </w:r>
      <w:r w:rsidRPr="002C3EC0">
        <w:fldChar w:fldCharType="end"/>
      </w:r>
      <w:r w:rsidRPr="002C3EC0">
        <w:t xml:space="preserve"> and counting the number of instances in the dataset which fail the checks for that quality element.</w:t>
      </w:r>
    </w:p>
    <w:p w14:paraId="1395875D" w14:textId="77777777" w:rsidR="00EB6F64" w:rsidRPr="002C3EC0" w:rsidRDefault="00EB6F64" w:rsidP="00EB6F64">
      <w:pPr>
        <w:pStyle w:val="a0"/>
      </w:pPr>
    </w:p>
    <w:p w14:paraId="6A76A950" w14:textId="19CAA089" w:rsidR="00EB6F64" w:rsidRPr="002C3EC0" w:rsidRDefault="00EB6F64" w:rsidP="00EB6F64">
      <w:pPr>
        <w:pStyle w:val="a0"/>
      </w:pPr>
      <w:r w:rsidRPr="002C3EC0">
        <w:t>Note that in some cases “executing the relevant test” may involve comparing the encoded S-12</w:t>
      </w:r>
      <w:r w:rsidR="00901213">
        <w:t>8</w:t>
      </w:r>
      <w:r w:rsidRPr="002C3EC0">
        <w:t xml:space="preserve"> dataset to the source material by visual means (e.g., for measures 17 and 18). For tests requiring visual comparison of encoded data to source material, sampling methods may be used if the volume of data precludes checking all the relevant data objects.</w:t>
      </w:r>
    </w:p>
    <w:p w14:paraId="654A5A8C" w14:textId="77777777" w:rsidR="00EB6F64" w:rsidRPr="002C3EC0" w:rsidRDefault="00EB6F64" w:rsidP="00EB6F64">
      <w:pPr>
        <w:pStyle w:val="a0"/>
      </w:pPr>
    </w:p>
    <w:p w14:paraId="708089B1" w14:textId="77777777" w:rsidR="00EB6F64" w:rsidRPr="002C3EC0" w:rsidRDefault="00EB6F64" w:rsidP="00EB6F64">
      <w:pPr>
        <w:pStyle w:val="3"/>
        <w:spacing w:after="120"/>
      </w:pPr>
      <w:bookmarkStart w:id="158" w:name="_Toc522669114"/>
      <w:bookmarkStart w:id="159" w:name="_Toc66516275"/>
      <w:r w:rsidRPr="002C3EC0">
        <w:t>Accuracy computations</w:t>
      </w:r>
      <w:bookmarkEnd w:id="158"/>
      <w:bookmarkEnd w:id="159"/>
    </w:p>
    <w:p w14:paraId="0E2F4D88" w14:textId="77777777" w:rsidR="00EB6F64" w:rsidRPr="002C3EC0" w:rsidRDefault="00EB6F64" w:rsidP="00EB6F64">
      <w:pPr>
        <w:pStyle w:val="a0"/>
      </w:pPr>
      <w:r w:rsidRPr="002C3EC0">
        <w:t>Recommendations for Positional Accuracy / Absolute or External Accuracy:</w:t>
      </w:r>
    </w:p>
    <w:p w14:paraId="47BE0231" w14:textId="77777777" w:rsidR="00EB6F64" w:rsidRPr="002C3EC0" w:rsidRDefault="00EB6F64" w:rsidP="00EB6F64">
      <w:pPr>
        <w:pStyle w:val="a0"/>
      </w:pPr>
      <w:r w:rsidRPr="002C3EC0">
        <w:t>Maximum RMSE (horizontal) = E / 10000</w:t>
      </w:r>
    </w:p>
    <w:p w14:paraId="5F66FCF2" w14:textId="77777777" w:rsidR="00EB6F64" w:rsidRPr="002C3EC0" w:rsidRDefault="00EB6F64" w:rsidP="00EB6F64">
      <w:pPr>
        <w:pStyle w:val="a0"/>
      </w:pPr>
    </w:p>
    <w:p w14:paraId="0D02C661" w14:textId="77777777" w:rsidR="00EB6F64" w:rsidRPr="002C3EC0" w:rsidRDefault="00EB6F64" w:rsidP="00EB6F64">
      <w:pPr>
        <w:pStyle w:val="a0"/>
      </w:pPr>
      <w:r w:rsidRPr="002C3EC0">
        <w:t>Where:</w:t>
      </w:r>
    </w:p>
    <w:p w14:paraId="3E813162" w14:textId="77777777" w:rsidR="00EB6F64" w:rsidRPr="002C3EC0" w:rsidRDefault="00EB6F64" w:rsidP="00EB6F64">
      <w:pPr>
        <w:pStyle w:val="a0"/>
      </w:pPr>
      <w:r w:rsidRPr="002C3EC0">
        <w:t>E = Denominator of intended scale of mapping</w:t>
      </w:r>
    </w:p>
    <w:p w14:paraId="7D5054A4" w14:textId="77777777" w:rsidR="00EB6F64" w:rsidRPr="002C3EC0" w:rsidRDefault="00EB6F64" w:rsidP="00EB6F64">
      <w:pPr>
        <w:pStyle w:val="a0"/>
      </w:pPr>
    </w:p>
    <w:p w14:paraId="0DCC01D4" w14:textId="77777777" w:rsidR="00EB6F64" w:rsidRPr="002C3EC0" w:rsidRDefault="00EB6F64" w:rsidP="00EB6F64">
      <w:pPr>
        <w:pStyle w:val="2"/>
      </w:pPr>
      <w:bookmarkStart w:id="160" w:name="_Toc522669115"/>
      <w:bookmarkStart w:id="161" w:name="_Toc66516276"/>
      <w:r w:rsidRPr="002C3EC0">
        <w:lastRenderedPageBreak/>
        <w:t>Data quality testing and reporting</w:t>
      </w:r>
      <w:bookmarkEnd w:id="160"/>
      <w:bookmarkEnd w:id="161"/>
    </w:p>
    <w:p w14:paraId="666EEB5E" w14:textId="6117D5D2" w:rsidR="00EB6F64" w:rsidRPr="002C3EC0" w:rsidRDefault="00EB6F64" w:rsidP="00EB6F64">
      <w:r w:rsidRPr="002C3EC0">
        <w:t>S-12</w:t>
      </w:r>
      <w:r w:rsidR="00901213">
        <w:t>8</w:t>
      </w:r>
      <w:r w:rsidRPr="002C3EC0">
        <w:t xml:space="preserve"> products must be tested with the S-12</w:t>
      </w:r>
      <w:r w:rsidR="00901213">
        <w:t>8</w:t>
      </w:r>
      <w:r w:rsidRPr="002C3EC0">
        <w:t xml:space="preserve"> specific checks prior to release by the data producer. The data producer must review the check results and address any issues to ensure sufficient quality of the data products. The checks are a mix of data format validation checks, conformance to standard checks and logical consistency checks. The checks are listed in Annex E.</w:t>
      </w:r>
    </w:p>
    <w:p w14:paraId="48486EAF" w14:textId="77777777" w:rsidR="00EB6F64" w:rsidRPr="002C3EC0" w:rsidRDefault="00EB6F64" w:rsidP="00EB6F64"/>
    <w:p w14:paraId="1DCAFAE1" w14:textId="4F823150" w:rsidR="00EB6F64" w:rsidRPr="002C3EC0" w:rsidRDefault="00EB6F64" w:rsidP="00EB6F64">
      <w:r w:rsidRPr="002C3EC0">
        <w:t>Production and certification processes for S-12</w:t>
      </w:r>
      <w:r w:rsidR="00901213">
        <w:t>8</w:t>
      </w:r>
      <w:r w:rsidRPr="002C3EC0">
        <w:t xml:space="preserve"> data should include a standalone quality report which provides full information on the original results (with evaluation procedures and measures applied).</w:t>
      </w:r>
    </w:p>
    <w:p w14:paraId="0F075246" w14:textId="77777777" w:rsidR="00EB6F64" w:rsidRPr="002C3EC0" w:rsidRDefault="00EB6F64" w:rsidP="00EB6F64"/>
    <w:p w14:paraId="26EBF450" w14:textId="77777777" w:rsidR="00EB6F64" w:rsidRPr="002C3EC0" w:rsidRDefault="00EB6F64" w:rsidP="00EB6F64">
      <w:r w:rsidRPr="002C3EC0">
        <w:t>The dataset or exchange set metadata that is distributed with the exchange set may describe only the aggregated result with a reference to the original results described in the standalone quality report. The aggregated Data Quality result provides an indication if the dataset has passed conformance to the Data Product Specification.</w:t>
      </w:r>
    </w:p>
    <w:p w14:paraId="45087355" w14:textId="77777777" w:rsidR="00EB6F64" w:rsidRPr="002C3EC0" w:rsidRDefault="00EB6F64" w:rsidP="00EB6F64"/>
    <w:p w14:paraId="703D6EA6" w14:textId="77777777" w:rsidR="00EB6F64" w:rsidRPr="002C3EC0" w:rsidRDefault="00EB6F64" w:rsidP="00EB6F64">
      <w:r w:rsidRPr="002C3EC0">
        <w:t xml:space="preserve">Data Quality Measure Aggregation results should be included to indicate if the dataset/dataset series have passed the Product Specifications. The elements which must be included are described in </w:t>
      </w:r>
      <w:r w:rsidRPr="00264B74">
        <w:fldChar w:fldCharType="begin"/>
      </w:r>
      <w:r w:rsidRPr="002C3EC0">
        <w:instrText xml:space="preserve"> REF _Ref522665861 \h </w:instrText>
      </w:r>
      <w:r w:rsidRPr="00264B74">
        <w:fldChar w:fldCharType="separate"/>
      </w:r>
      <w:r w:rsidRPr="002C3EC0">
        <w:t xml:space="preserve">Table </w:t>
      </w:r>
      <w:r w:rsidRPr="002C3EC0">
        <w:rPr>
          <w:noProof/>
        </w:rPr>
        <w:t>9</w:t>
      </w:r>
      <w:r w:rsidRPr="002C3EC0">
        <w:t>.</w:t>
      </w:r>
      <w:r w:rsidRPr="002C3EC0">
        <w:rPr>
          <w:noProof/>
        </w:rPr>
        <w:t>2</w:t>
      </w:r>
      <w:r w:rsidRPr="00264B74">
        <w:fldChar w:fldCharType="end"/>
      </w:r>
      <w:r w:rsidRPr="002C3EC0">
        <w:t>.</w:t>
      </w:r>
    </w:p>
    <w:p w14:paraId="7FCAD049" w14:textId="77777777" w:rsidR="00EB6F64" w:rsidRPr="002C3EC0" w:rsidRDefault="00EB6F64" w:rsidP="00EB6F64">
      <w:pPr>
        <w:rPr>
          <w:sz w:val="28"/>
        </w:rPr>
      </w:pPr>
    </w:p>
    <w:tbl>
      <w:tblPr>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ook w:val="04A0" w:firstRow="1" w:lastRow="0" w:firstColumn="1" w:lastColumn="0" w:noHBand="0" w:noVBand="1"/>
      </w:tblPr>
      <w:tblGrid>
        <w:gridCol w:w="1726"/>
        <w:gridCol w:w="1997"/>
        <w:gridCol w:w="3118"/>
        <w:gridCol w:w="1241"/>
        <w:gridCol w:w="1272"/>
      </w:tblGrid>
      <w:tr w:rsidR="00EB6F64" w:rsidRPr="0075712D" w14:paraId="1D5C257E" w14:textId="77777777" w:rsidTr="00EB6F64">
        <w:trPr>
          <w:trHeight w:val="728"/>
          <w:tblHeader/>
        </w:trPr>
        <w:tc>
          <w:tcPr>
            <w:tcW w:w="900" w:type="pct"/>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hideMark/>
          </w:tcPr>
          <w:p w14:paraId="22A575A2" w14:textId="77777777" w:rsidR="00EB6F64" w:rsidRPr="002C3EC0" w:rsidRDefault="00EB6F64" w:rsidP="00DD0002">
            <w:pPr>
              <w:pStyle w:val="TableStyle1"/>
              <w:jc w:val="center"/>
              <w:rPr>
                <w:sz w:val="16"/>
                <w:szCs w:val="16"/>
              </w:rPr>
            </w:pPr>
            <w:r w:rsidRPr="002C3EC0">
              <w:rPr>
                <w:rFonts w:eastAsia="Arial Unicode MS" w:cs="Arial Unicode MS"/>
                <w:sz w:val="16"/>
                <w:szCs w:val="16"/>
              </w:rPr>
              <w:t>Data quality element and sub element</w:t>
            </w:r>
          </w:p>
        </w:tc>
        <w:tc>
          <w:tcPr>
            <w:tcW w:w="1075" w:type="pct"/>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hideMark/>
          </w:tcPr>
          <w:p w14:paraId="409E9E18" w14:textId="77777777" w:rsidR="00EB6F64" w:rsidRPr="002C3EC0" w:rsidRDefault="00EB6F64" w:rsidP="00DD0002">
            <w:pPr>
              <w:pStyle w:val="TableStyle1"/>
              <w:jc w:val="center"/>
              <w:rPr>
                <w:sz w:val="16"/>
                <w:szCs w:val="16"/>
              </w:rPr>
            </w:pPr>
            <w:r w:rsidRPr="002C3EC0">
              <w:rPr>
                <w:rFonts w:eastAsia="Arial Unicode MS" w:cs="Arial Unicode MS"/>
                <w:sz w:val="16"/>
                <w:szCs w:val="16"/>
              </w:rPr>
              <w:t>Definition</w:t>
            </w:r>
          </w:p>
        </w:tc>
        <w:tc>
          <w:tcPr>
            <w:tcW w:w="1674" w:type="pct"/>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hideMark/>
          </w:tcPr>
          <w:p w14:paraId="2023DB2F" w14:textId="77777777" w:rsidR="00EB6F64" w:rsidRPr="002C3EC0" w:rsidRDefault="00EB6F64" w:rsidP="00DD0002">
            <w:pPr>
              <w:pStyle w:val="TableStyle1"/>
              <w:jc w:val="center"/>
              <w:rPr>
                <w:sz w:val="16"/>
                <w:szCs w:val="16"/>
              </w:rPr>
            </w:pPr>
            <w:r w:rsidRPr="002C3EC0">
              <w:rPr>
                <w:rFonts w:eastAsia="Arial Unicode MS" w:cs="Arial Unicode MS"/>
                <w:sz w:val="16"/>
                <w:szCs w:val="16"/>
              </w:rPr>
              <w:t>DQ measure / description</w:t>
            </w:r>
          </w:p>
        </w:tc>
        <w:tc>
          <w:tcPr>
            <w:tcW w:w="671" w:type="pct"/>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hideMark/>
          </w:tcPr>
          <w:p w14:paraId="1A9C5319" w14:textId="77777777" w:rsidR="00EB6F64" w:rsidRPr="002C3EC0" w:rsidRDefault="00EB6F64" w:rsidP="00DD0002">
            <w:pPr>
              <w:pStyle w:val="TableStyle1"/>
              <w:jc w:val="center"/>
              <w:rPr>
                <w:sz w:val="16"/>
                <w:szCs w:val="16"/>
              </w:rPr>
            </w:pPr>
            <w:r w:rsidRPr="002C3EC0">
              <w:rPr>
                <w:rFonts w:eastAsia="Arial Unicode MS" w:cs="Arial Unicode MS"/>
                <w:sz w:val="16"/>
                <w:szCs w:val="16"/>
              </w:rPr>
              <w:t>Evaluation scope</w:t>
            </w:r>
          </w:p>
        </w:tc>
        <w:tc>
          <w:tcPr>
            <w:tcW w:w="680" w:type="pct"/>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hideMark/>
          </w:tcPr>
          <w:p w14:paraId="7A2CA252" w14:textId="77777777" w:rsidR="00EB6F64" w:rsidRPr="002C3EC0" w:rsidRDefault="00EB6F64" w:rsidP="00DD0002">
            <w:pPr>
              <w:pStyle w:val="TableStyle1"/>
              <w:jc w:val="center"/>
              <w:rPr>
                <w:sz w:val="16"/>
                <w:szCs w:val="16"/>
              </w:rPr>
            </w:pPr>
            <w:r w:rsidRPr="002C3EC0">
              <w:rPr>
                <w:rFonts w:eastAsia="Arial Unicode MS" w:cs="Arial Unicode MS"/>
                <w:sz w:val="16"/>
                <w:szCs w:val="16"/>
              </w:rPr>
              <w:t>Applicable to spatial representation types</w:t>
            </w:r>
          </w:p>
        </w:tc>
      </w:tr>
      <w:tr w:rsidR="00EB6F64" w:rsidRPr="0075712D" w14:paraId="6EA4D274" w14:textId="77777777" w:rsidTr="00EB6F64">
        <w:trPr>
          <w:trHeight w:val="728"/>
        </w:trPr>
        <w:tc>
          <w:tcPr>
            <w:tcW w:w="900" w:type="pct"/>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14:paraId="7317166E" w14:textId="77777777" w:rsidR="00EB6F64" w:rsidRPr="00264B74" w:rsidRDefault="00EB6F64" w:rsidP="00DD0002">
            <w:pPr>
              <w:pStyle w:val="TableStyle2"/>
              <w:jc w:val="center"/>
              <w:rPr>
                <w:sz w:val="16"/>
                <w:szCs w:val="16"/>
              </w:rPr>
            </w:pPr>
            <w:r w:rsidRPr="00264B74">
              <w:rPr>
                <w:rFonts w:eastAsia="Arial Unicode MS" w:cs="Arial Unicode MS"/>
                <w:sz w:val="16"/>
                <w:szCs w:val="16"/>
              </w:rPr>
              <w:t xml:space="preserve">Aggregation Measures / </w:t>
            </w:r>
            <w:proofErr w:type="spellStart"/>
            <w:r w:rsidRPr="00264B74">
              <w:rPr>
                <w:rFonts w:eastAsia="Arial Unicode MS" w:cs="Arial Unicode MS"/>
                <w:sz w:val="16"/>
                <w:szCs w:val="16"/>
              </w:rPr>
              <w:t>AggregationMeasures</w:t>
            </w:r>
            <w:proofErr w:type="spellEnd"/>
          </w:p>
        </w:tc>
        <w:tc>
          <w:tcPr>
            <w:tcW w:w="1075" w:type="pct"/>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14:paraId="57C47AFD" w14:textId="77777777" w:rsidR="00EB6F64" w:rsidRPr="00264B74" w:rsidRDefault="00EB6F64" w:rsidP="00DD0002">
            <w:pPr>
              <w:pStyle w:val="TableStyle2"/>
              <w:jc w:val="center"/>
              <w:rPr>
                <w:sz w:val="16"/>
                <w:szCs w:val="16"/>
              </w:rPr>
            </w:pPr>
            <w:r w:rsidRPr="00264B74">
              <w:rPr>
                <w:rFonts w:eastAsia="Arial Unicode MS" w:cs="Arial Unicode MS"/>
                <w:sz w:val="16"/>
                <w:szCs w:val="16"/>
              </w:rPr>
              <w:t>In a data product specification, several requirements are set up for a product to conform to the specification.</w:t>
            </w:r>
          </w:p>
        </w:tc>
        <w:tc>
          <w:tcPr>
            <w:tcW w:w="1674" w:type="pct"/>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14:paraId="27AF0DA9" w14:textId="77777777" w:rsidR="00EB6F64" w:rsidRPr="00264B74" w:rsidRDefault="00EB6F64" w:rsidP="00DD0002">
            <w:pPr>
              <w:pStyle w:val="TableStyle2"/>
              <w:jc w:val="center"/>
              <w:rPr>
                <w:sz w:val="16"/>
                <w:szCs w:val="16"/>
              </w:rPr>
            </w:pPr>
            <w:proofErr w:type="spellStart"/>
            <w:r w:rsidRPr="00264B74">
              <w:rPr>
                <w:rFonts w:eastAsia="Arial Unicode MS" w:cs="Arial Unicode MS"/>
                <w:sz w:val="16"/>
                <w:szCs w:val="16"/>
              </w:rPr>
              <w:t>DataProductSpecificationPassed</w:t>
            </w:r>
            <w:proofErr w:type="spellEnd"/>
            <w:r w:rsidRPr="00264B74">
              <w:rPr>
                <w:rFonts w:eastAsia="Arial Unicode MS" w:cs="Arial Unicode MS"/>
                <w:sz w:val="16"/>
                <w:szCs w:val="16"/>
              </w:rPr>
              <w:t xml:space="preserve"> / This data quality measure is a </w:t>
            </w:r>
            <w:proofErr w:type="spellStart"/>
            <w:r w:rsidRPr="00264B74">
              <w:rPr>
                <w:rFonts w:eastAsia="Arial Unicode MS" w:cs="Arial Unicode MS"/>
                <w:sz w:val="16"/>
                <w:szCs w:val="16"/>
              </w:rPr>
              <w:t>boolean</w:t>
            </w:r>
            <w:proofErr w:type="spellEnd"/>
            <w:r w:rsidRPr="00264B74">
              <w:rPr>
                <w:rFonts w:eastAsia="Arial Unicode MS" w:cs="Arial Unicode MS"/>
                <w:sz w:val="16"/>
                <w:szCs w:val="16"/>
              </w:rPr>
              <w:t xml:space="preserve"> indicating that all requirements in the referred data product specification are fulfilled.</w:t>
            </w:r>
          </w:p>
        </w:tc>
        <w:tc>
          <w:tcPr>
            <w:tcW w:w="671" w:type="pct"/>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14:paraId="01ABC665" w14:textId="77777777" w:rsidR="00EB6F64" w:rsidRPr="00264B74" w:rsidRDefault="00EB6F64" w:rsidP="00DD0002">
            <w:pPr>
              <w:pStyle w:val="TableStyle2"/>
              <w:jc w:val="center"/>
              <w:rPr>
                <w:sz w:val="16"/>
                <w:szCs w:val="16"/>
              </w:rPr>
            </w:pPr>
            <w:r w:rsidRPr="00264B74">
              <w:rPr>
                <w:rFonts w:eastAsia="Arial Unicode MS" w:cs="Arial Unicode MS"/>
                <w:sz w:val="16"/>
                <w:szCs w:val="16"/>
              </w:rPr>
              <w:t>dataset</w:t>
            </w:r>
          </w:p>
        </w:tc>
        <w:tc>
          <w:tcPr>
            <w:tcW w:w="680" w:type="pct"/>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14:paraId="35E6B46F" w14:textId="77777777" w:rsidR="00EB6F64" w:rsidRPr="00264B74" w:rsidRDefault="00EB6F64" w:rsidP="00DD0002">
            <w:pPr>
              <w:pStyle w:val="TableStyle2"/>
              <w:jc w:val="center"/>
              <w:rPr>
                <w:sz w:val="16"/>
                <w:szCs w:val="16"/>
              </w:rPr>
            </w:pPr>
            <w:r w:rsidRPr="00264B74">
              <w:rPr>
                <w:rFonts w:eastAsia="Arial Unicode MS" w:cs="Arial Unicode MS"/>
                <w:sz w:val="16"/>
                <w:szCs w:val="16"/>
              </w:rPr>
              <w:t>All features and information types of the dataset</w:t>
            </w:r>
          </w:p>
        </w:tc>
      </w:tr>
      <w:tr w:rsidR="00EB6F64" w:rsidRPr="0075712D" w14:paraId="41F27AF8" w14:textId="77777777" w:rsidTr="00EB6F64">
        <w:trPr>
          <w:trHeight w:val="725"/>
        </w:trPr>
        <w:tc>
          <w:tcPr>
            <w:tcW w:w="900"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442A8B99" w14:textId="77777777" w:rsidR="00EB6F64" w:rsidRPr="00264B74" w:rsidRDefault="00EB6F64" w:rsidP="00DD0002">
            <w:pPr>
              <w:pStyle w:val="TableStyle2"/>
              <w:jc w:val="center"/>
              <w:rPr>
                <w:sz w:val="16"/>
                <w:szCs w:val="16"/>
              </w:rPr>
            </w:pPr>
            <w:r w:rsidRPr="00264B74">
              <w:rPr>
                <w:rFonts w:eastAsia="Arial Unicode MS" w:cs="Arial Unicode MS"/>
                <w:sz w:val="16"/>
                <w:szCs w:val="16"/>
              </w:rPr>
              <w:t xml:space="preserve">Aggregation Measures / </w:t>
            </w:r>
            <w:proofErr w:type="spellStart"/>
            <w:r w:rsidRPr="00264B74">
              <w:rPr>
                <w:rFonts w:eastAsia="Arial Unicode MS" w:cs="Arial Unicode MS"/>
                <w:sz w:val="16"/>
                <w:szCs w:val="16"/>
              </w:rPr>
              <w:t>AggregationMeasures</w:t>
            </w:r>
            <w:proofErr w:type="spellEnd"/>
          </w:p>
        </w:tc>
        <w:tc>
          <w:tcPr>
            <w:tcW w:w="1075"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2F3A564F" w14:textId="77777777" w:rsidR="00EB6F64" w:rsidRPr="00264B74" w:rsidRDefault="00EB6F64" w:rsidP="00DD0002">
            <w:pPr>
              <w:pStyle w:val="TableStyle2"/>
              <w:jc w:val="center"/>
              <w:rPr>
                <w:sz w:val="16"/>
                <w:szCs w:val="16"/>
              </w:rPr>
            </w:pPr>
            <w:r w:rsidRPr="00264B74">
              <w:rPr>
                <w:rFonts w:eastAsia="Arial Unicode MS" w:cs="Arial Unicode MS"/>
                <w:sz w:val="16"/>
                <w:szCs w:val="16"/>
              </w:rPr>
              <w:t>In a data product specification, several requirements are set up for a product to conform to the specification.</w:t>
            </w:r>
          </w:p>
        </w:tc>
        <w:tc>
          <w:tcPr>
            <w:tcW w:w="1674"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6C0DD37D" w14:textId="77777777" w:rsidR="00EB6F64" w:rsidRPr="00264B74" w:rsidRDefault="00EB6F64" w:rsidP="00DD0002">
            <w:pPr>
              <w:pStyle w:val="TableStyle2"/>
              <w:jc w:val="center"/>
              <w:rPr>
                <w:sz w:val="16"/>
                <w:szCs w:val="16"/>
              </w:rPr>
            </w:pPr>
            <w:proofErr w:type="spellStart"/>
            <w:r w:rsidRPr="00264B74">
              <w:rPr>
                <w:rFonts w:eastAsia="Arial Unicode MS" w:cs="Arial Unicode MS"/>
                <w:sz w:val="16"/>
                <w:szCs w:val="16"/>
              </w:rPr>
              <w:t>DataProductSpecificationFailRate</w:t>
            </w:r>
            <w:proofErr w:type="spellEnd"/>
            <w:r w:rsidRPr="00264B74">
              <w:rPr>
                <w:rFonts w:eastAsia="Arial Unicode MS" w:cs="Arial Unicode MS"/>
                <w:sz w:val="16"/>
                <w:szCs w:val="16"/>
              </w:rPr>
              <w:t xml:space="preserve"> / This data quality measure is a number indicating the number of data product specification requirements that are not fulfilled by the current product/dataset in relation to the total number of data product specification requirements.</w:t>
            </w:r>
          </w:p>
        </w:tc>
        <w:tc>
          <w:tcPr>
            <w:tcW w:w="671"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6977447D" w14:textId="77777777" w:rsidR="00EB6F64" w:rsidRPr="00264B74" w:rsidRDefault="00EB6F64" w:rsidP="00DD0002">
            <w:pPr>
              <w:pStyle w:val="TableStyle2"/>
              <w:jc w:val="center"/>
              <w:rPr>
                <w:sz w:val="16"/>
                <w:szCs w:val="16"/>
              </w:rPr>
            </w:pPr>
            <w:r w:rsidRPr="00264B74">
              <w:rPr>
                <w:rFonts w:eastAsia="Arial Unicode MS" w:cs="Arial Unicode MS"/>
                <w:sz w:val="16"/>
                <w:szCs w:val="16"/>
              </w:rPr>
              <w:t>dataset</w:t>
            </w:r>
          </w:p>
        </w:tc>
        <w:tc>
          <w:tcPr>
            <w:tcW w:w="680"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14:paraId="1F8B66C6" w14:textId="77777777" w:rsidR="00EB6F64" w:rsidRPr="00264B74" w:rsidRDefault="00EB6F64" w:rsidP="00DD0002">
            <w:pPr>
              <w:pStyle w:val="TableStyle2"/>
              <w:keepNext/>
              <w:jc w:val="center"/>
              <w:rPr>
                <w:sz w:val="16"/>
                <w:szCs w:val="16"/>
              </w:rPr>
            </w:pPr>
            <w:r w:rsidRPr="00264B74">
              <w:rPr>
                <w:rFonts w:eastAsia="Arial Unicode MS" w:cs="Arial Unicode MS"/>
                <w:sz w:val="16"/>
                <w:szCs w:val="16"/>
              </w:rPr>
              <w:t>All features and information types of the dataset</w:t>
            </w:r>
          </w:p>
        </w:tc>
      </w:tr>
    </w:tbl>
    <w:p w14:paraId="0E64490C" w14:textId="77777777" w:rsidR="00EB6F64" w:rsidRPr="00264B74" w:rsidRDefault="00EB6F64" w:rsidP="00EB6F64">
      <w:pPr>
        <w:pStyle w:val="aa"/>
        <w:rPr>
          <w:sz w:val="28"/>
        </w:rPr>
      </w:pPr>
      <w:bookmarkStart w:id="162" w:name="_Ref522665861"/>
      <w:r w:rsidRPr="00264B74">
        <w:t xml:space="preserve">Table </w:t>
      </w:r>
      <w:r w:rsidRPr="00264B74">
        <w:fldChar w:fldCharType="begin"/>
      </w:r>
      <w:r w:rsidRPr="00264B74">
        <w:instrText xml:space="preserve"> STYLEREF 1 \s </w:instrText>
      </w:r>
      <w:r w:rsidRPr="00264B74">
        <w:fldChar w:fldCharType="separate"/>
      </w:r>
      <w:r w:rsidRPr="00264B74">
        <w:rPr>
          <w:noProof/>
        </w:rPr>
        <w:t>9</w:t>
      </w:r>
      <w:r w:rsidRPr="00264B74">
        <w:fldChar w:fldCharType="end"/>
      </w:r>
      <w:r w:rsidRPr="00264B74">
        <w:t>.</w:t>
      </w:r>
      <w:r w:rsidRPr="00264B74">
        <w:fldChar w:fldCharType="begin"/>
      </w:r>
      <w:r w:rsidRPr="00264B74">
        <w:instrText xml:space="preserve"> SEQ Table \* ARABIC \s 1 </w:instrText>
      </w:r>
      <w:r w:rsidRPr="00264B74">
        <w:fldChar w:fldCharType="separate"/>
      </w:r>
      <w:r w:rsidRPr="00264B74">
        <w:rPr>
          <w:noProof/>
        </w:rPr>
        <w:t>2</w:t>
      </w:r>
      <w:r w:rsidRPr="00264B74">
        <w:fldChar w:fldCharType="end"/>
      </w:r>
      <w:bookmarkEnd w:id="162"/>
      <w:r w:rsidRPr="00264B74">
        <w:t xml:space="preserve"> - Elements of data quality aggregated report (extract from S-97 Part C checklist) </w:t>
      </w:r>
    </w:p>
    <w:p w14:paraId="464A3964" w14:textId="77777777" w:rsidR="00EB6F64" w:rsidRDefault="00EB6F64">
      <w:pPr>
        <w:rPr>
          <w:sz w:val="22"/>
        </w:rPr>
      </w:pPr>
    </w:p>
    <w:p w14:paraId="28888A1F" w14:textId="77777777" w:rsidR="00EB6F64" w:rsidRPr="007F33F0" w:rsidRDefault="00EB6F64">
      <w:pPr>
        <w:rPr>
          <w:sz w:val="22"/>
        </w:rPr>
      </w:pPr>
    </w:p>
    <w:p w14:paraId="083C069A" w14:textId="4A6B60FD" w:rsidR="0089111B" w:rsidRDefault="0089111B" w:rsidP="0089111B">
      <w:pPr>
        <w:pStyle w:val="1"/>
      </w:pPr>
      <w:bookmarkStart w:id="163" w:name="_Toc66516277"/>
      <w:r>
        <w:t>Data Capture and Classification</w:t>
      </w:r>
      <w:bookmarkEnd w:id="163"/>
    </w:p>
    <w:p w14:paraId="2E668248" w14:textId="77777777" w:rsidR="00E366B1" w:rsidRDefault="00E366B1">
      <w:pPr>
        <w:rPr>
          <w:sz w:val="22"/>
        </w:rPr>
      </w:pPr>
    </w:p>
    <w:p w14:paraId="737C24B6" w14:textId="579A8AC8" w:rsidR="0089111B" w:rsidRPr="00C0777C" w:rsidRDefault="0089111B" w:rsidP="0089111B">
      <w:pPr>
        <w:jc w:val="both"/>
        <w:rPr>
          <w:sz w:val="22"/>
        </w:rPr>
      </w:pPr>
      <w:r w:rsidRPr="00C0777C">
        <w:rPr>
          <w:sz w:val="22"/>
        </w:rPr>
        <w:t>S-12</w:t>
      </w:r>
      <w:r>
        <w:rPr>
          <w:sz w:val="22"/>
        </w:rPr>
        <w:t>8</w:t>
      </w:r>
      <w:r w:rsidRPr="00C0777C">
        <w:rPr>
          <w:sz w:val="22"/>
        </w:rPr>
        <w:t xml:space="preserve"> products must be based on data sources released by an appropriate </w:t>
      </w:r>
      <w:r>
        <w:rPr>
          <w:sz w:val="22"/>
        </w:rPr>
        <w:t>CNP</w:t>
      </w:r>
      <w:r w:rsidRPr="00C0777C">
        <w:rPr>
          <w:sz w:val="22"/>
        </w:rPr>
        <w:t xml:space="preserve"> defining authority</w:t>
      </w:r>
      <w:r w:rsidR="00411918">
        <w:rPr>
          <w:sz w:val="22"/>
        </w:rPr>
        <w:t xml:space="preserve"> such as Hos and Hydrographic Offices</w:t>
      </w:r>
      <w:r w:rsidRPr="00C0777C">
        <w:rPr>
          <w:sz w:val="22"/>
        </w:rPr>
        <w:t xml:space="preserve">. </w:t>
      </w:r>
      <w:del w:id="164" w:author="user" w:date="2021-03-16T15:12:00Z">
        <w:r w:rsidRPr="00C0777C" w:rsidDel="00F26CD3">
          <w:rPr>
            <w:sz w:val="22"/>
          </w:rPr>
          <w:delText xml:space="preserve"> </w:delText>
        </w:r>
      </w:del>
      <w:ins w:id="165" w:author="user" w:date="2021-03-16T15:31:00Z">
        <w:r w:rsidR="00FC3E71" w:rsidRPr="00FC3E71">
          <w:rPr>
            <w:sz w:val="22"/>
          </w:rPr>
          <w:t>Data source can be described in each data produc</w:t>
        </w:r>
        <w:bookmarkStart w:id="166" w:name="_GoBack"/>
        <w:bookmarkEnd w:id="166"/>
        <w:r w:rsidR="00FC3E71" w:rsidRPr="00FC3E71">
          <w:rPr>
            <w:sz w:val="22"/>
          </w:rPr>
          <w:t>t</w:t>
        </w:r>
      </w:ins>
      <w:del w:id="167" w:author="user" w:date="2021-03-16T15:31:00Z">
        <w:r w:rsidRPr="00C0777C" w:rsidDel="00FC3E71">
          <w:rPr>
            <w:sz w:val="22"/>
          </w:rPr>
          <w:delText xml:space="preserve">Data source </w:delText>
        </w:r>
      </w:del>
      <w:del w:id="168" w:author="user" w:date="2021-03-16T15:12:00Z">
        <w:r w:rsidRPr="00C0777C" w:rsidDel="00F26CD3">
          <w:rPr>
            <w:sz w:val="22"/>
          </w:rPr>
          <w:delText xml:space="preserve">must </w:delText>
        </w:r>
      </w:del>
      <w:del w:id="169" w:author="user" w:date="2021-03-16T15:31:00Z">
        <w:r w:rsidRPr="00C0777C" w:rsidDel="00FC3E71">
          <w:rPr>
            <w:sz w:val="22"/>
          </w:rPr>
          <w:delText>be described in each data product</w:delText>
        </w:r>
      </w:del>
      <w:r w:rsidRPr="00C0777C">
        <w:rPr>
          <w:sz w:val="22"/>
        </w:rPr>
        <w:t>.</w:t>
      </w:r>
    </w:p>
    <w:p w14:paraId="7C994EED" w14:textId="77777777" w:rsidR="0089111B" w:rsidRPr="00FC3E71" w:rsidRDefault="0089111B" w:rsidP="0089111B">
      <w:pPr>
        <w:jc w:val="both"/>
        <w:rPr>
          <w:sz w:val="22"/>
          <w:rPrChange w:id="170" w:author="user" w:date="2021-03-16T15:31:00Z">
            <w:rPr>
              <w:sz w:val="22"/>
            </w:rPr>
          </w:rPrChange>
        </w:rPr>
      </w:pPr>
    </w:p>
    <w:p w14:paraId="2075E132" w14:textId="1DB1886A" w:rsidR="0089111B" w:rsidRDefault="0089111B" w:rsidP="0089111B">
      <w:pPr>
        <w:jc w:val="both"/>
        <w:rPr>
          <w:b/>
          <w:bCs/>
          <w:sz w:val="22"/>
        </w:rPr>
      </w:pPr>
      <w:r w:rsidRPr="00C0777C">
        <w:rPr>
          <w:sz w:val="22"/>
        </w:rPr>
        <w:t xml:space="preserve">The production process used to generate </w:t>
      </w:r>
      <w:r>
        <w:rPr>
          <w:sz w:val="22"/>
        </w:rPr>
        <w:t>CNP</w:t>
      </w:r>
      <w:r w:rsidRPr="00C0777C">
        <w:rPr>
          <w:sz w:val="22"/>
        </w:rPr>
        <w:t xml:space="preserve"> products may be described in the dataset metadata.</w:t>
      </w:r>
      <w:r>
        <w:rPr>
          <w:sz w:val="22"/>
        </w:rPr>
        <w:t xml:space="preserve"> </w:t>
      </w:r>
    </w:p>
    <w:p w14:paraId="04B10D91" w14:textId="77777777" w:rsidR="00E366B1" w:rsidRPr="007F33F0" w:rsidRDefault="00E366B1">
      <w:pPr>
        <w:rPr>
          <w:b/>
          <w:bCs/>
          <w:sz w:val="22"/>
        </w:rPr>
      </w:pPr>
    </w:p>
    <w:p w14:paraId="2A6561C6" w14:textId="77777777" w:rsidR="00E366B1" w:rsidRDefault="00E366B1">
      <w:pPr>
        <w:jc w:val="center"/>
        <w:rPr>
          <w:b/>
          <w:bCs/>
          <w:sz w:val="22"/>
        </w:rPr>
      </w:pPr>
    </w:p>
    <w:tbl>
      <w:tblPr>
        <w:tblW w:w="9576" w:type="dxa"/>
        <w:tblLayout w:type="fixed"/>
        <w:tblLook w:val="0000" w:firstRow="0" w:lastRow="0" w:firstColumn="0" w:lastColumn="0" w:noHBand="0" w:noVBand="0"/>
      </w:tblPr>
      <w:tblGrid>
        <w:gridCol w:w="2331"/>
        <w:gridCol w:w="3550"/>
        <w:gridCol w:w="1365"/>
        <w:gridCol w:w="2330"/>
      </w:tblGrid>
      <w:tr w:rsidR="00E366B1" w14:paraId="0B607B9D" w14:textId="77777777" w:rsidTr="00DD0002">
        <w:tc>
          <w:tcPr>
            <w:tcW w:w="233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E64B86F" w14:textId="518ADACD" w:rsidR="00E366B1" w:rsidRDefault="0025005B" w:rsidP="00DD0002">
            <w:pPr>
              <w:jc w:val="center"/>
              <w:rPr>
                <w:b/>
                <w:bCs/>
                <w:sz w:val="22"/>
              </w:rPr>
            </w:pPr>
            <w:r>
              <w:rPr>
                <w:b/>
                <w:bCs/>
                <w:sz w:val="22"/>
              </w:rPr>
              <w:t>Item Name</w:t>
            </w:r>
          </w:p>
        </w:tc>
        <w:tc>
          <w:tcPr>
            <w:tcW w:w="35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9042316" w14:textId="56F8CB5B" w:rsidR="00E366B1" w:rsidRDefault="0025005B" w:rsidP="00DD0002">
            <w:pPr>
              <w:jc w:val="center"/>
              <w:rPr>
                <w:b/>
                <w:bCs/>
                <w:sz w:val="22"/>
              </w:rPr>
            </w:pPr>
            <w:r>
              <w:rPr>
                <w:b/>
                <w:bCs/>
                <w:sz w:val="22"/>
              </w:rPr>
              <w:t>Description</w:t>
            </w:r>
          </w:p>
        </w:tc>
        <w:tc>
          <w:tcPr>
            <w:tcW w:w="13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EC2D5A3" w14:textId="219E3694" w:rsidR="00E366B1" w:rsidRDefault="0025005B" w:rsidP="00DD0002">
            <w:pPr>
              <w:jc w:val="center"/>
              <w:rPr>
                <w:b/>
                <w:bCs/>
                <w:sz w:val="22"/>
              </w:rPr>
            </w:pPr>
            <w:r>
              <w:rPr>
                <w:b/>
                <w:bCs/>
                <w:sz w:val="22"/>
              </w:rPr>
              <w:t>Multiplicity</w:t>
            </w:r>
          </w:p>
        </w:tc>
        <w:tc>
          <w:tcPr>
            <w:tcW w:w="23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38AB577" w14:textId="77777777" w:rsidR="00E366B1" w:rsidRDefault="0025005B" w:rsidP="00DD0002">
            <w:pPr>
              <w:jc w:val="center"/>
            </w:pPr>
            <w:r>
              <w:rPr>
                <w:b/>
                <w:bCs/>
                <w:sz w:val="22"/>
              </w:rPr>
              <w:t>Type</w:t>
            </w:r>
          </w:p>
        </w:tc>
      </w:tr>
      <w:tr w:rsidR="00E366B1" w14:paraId="1DDCF30B" w14:textId="77777777" w:rsidTr="00F117D0">
        <w:tc>
          <w:tcPr>
            <w:tcW w:w="2331" w:type="dxa"/>
            <w:tcBorders>
              <w:top w:val="single" w:sz="4" w:space="0" w:color="000000"/>
              <w:left w:val="single" w:sz="4" w:space="0" w:color="000000"/>
              <w:bottom w:val="single" w:sz="4" w:space="0" w:color="000000"/>
              <w:right w:val="single" w:sz="4" w:space="0" w:color="000000"/>
            </w:tcBorders>
            <w:shd w:val="clear" w:color="auto" w:fill="auto"/>
          </w:tcPr>
          <w:p w14:paraId="0F72E04C" w14:textId="77777777" w:rsidR="00E366B1" w:rsidRDefault="0025005B">
            <w:pPr>
              <w:rPr>
                <w:sz w:val="22"/>
              </w:rPr>
            </w:pPr>
            <w:proofErr w:type="spellStart"/>
            <w:r>
              <w:rPr>
                <w:sz w:val="22"/>
              </w:rPr>
              <w:lastRenderedPageBreak/>
              <w:t>dataSource</w:t>
            </w:r>
            <w:proofErr w:type="spellEnd"/>
          </w:p>
        </w:tc>
        <w:tc>
          <w:tcPr>
            <w:tcW w:w="3550" w:type="dxa"/>
            <w:tcBorders>
              <w:top w:val="single" w:sz="4" w:space="0" w:color="000000"/>
              <w:left w:val="single" w:sz="4" w:space="0" w:color="000000"/>
              <w:bottom w:val="single" w:sz="4" w:space="0" w:color="000000"/>
              <w:right w:val="single" w:sz="4" w:space="0" w:color="000000"/>
            </w:tcBorders>
            <w:shd w:val="clear" w:color="auto" w:fill="auto"/>
          </w:tcPr>
          <w:p w14:paraId="4513882B" w14:textId="77777777" w:rsidR="00E366B1" w:rsidRDefault="0025005B">
            <w:pPr>
              <w:rPr>
                <w:sz w:val="22"/>
              </w:rPr>
            </w:pPr>
            <w:r>
              <w:rPr>
                <w:sz w:val="22"/>
              </w:rPr>
              <w:t>Identification of the kinds of data sources</w:t>
            </w:r>
          </w:p>
          <w:p w14:paraId="195BBB2E" w14:textId="77777777" w:rsidR="00E366B1" w:rsidRDefault="0025005B">
            <w:pPr>
              <w:rPr>
                <w:sz w:val="22"/>
              </w:rPr>
            </w:pPr>
            <w:r>
              <w:rPr>
                <w:sz w:val="22"/>
              </w:rPr>
              <w:t>usable to product datasets compliant with the</w:t>
            </w:r>
          </w:p>
          <w:p w14:paraId="6F289A37" w14:textId="77777777" w:rsidR="00E366B1" w:rsidRDefault="0025005B">
            <w:pPr>
              <w:rPr>
                <w:sz w:val="22"/>
              </w:rPr>
            </w:pPr>
            <w:r>
              <w:rPr>
                <w:sz w:val="22"/>
              </w:rPr>
              <w:t>considering specification</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14:paraId="03B12D44" w14:textId="77777777" w:rsidR="00E366B1" w:rsidRDefault="0025005B">
            <w:pPr>
              <w:rPr>
                <w:sz w:val="22"/>
              </w:rPr>
            </w:pPr>
            <w:r>
              <w:rPr>
                <w:sz w:val="22"/>
              </w:rPr>
              <w:t>0..*</w:t>
            </w:r>
          </w:p>
        </w:tc>
        <w:tc>
          <w:tcPr>
            <w:tcW w:w="2330" w:type="dxa"/>
            <w:tcBorders>
              <w:top w:val="single" w:sz="4" w:space="0" w:color="000000"/>
              <w:left w:val="single" w:sz="4" w:space="0" w:color="000000"/>
              <w:bottom w:val="single" w:sz="4" w:space="0" w:color="000000"/>
              <w:right w:val="single" w:sz="4" w:space="0" w:color="000000"/>
            </w:tcBorders>
            <w:shd w:val="clear" w:color="auto" w:fill="auto"/>
          </w:tcPr>
          <w:p w14:paraId="3F2231CA" w14:textId="77777777" w:rsidR="00E366B1" w:rsidRDefault="0025005B">
            <w:proofErr w:type="spellStart"/>
            <w:r>
              <w:rPr>
                <w:sz w:val="22"/>
              </w:rPr>
              <w:t>CharacterString</w:t>
            </w:r>
            <w:proofErr w:type="spellEnd"/>
          </w:p>
        </w:tc>
      </w:tr>
      <w:tr w:rsidR="00E366B1" w14:paraId="53C2F33E" w14:textId="77777777" w:rsidTr="00F117D0">
        <w:tc>
          <w:tcPr>
            <w:tcW w:w="2331" w:type="dxa"/>
            <w:tcBorders>
              <w:top w:val="single" w:sz="4" w:space="0" w:color="000000"/>
              <w:left w:val="single" w:sz="4" w:space="0" w:color="000000"/>
              <w:bottom w:val="single" w:sz="4" w:space="0" w:color="000000"/>
              <w:right w:val="single" w:sz="4" w:space="0" w:color="000000"/>
            </w:tcBorders>
            <w:shd w:val="clear" w:color="auto" w:fill="auto"/>
          </w:tcPr>
          <w:p w14:paraId="4064AC9C" w14:textId="77777777" w:rsidR="00E366B1" w:rsidRDefault="0025005B">
            <w:pPr>
              <w:rPr>
                <w:sz w:val="22"/>
              </w:rPr>
            </w:pPr>
            <w:proofErr w:type="spellStart"/>
            <w:r>
              <w:rPr>
                <w:sz w:val="22"/>
              </w:rPr>
              <w:t>productionProcess</w:t>
            </w:r>
            <w:proofErr w:type="spellEnd"/>
          </w:p>
        </w:tc>
        <w:tc>
          <w:tcPr>
            <w:tcW w:w="3550" w:type="dxa"/>
            <w:tcBorders>
              <w:top w:val="single" w:sz="4" w:space="0" w:color="000000"/>
              <w:left w:val="single" w:sz="4" w:space="0" w:color="000000"/>
              <w:bottom w:val="single" w:sz="4" w:space="0" w:color="000000"/>
              <w:right w:val="single" w:sz="4" w:space="0" w:color="000000"/>
            </w:tcBorders>
            <w:shd w:val="clear" w:color="auto" w:fill="auto"/>
          </w:tcPr>
          <w:p w14:paraId="713EBEAD" w14:textId="77777777" w:rsidR="00E366B1" w:rsidRDefault="0025005B">
            <w:pPr>
              <w:rPr>
                <w:sz w:val="22"/>
              </w:rPr>
            </w:pPr>
            <w:r>
              <w:rPr>
                <w:sz w:val="22"/>
              </w:rPr>
              <w:t>Link to a textual description of the production</w:t>
            </w:r>
          </w:p>
          <w:p w14:paraId="0F25E32B" w14:textId="77777777" w:rsidR="00E366B1" w:rsidRDefault="0025005B">
            <w:pPr>
              <w:rPr>
                <w:sz w:val="22"/>
              </w:rPr>
            </w:pPr>
            <w:r>
              <w:rPr>
                <w:sz w:val="22"/>
              </w:rPr>
              <w:t>process (including encoding guide)</w:t>
            </w:r>
          </w:p>
          <w:p w14:paraId="3B88A6E3" w14:textId="77777777" w:rsidR="00E366B1" w:rsidRDefault="0025005B">
            <w:pPr>
              <w:rPr>
                <w:sz w:val="22"/>
              </w:rPr>
            </w:pPr>
            <w:r>
              <w:rPr>
                <w:sz w:val="22"/>
              </w:rPr>
              <w:t>applicable to the datasets compliant with the</w:t>
            </w:r>
          </w:p>
          <w:p w14:paraId="04772A23" w14:textId="77777777" w:rsidR="00E366B1" w:rsidRDefault="0025005B">
            <w:pPr>
              <w:rPr>
                <w:sz w:val="22"/>
              </w:rPr>
            </w:pPr>
            <w:r>
              <w:rPr>
                <w:sz w:val="22"/>
              </w:rPr>
              <w:t>considering specification</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14:paraId="6A9821C2" w14:textId="77777777" w:rsidR="00E366B1" w:rsidRDefault="0025005B">
            <w:pPr>
              <w:rPr>
                <w:sz w:val="22"/>
              </w:rPr>
            </w:pPr>
            <w:r>
              <w:rPr>
                <w:sz w:val="22"/>
              </w:rPr>
              <w:t>0..*</w:t>
            </w:r>
          </w:p>
        </w:tc>
        <w:tc>
          <w:tcPr>
            <w:tcW w:w="2330" w:type="dxa"/>
            <w:tcBorders>
              <w:top w:val="single" w:sz="4" w:space="0" w:color="000000"/>
              <w:left w:val="single" w:sz="4" w:space="0" w:color="000000"/>
              <w:bottom w:val="single" w:sz="4" w:space="0" w:color="000000"/>
              <w:right w:val="single" w:sz="4" w:space="0" w:color="000000"/>
            </w:tcBorders>
            <w:shd w:val="clear" w:color="auto" w:fill="auto"/>
          </w:tcPr>
          <w:p w14:paraId="6953ED49" w14:textId="77777777" w:rsidR="00E366B1" w:rsidRDefault="0025005B">
            <w:proofErr w:type="spellStart"/>
            <w:r>
              <w:rPr>
                <w:sz w:val="22"/>
              </w:rPr>
              <w:t>CharacterString</w:t>
            </w:r>
            <w:proofErr w:type="spellEnd"/>
            <w:r>
              <w:rPr>
                <w:sz w:val="22"/>
              </w:rPr>
              <w:t xml:space="preserve"> (URL)</w:t>
            </w:r>
          </w:p>
        </w:tc>
      </w:tr>
    </w:tbl>
    <w:p w14:paraId="5DE52A13" w14:textId="39B2D3E2" w:rsidR="00F117D0" w:rsidRPr="00F117D0" w:rsidRDefault="00F117D0" w:rsidP="00F117D0">
      <w:pPr>
        <w:jc w:val="center"/>
        <w:rPr>
          <w:bCs/>
          <w:sz w:val="22"/>
        </w:rPr>
      </w:pPr>
      <w:r w:rsidRPr="00F117D0">
        <w:rPr>
          <w:bCs/>
          <w:sz w:val="22"/>
        </w:rPr>
        <w:t xml:space="preserve">Table </w:t>
      </w:r>
      <w:r w:rsidR="00660EB2">
        <w:rPr>
          <w:bCs/>
          <w:sz w:val="22"/>
        </w:rPr>
        <w:t>10-1</w:t>
      </w:r>
      <w:r w:rsidR="00411918">
        <w:rPr>
          <w:bCs/>
          <w:sz w:val="22"/>
        </w:rPr>
        <w:t xml:space="preserve"> - </w:t>
      </w:r>
      <w:r w:rsidR="00CD1154" w:rsidRPr="00F117D0">
        <w:rPr>
          <w:bCs/>
          <w:sz w:val="22"/>
        </w:rPr>
        <w:t>Data capture information</w:t>
      </w:r>
    </w:p>
    <w:p w14:paraId="78FA76AC" w14:textId="77777777" w:rsidR="00E366B1" w:rsidRDefault="00E366B1">
      <w:pPr>
        <w:rPr>
          <w:color w:val="1F3864"/>
        </w:rPr>
      </w:pPr>
    </w:p>
    <w:p w14:paraId="2AA1F776" w14:textId="590E562E" w:rsidR="00E366B1" w:rsidRDefault="00CD1154" w:rsidP="00CD1154">
      <w:pPr>
        <w:pStyle w:val="2"/>
      </w:pPr>
      <w:bookmarkStart w:id="171" w:name="_Toc66516278"/>
      <w:r>
        <w:t>Data Encoding and Product Delivery</w:t>
      </w:r>
      <w:bookmarkEnd w:id="171"/>
    </w:p>
    <w:p w14:paraId="229F2AE8" w14:textId="2D89E44E" w:rsidR="00E366B1" w:rsidRDefault="00CD1154" w:rsidP="00CD1154">
      <w:pPr>
        <w:pStyle w:val="3"/>
      </w:pPr>
      <w:bookmarkStart w:id="172" w:name="_Toc66516279"/>
      <w:r>
        <w:t>Data Encoding</w:t>
      </w:r>
      <w:bookmarkEnd w:id="172"/>
    </w:p>
    <w:p w14:paraId="03011D2B" w14:textId="77777777" w:rsidR="00CD1154" w:rsidRDefault="00CD1154" w:rsidP="00CD1154">
      <w:pPr>
        <w:jc w:val="both"/>
        <w:rPr>
          <w:sz w:val="22"/>
        </w:rPr>
      </w:pPr>
      <w:r>
        <w:rPr>
          <w:sz w:val="22"/>
        </w:rPr>
        <w:t xml:space="preserve">The principal encoding will be the Open Geospatial Consortium (OGC), Geography Markup Language (GML) format. GML is an XML grammar designed to express geographical features. It serves as a modelling language for geographic systems as well as an open interchange format for geographic transactions. </w:t>
      </w:r>
    </w:p>
    <w:p w14:paraId="71196001" w14:textId="77777777" w:rsidR="004D4D8B" w:rsidRDefault="004D4D8B" w:rsidP="00CD1154">
      <w:pPr>
        <w:jc w:val="both"/>
        <w:rPr>
          <w:sz w:val="22"/>
        </w:rPr>
      </w:pPr>
    </w:p>
    <w:p w14:paraId="077FC6B6" w14:textId="77777777" w:rsidR="004D4D8B" w:rsidRDefault="004D4D8B" w:rsidP="004D4D8B">
      <w:pPr>
        <w:pStyle w:val="3"/>
        <w:spacing w:after="120"/>
      </w:pPr>
      <w:bookmarkStart w:id="173" w:name="_Toc482265478"/>
      <w:bookmarkStart w:id="174" w:name="_Toc514828014"/>
      <w:bookmarkStart w:id="175" w:name="_Toc66516280"/>
      <w:r>
        <w:t>Types of Datasets</w:t>
      </w:r>
      <w:bookmarkEnd w:id="173"/>
      <w:bookmarkEnd w:id="174"/>
      <w:bookmarkEnd w:id="175"/>
    </w:p>
    <w:p w14:paraId="4BF6E14C" w14:textId="16D2E80C" w:rsidR="004D4D8B" w:rsidRDefault="005B0417" w:rsidP="004D4D8B">
      <w:r w:rsidRPr="005B0417">
        <w:t>A dataset is a grouping of features, attributes, geometry, and metadata which comprises a specific coverage. The types of CNP datasets produces and contained within an exchange set are listed in Table 10.2</w:t>
      </w:r>
      <w:r w:rsidR="004D4D8B">
        <w:t>:</w:t>
      </w:r>
    </w:p>
    <w:p w14:paraId="592E0EC1" w14:textId="77777777" w:rsidR="004D4D8B" w:rsidRDefault="004D4D8B" w:rsidP="004D4D8B"/>
    <w:tbl>
      <w:tblPr>
        <w:tblStyle w:val="aff4"/>
        <w:tblW w:w="9214" w:type="dxa"/>
        <w:tblLook w:val="04A0" w:firstRow="1" w:lastRow="0" w:firstColumn="1" w:lastColumn="0" w:noHBand="0" w:noVBand="1"/>
      </w:tblPr>
      <w:tblGrid>
        <w:gridCol w:w="3055"/>
        <w:gridCol w:w="6159"/>
      </w:tblGrid>
      <w:tr w:rsidR="004D4D8B" w14:paraId="4E4EDECC" w14:textId="77777777" w:rsidTr="005A0031">
        <w:trPr>
          <w:cantSplit/>
        </w:trPr>
        <w:tc>
          <w:tcPr>
            <w:tcW w:w="305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6F8DC67" w14:textId="77777777" w:rsidR="004D4D8B" w:rsidRDefault="004D4D8B" w:rsidP="005A0031">
            <w:pPr>
              <w:rPr>
                <w:lang w:val="en-CA"/>
              </w:rPr>
            </w:pPr>
            <w:r>
              <w:rPr>
                <w:lang w:val="en-CA"/>
              </w:rPr>
              <w:t>Dataset</w:t>
            </w:r>
          </w:p>
        </w:tc>
        <w:tc>
          <w:tcPr>
            <w:tcW w:w="615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42C308A" w14:textId="77777777" w:rsidR="004D4D8B" w:rsidRDefault="004D4D8B" w:rsidP="005A0031">
            <w:pPr>
              <w:rPr>
                <w:lang w:val="en-CA"/>
              </w:rPr>
            </w:pPr>
            <w:r>
              <w:rPr>
                <w:lang w:val="en-CA"/>
              </w:rPr>
              <w:t>Explanations</w:t>
            </w:r>
          </w:p>
        </w:tc>
      </w:tr>
      <w:tr w:rsidR="004D4D8B" w14:paraId="49845755" w14:textId="77777777" w:rsidTr="005A0031">
        <w:tc>
          <w:tcPr>
            <w:tcW w:w="3055" w:type="dxa"/>
            <w:tcBorders>
              <w:top w:val="single" w:sz="4" w:space="0" w:color="auto"/>
              <w:left w:val="single" w:sz="4" w:space="0" w:color="auto"/>
              <w:bottom w:val="single" w:sz="4" w:space="0" w:color="auto"/>
              <w:right w:val="single" w:sz="4" w:space="0" w:color="auto"/>
            </w:tcBorders>
            <w:hideMark/>
          </w:tcPr>
          <w:p w14:paraId="42C60895" w14:textId="77777777" w:rsidR="004D4D8B" w:rsidRDefault="004D4D8B" w:rsidP="005A0031">
            <w:pPr>
              <w:rPr>
                <w:lang w:val="en-CA"/>
              </w:rPr>
            </w:pPr>
            <w:r>
              <w:rPr>
                <w:lang w:val="en-CA"/>
              </w:rPr>
              <w:t>New dataset (base dataset):</w:t>
            </w:r>
          </w:p>
        </w:tc>
        <w:tc>
          <w:tcPr>
            <w:tcW w:w="6159" w:type="dxa"/>
            <w:tcBorders>
              <w:top w:val="single" w:sz="4" w:space="0" w:color="auto"/>
              <w:left w:val="single" w:sz="4" w:space="0" w:color="auto"/>
              <w:bottom w:val="single" w:sz="4" w:space="0" w:color="auto"/>
              <w:right w:val="single" w:sz="4" w:space="0" w:color="auto"/>
            </w:tcBorders>
            <w:hideMark/>
          </w:tcPr>
          <w:p w14:paraId="4244191D" w14:textId="77777777" w:rsidR="004D4D8B" w:rsidRDefault="004D4D8B" w:rsidP="005A0031">
            <w:pPr>
              <w:rPr>
                <w:lang w:val="en-CA"/>
              </w:rPr>
            </w:pPr>
            <w:r>
              <w:rPr>
                <w:lang w:val="en-CA"/>
              </w:rPr>
              <w:t>Data for an area different (in coverage and/or extent) to existing datasets.</w:t>
            </w:r>
          </w:p>
        </w:tc>
      </w:tr>
      <w:tr w:rsidR="004D4D8B" w14:paraId="30245BD1" w14:textId="77777777" w:rsidTr="005A0031">
        <w:tc>
          <w:tcPr>
            <w:tcW w:w="3055" w:type="dxa"/>
            <w:tcBorders>
              <w:top w:val="single" w:sz="4" w:space="0" w:color="auto"/>
              <w:left w:val="single" w:sz="4" w:space="0" w:color="auto"/>
              <w:bottom w:val="single" w:sz="4" w:space="0" w:color="auto"/>
              <w:right w:val="single" w:sz="4" w:space="0" w:color="auto"/>
            </w:tcBorders>
            <w:hideMark/>
          </w:tcPr>
          <w:p w14:paraId="751743FF" w14:textId="77777777" w:rsidR="004D4D8B" w:rsidRDefault="004D4D8B" w:rsidP="005A0031">
            <w:pPr>
              <w:rPr>
                <w:lang w:val="en-CA"/>
              </w:rPr>
            </w:pPr>
            <w:r>
              <w:rPr>
                <w:lang w:val="en-CA"/>
              </w:rPr>
              <w:t>New Edition of a dataset:</w:t>
            </w:r>
          </w:p>
        </w:tc>
        <w:tc>
          <w:tcPr>
            <w:tcW w:w="6159" w:type="dxa"/>
            <w:tcBorders>
              <w:top w:val="single" w:sz="4" w:space="0" w:color="auto"/>
              <w:left w:val="single" w:sz="4" w:space="0" w:color="auto"/>
              <w:bottom w:val="single" w:sz="4" w:space="0" w:color="auto"/>
              <w:right w:val="single" w:sz="4" w:space="0" w:color="auto"/>
            </w:tcBorders>
            <w:hideMark/>
          </w:tcPr>
          <w:p w14:paraId="189891F6" w14:textId="77777777" w:rsidR="004D4D8B" w:rsidRDefault="004D4D8B" w:rsidP="005A0031">
            <w:pPr>
              <w:rPr>
                <w:lang w:val="en-CA"/>
              </w:rPr>
            </w:pPr>
            <w:r>
              <w:rPr>
                <w:lang w:val="en-CA"/>
              </w:rPr>
              <w:t>A re-issue plus new information which has not been previously distributed by Updates. Each New Edition of a dataset must have the same name as the dataset that it replaces and should have the same spatial extents. The edition number in the dataset discovery metadata shall increment up by one from the previous edition.</w:t>
            </w:r>
          </w:p>
        </w:tc>
      </w:tr>
      <w:tr w:rsidR="004D4D8B" w14:paraId="57788200" w14:textId="77777777" w:rsidTr="005A0031">
        <w:tc>
          <w:tcPr>
            <w:tcW w:w="3055" w:type="dxa"/>
            <w:tcBorders>
              <w:top w:val="single" w:sz="4" w:space="0" w:color="auto"/>
              <w:left w:val="single" w:sz="4" w:space="0" w:color="auto"/>
              <w:bottom w:val="single" w:sz="4" w:space="0" w:color="auto"/>
              <w:right w:val="single" w:sz="4" w:space="0" w:color="auto"/>
            </w:tcBorders>
            <w:hideMark/>
          </w:tcPr>
          <w:p w14:paraId="7DE32568" w14:textId="77777777" w:rsidR="004D4D8B" w:rsidRDefault="004D4D8B" w:rsidP="005A0031">
            <w:pPr>
              <w:rPr>
                <w:lang w:val="en-CA"/>
              </w:rPr>
            </w:pPr>
            <w:r>
              <w:rPr>
                <w:lang w:val="en-CA"/>
              </w:rPr>
              <w:t>Update dataset</w:t>
            </w:r>
          </w:p>
        </w:tc>
        <w:tc>
          <w:tcPr>
            <w:tcW w:w="6159" w:type="dxa"/>
            <w:tcBorders>
              <w:top w:val="single" w:sz="4" w:space="0" w:color="auto"/>
              <w:left w:val="single" w:sz="4" w:space="0" w:color="auto"/>
              <w:bottom w:val="single" w:sz="4" w:space="0" w:color="auto"/>
              <w:right w:val="single" w:sz="4" w:space="0" w:color="auto"/>
            </w:tcBorders>
            <w:hideMark/>
          </w:tcPr>
          <w:p w14:paraId="0E1F07BC" w14:textId="341CCEE1" w:rsidR="004D4D8B" w:rsidRDefault="004D4D8B" w:rsidP="005A0031">
            <w:pPr>
              <w:rPr>
                <w:lang w:val="en-CA"/>
              </w:rPr>
            </w:pPr>
            <w:r>
              <w:rPr>
                <w:lang w:val="en-CA"/>
              </w:rPr>
              <w:t xml:space="preserve">A delta change of the latest edition of a dataset. If there </w:t>
            </w:r>
            <w:r w:rsidR="00BD3474">
              <w:rPr>
                <w:lang w:val="en-CA"/>
              </w:rPr>
              <w:t xml:space="preserve">is </w:t>
            </w:r>
            <w:r>
              <w:rPr>
                <w:lang w:val="en-CA"/>
              </w:rPr>
              <w:t>more than one update dataset, the subsequent update will be a delta of the base dataset + earlier update datasets.</w:t>
            </w:r>
          </w:p>
        </w:tc>
      </w:tr>
      <w:tr w:rsidR="004D4D8B" w14:paraId="668D2053" w14:textId="77777777" w:rsidTr="005A0031">
        <w:tc>
          <w:tcPr>
            <w:tcW w:w="3055" w:type="dxa"/>
            <w:tcBorders>
              <w:top w:val="single" w:sz="4" w:space="0" w:color="auto"/>
              <w:left w:val="single" w:sz="4" w:space="0" w:color="auto"/>
              <w:bottom w:val="single" w:sz="4" w:space="0" w:color="auto"/>
              <w:right w:val="single" w:sz="4" w:space="0" w:color="auto"/>
            </w:tcBorders>
            <w:hideMark/>
          </w:tcPr>
          <w:p w14:paraId="45201783" w14:textId="77777777" w:rsidR="004D4D8B" w:rsidRDefault="004D4D8B" w:rsidP="005A0031">
            <w:pPr>
              <w:rPr>
                <w:lang w:val="en-CA"/>
              </w:rPr>
            </w:pPr>
            <w:r>
              <w:rPr>
                <w:lang w:val="en-CA"/>
              </w:rPr>
              <w:t>Cancellation</w:t>
            </w:r>
          </w:p>
        </w:tc>
        <w:tc>
          <w:tcPr>
            <w:tcW w:w="6159" w:type="dxa"/>
            <w:tcBorders>
              <w:top w:val="single" w:sz="4" w:space="0" w:color="auto"/>
              <w:left w:val="single" w:sz="4" w:space="0" w:color="auto"/>
              <w:bottom w:val="single" w:sz="4" w:space="0" w:color="auto"/>
              <w:right w:val="single" w:sz="4" w:space="0" w:color="auto"/>
            </w:tcBorders>
            <w:hideMark/>
          </w:tcPr>
          <w:p w14:paraId="7B32CA70" w14:textId="4DCFB7F6" w:rsidR="004D4D8B" w:rsidRDefault="00901213" w:rsidP="005A0031">
            <w:pPr>
              <w:rPr>
                <w:lang w:val="en-CA"/>
              </w:rPr>
            </w:pPr>
            <w:r w:rsidRPr="00264B74">
              <w:rPr>
                <w:lang w:val="en-CA"/>
              </w:rPr>
              <w:t>Used to cancel dataset and any related update datasets.</w:t>
            </w:r>
          </w:p>
        </w:tc>
      </w:tr>
    </w:tbl>
    <w:p w14:paraId="4F1DF0E2" w14:textId="50396242" w:rsidR="004D4D8B" w:rsidRDefault="004D4D8B" w:rsidP="00DD0002">
      <w:pPr>
        <w:pStyle w:val="aa"/>
        <w:jc w:val="center"/>
      </w:pPr>
      <w:r>
        <w:t xml:space="preserve">Table </w:t>
      </w:r>
      <w:r>
        <w:fldChar w:fldCharType="begin"/>
      </w:r>
      <w:r>
        <w:instrText xml:space="preserve"> STYLEREF 1 \s </w:instrText>
      </w:r>
      <w:r>
        <w:fldChar w:fldCharType="separate"/>
      </w:r>
      <w:r>
        <w:rPr>
          <w:noProof/>
        </w:rPr>
        <w:t>10</w:t>
      </w:r>
      <w:r>
        <w:fldChar w:fldCharType="end"/>
      </w:r>
      <w:r>
        <w:t>.</w:t>
      </w:r>
      <w:r>
        <w:fldChar w:fldCharType="begin"/>
      </w:r>
      <w:r>
        <w:instrText xml:space="preserve"> SEQ Table \* ARABIC \s 1 </w:instrText>
      </w:r>
      <w:r>
        <w:fldChar w:fldCharType="separate"/>
      </w:r>
      <w:r>
        <w:rPr>
          <w:noProof/>
        </w:rPr>
        <w:t>2</w:t>
      </w:r>
      <w:r>
        <w:fldChar w:fldCharType="end"/>
      </w:r>
      <w:r w:rsidR="000F5DD7">
        <w:t>-</w:t>
      </w:r>
      <w:r>
        <w:t>CNP dataset types</w:t>
      </w:r>
    </w:p>
    <w:p w14:paraId="4AAEFB0C" w14:textId="77777777" w:rsidR="004D4D8B" w:rsidRDefault="004D4D8B" w:rsidP="004D4D8B"/>
    <w:p w14:paraId="35E1D93F" w14:textId="77777777" w:rsidR="004D4D8B" w:rsidRDefault="004D4D8B" w:rsidP="004D4D8B">
      <w:pPr>
        <w:pStyle w:val="3"/>
        <w:spacing w:after="120"/>
      </w:pPr>
      <w:bookmarkStart w:id="176" w:name="_Toc482265479"/>
      <w:bookmarkStart w:id="177" w:name="_Toc514828015"/>
      <w:bookmarkStart w:id="178" w:name="_Toc66516281"/>
      <w:r>
        <w:lastRenderedPageBreak/>
        <w:t>Content of Update Datasets</w:t>
      </w:r>
      <w:bookmarkEnd w:id="176"/>
      <w:bookmarkEnd w:id="177"/>
      <w:bookmarkEnd w:id="178"/>
    </w:p>
    <w:p w14:paraId="34581037" w14:textId="47680700" w:rsidR="004D4D8B" w:rsidRDefault="004D4D8B" w:rsidP="004D4D8B">
      <w:r>
        <w:t>Update datasets can only contain replacements, deletions</w:t>
      </w:r>
      <w:r w:rsidR="00BD3474">
        <w:t>,</w:t>
      </w:r>
      <w:r>
        <w:t xml:space="preserve"> and additions of whole feature instances or information instances. This means that when a feature or information instance is updated, the new version must contain all the attributes of the old instance, including any inline spatial attributes (i.e., inline geometry), except those attributes that are being removed.</w:t>
      </w:r>
    </w:p>
    <w:p w14:paraId="3172EF04" w14:textId="77777777" w:rsidR="004D4D8B" w:rsidRDefault="004D4D8B" w:rsidP="004D4D8B"/>
    <w:p w14:paraId="2148288C" w14:textId="77777777" w:rsidR="004D4D8B" w:rsidRDefault="004D4D8B" w:rsidP="004D4D8B">
      <w:r>
        <w:t>An association to an instance of a feature or information type is treated as an attribute of the referring instance, and therefore adding or deleting an association means the original referring instance must be replaced with a new version. The instance at the other end of the association needs to be replaced if and only if it contains a reference to the first instance.</w:t>
      </w:r>
    </w:p>
    <w:p w14:paraId="68485042" w14:textId="77777777" w:rsidR="004D4D8B" w:rsidRDefault="004D4D8B" w:rsidP="004D4D8B"/>
    <w:p w14:paraId="393BE62B" w14:textId="447B539F" w:rsidR="004D4D8B" w:rsidRDefault="004D4D8B" w:rsidP="004D4D8B">
      <w:r>
        <w:t xml:space="preserve">Spatial objects that are not inline (i.e., geometry that is encoded as an independent spatial object in the dataset) </w:t>
      </w:r>
      <w:r w:rsidR="00BD3474">
        <w:t>are</w:t>
      </w:r>
      <w:r>
        <w:t xml:space="preserve"> treated like any other object, i.e., it needs to be updated if and only if the primitive has changed (e.g., a coordinate is updated).</w:t>
      </w:r>
    </w:p>
    <w:p w14:paraId="4C20730A" w14:textId="77777777" w:rsidR="00901213" w:rsidRDefault="00901213" w:rsidP="004D4D8B"/>
    <w:p w14:paraId="13EA348E" w14:textId="1AEEF0F9" w:rsidR="00901213" w:rsidRDefault="00901213" w:rsidP="004D4D8B">
      <w:r w:rsidRPr="00264B74">
        <w:t xml:space="preserve">Feature and information type instances are deleted without replacement by setting the </w:t>
      </w:r>
      <w:proofErr w:type="spellStart"/>
      <w:r w:rsidRPr="00264B74">
        <w:t>fixedDateRange.dateEnd</w:t>
      </w:r>
      <w:proofErr w:type="spellEnd"/>
      <w:r w:rsidRPr="00264B74">
        <w:t xml:space="preserve"> attribute of the instance to the date of deletion, which will usually be the issue date of the update.</w:t>
      </w:r>
    </w:p>
    <w:p w14:paraId="11DD6D2E" w14:textId="77777777" w:rsidR="00E366B1" w:rsidRPr="007F33F0" w:rsidRDefault="00E366B1">
      <w:pPr>
        <w:jc w:val="both"/>
        <w:rPr>
          <w:sz w:val="22"/>
          <w:szCs w:val="22"/>
        </w:rPr>
      </w:pPr>
    </w:p>
    <w:p w14:paraId="70A957D7" w14:textId="41E0D838" w:rsidR="00CD1154" w:rsidRDefault="00CD1154" w:rsidP="00CD1154">
      <w:pPr>
        <w:pStyle w:val="2"/>
      </w:pPr>
      <w:bookmarkStart w:id="179" w:name="_Toc66516282"/>
      <w:r>
        <w:t>Encoding of Latitude and Longitude</w:t>
      </w:r>
      <w:bookmarkEnd w:id="179"/>
      <w:r>
        <w:t xml:space="preserve"> </w:t>
      </w:r>
    </w:p>
    <w:p w14:paraId="1A8E56AE" w14:textId="4A43C5D7" w:rsidR="00CD1154" w:rsidRDefault="00CD1154" w:rsidP="00CD1154">
      <w:pPr>
        <w:spacing w:after="120"/>
        <w:rPr>
          <w:sz w:val="22"/>
          <w:szCs w:val="22"/>
        </w:rPr>
      </w:pPr>
      <w:r>
        <w:rPr>
          <w:sz w:val="22"/>
          <w:szCs w:val="22"/>
        </w:rPr>
        <w:t xml:space="preserve">Values of latitude and longitude must be accurate to 7 decimal places. Coordinates must be encoded as decimals in the format </w:t>
      </w:r>
      <w:r w:rsidR="00BD3474" w:rsidRPr="00BD3474">
        <w:rPr>
          <w:sz w:val="22"/>
          <w:szCs w:val="22"/>
        </w:rPr>
        <w:t>described in Clause 110.2.1</w:t>
      </w:r>
      <w:r>
        <w:rPr>
          <w:sz w:val="22"/>
          <w:szCs w:val="22"/>
        </w:rPr>
        <w:t>. The encoding is indicated by multiplication factor fields defined in the dataset identification record.</w:t>
      </w:r>
    </w:p>
    <w:p w14:paraId="484C858E" w14:textId="77777777" w:rsidR="007F33F0" w:rsidRPr="007F33F0" w:rsidRDefault="007F33F0">
      <w:pPr>
        <w:spacing w:after="120"/>
        <w:rPr>
          <w:sz w:val="22"/>
          <w:szCs w:val="22"/>
        </w:rPr>
      </w:pPr>
    </w:p>
    <w:p w14:paraId="0AB5B44C" w14:textId="78EFE707" w:rsidR="00CD1154" w:rsidRDefault="00CD1154" w:rsidP="00CD1154">
      <w:pPr>
        <w:pStyle w:val="3"/>
        <w:rPr>
          <w:szCs w:val="22"/>
        </w:rPr>
      </w:pPr>
      <w:bookmarkStart w:id="180" w:name="__RefHeading__158_807617524"/>
      <w:bookmarkStart w:id="181" w:name="_Toc66516283"/>
      <w:bookmarkEnd w:id="180"/>
      <w:r>
        <w:rPr>
          <w:szCs w:val="22"/>
        </w:rPr>
        <w:t>Encoding of coordinates as decimals</w:t>
      </w:r>
      <w:bookmarkEnd w:id="181"/>
    </w:p>
    <w:p w14:paraId="10E5A79E" w14:textId="77777777" w:rsidR="00CD1154" w:rsidRDefault="00CD1154" w:rsidP="00CD1154">
      <w:pPr>
        <w:spacing w:after="120"/>
        <w:rPr>
          <w:sz w:val="22"/>
          <w:szCs w:val="22"/>
        </w:rPr>
      </w:pPr>
      <w:bookmarkStart w:id="182" w:name="__RefHeading__2970_1382180727"/>
      <w:bookmarkStart w:id="183" w:name="__RefHeading__160_807617524"/>
      <w:bookmarkEnd w:id="182"/>
      <w:bookmarkEnd w:id="183"/>
      <w:r>
        <w:rPr>
          <w:sz w:val="22"/>
          <w:szCs w:val="22"/>
        </w:rPr>
        <w:t>Values should be coded as decimal numbers with 7 or fewer digits after the decimal. The normative encoding is in degrees, with an accuracy of 10</w:t>
      </w:r>
      <w:r>
        <w:rPr>
          <w:sz w:val="22"/>
          <w:szCs w:val="22"/>
          <w:vertAlign w:val="superscript"/>
        </w:rPr>
        <w:t>-7</w:t>
      </w:r>
      <w:r>
        <w:rPr>
          <w:sz w:val="22"/>
          <w:szCs w:val="22"/>
        </w:rPr>
        <w:t xml:space="preserve"> degrees, i.e., 7 digits after the decimal point.</w:t>
      </w:r>
    </w:p>
    <w:p w14:paraId="555C1FBB" w14:textId="77777777" w:rsidR="00CD1154" w:rsidRDefault="00CD1154" w:rsidP="00CD1154">
      <w:pPr>
        <w:spacing w:after="120"/>
        <w:rPr>
          <w:sz w:val="22"/>
          <w:szCs w:val="22"/>
        </w:rPr>
      </w:pPr>
      <w:r>
        <w:rPr>
          <w:sz w:val="22"/>
          <w:szCs w:val="22"/>
        </w:rPr>
        <w:t>The decimal point must be indicated by the “.” character.</w:t>
      </w:r>
    </w:p>
    <w:p w14:paraId="4A3A1FC6" w14:textId="77777777" w:rsidR="00CD1154" w:rsidRDefault="00CD1154" w:rsidP="00CD1154">
      <w:pPr>
        <w:spacing w:after="120"/>
        <w:rPr>
          <w:sz w:val="22"/>
          <w:szCs w:val="22"/>
        </w:rPr>
      </w:pPr>
      <w:r>
        <w:rPr>
          <w:sz w:val="22"/>
          <w:szCs w:val="22"/>
        </w:rPr>
        <w:t>Trailing zeroes after the decimal point (and the decimal point itself if appropriate) may be omitted at producer discretion, but the accuracy must still be as indicated (e.g., 10</w:t>
      </w:r>
      <w:r>
        <w:rPr>
          <w:sz w:val="22"/>
          <w:szCs w:val="22"/>
          <w:vertAlign w:val="superscript"/>
        </w:rPr>
        <w:t>-7</w:t>
      </w:r>
      <w:r>
        <w:rPr>
          <w:sz w:val="22"/>
          <w:szCs w:val="22"/>
        </w:rPr>
        <w:t xml:space="preserve"> degrees for coordinates of default accuracy).</w:t>
      </w:r>
    </w:p>
    <w:p w14:paraId="32E1DCC7" w14:textId="77777777" w:rsidR="00CD1154" w:rsidRDefault="00CD1154" w:rsidP="00CD1154">
      <w:pPr>
        <w:spacing w:after="120"/>
        <w:rPr>
          <w:sz w:val="22"/>
          <w:szCs w:val="22"/>
        </w:rPr>
      </w:pPr>
      <w:r>
        <w:rPr>
          <w:sz w:val="22"/>
          <w:szCs w:val="22"/>
        </w:rPr>
        <w:t>Latitude and longitude multiplication factors held in the Dataset Structure Information field under [</w:t>
      </w:r>
      <w:proofErr w:type="spellStart"/>
      <w:r>
        <w:rPr>
          <w:rFonts w:cs="Courier New"/>
          <w:sz w:val="22"/>
          <w:szCs w:val="22"/>
        </w:rPr>
        <w:t>coordMultFactorX</w:t>
      </w:r>
      <w:proofErr w:type="spellEnd"/>
      <w:r>
        <w:rPr>
          <w:sz w:val="22"/>
          <w:szCs w:val="22"/>
        </w:rPr>
        <w:t>] and [</w:t>
      </w:r>
      <w:proofErr w:type="spellStart"/>
      <w:r>
        <w:rPr>
          <w:rFonts w:cs="Courier New"/>
          <w:sz w:val="22"/>
          <w:szCs w:val="22"/>
        </w:rPr>
        <w:t>coordMultFactorY</w:t>
      </w:r>
      <w:proofErr w:type="spellEnd"/>
      <w:r>
        <w:rPr>
          <w:sz w:val="22"/>
          <w:szCs w:val="22"/>
        </w:rPr>
        <w:t>] must be set to a value corresponding to the encoding, i.e., {1} for coordinates encoded in decimal degrees.</w:t>
      </w:r>
    </w:p>
    <w:p w14:paraId="1DDF7CB6" w14:textId="77777777" w:rsidR="00CD1154" w:rsidRDefault="00CD1154" w:rsidP="00CD1154">
      <w:pPr>
        <w:spacing w:after="120"/>
        <w:rPr>
          <w:sz w:val="22"/>
          <w:szCs w:val="22"/>
        </w:rPr>
      </w:pPr>
      <w:r>
        <w:rPr>
          <w:sz w:val="22"/>
          <w:szCs w:val="22"/>
        </w:rPr>
        <w:t>EXAMPLE 1</w:t>
      </w:r>
      <w:r>
        <w:rPr>
          <w:sz w:val="22"/>
          <w:szCs w:val="22"/>
        </w:rPr>
        <w:tab/>
        <w:t xml:space="preserve">A longitude = 42.0000 is converted into X = longitude * </w:t>
      </w:r>
      <w:proofErr w:type="spellStart"/>
      <w:r>
        <w:rPr>
          <w:sz w:val="22"/>
          <w:szCs w:val="22"/>
        </w:rPr>
        <w:t>coordMultFactorX</w:t>
      </w:r>
      <w:proofErr w:type="spellEnd"/>
      <w:r>
        <w:rPr>
          <w:sz w:val="22"/>
          <w:szCs w:val="22"/>
        </w:rPr>
        <w:t xml:space="preserve"> = 42.0000 * 1 = </w:t>
      </w:r>
      <w:r>
        <w:rPr>
          <w:sz w:val="22"/>
          <w:szCs w:val="22"/>
        </w:rPr>
        <w:tab/>
        <w:t>42.0000000.</w:t>
      </w:r>
    </w:p>
    <w:p w14:paraId="105B7C95" w14:textId="77777777" w:rsidR="007F33F0" w:rsidRDefault="007F33F0" w:rsidP="007F33F0">
      <w:pPr>
        <w:pStyle w:val="a0"/>
      </w:pPr>
    </w:p>
    <w:p w14:paraId="5F511A0D" w14:textId="042EC7C2" w:rsidR="00CD1154" w:rsidRDefault="00CD1154" w:rsidP="00CD1154">
      <w:pPr>
        <w:pStyle w:val="2"/>
      </w:pPr>
      <w:bookmarkStart w:id="184" w:name="_Toc66516284"/>
      <w:r>
        <w:t>Numeric Attribute Encoding</w:t>
      </w:r>
      <w:bookmarkEnd w:id="184"/>
    </w:p>
    <w:p w14:paraId="6C43CB08" w14:textId="77777777" w:rsidR="00CD1154" w:rsidRDefault="00CD1154" w:rsidP="00CD1154">
      <w:pPr>
        <w:spacing w:after="120"/>
        <w:rPr>
          <w:sz w:val="22"/>
          <w:szCs w:val="22"/>
        </w:rPr>
      </w:pPr>
      <w:r>
        <w:rPr>
          <w:sz w:val="22"/>
          <w:szCs w:val="22"/>
        </w:rPr>
        <w:t>Floating point and integer attribute values must not contain leading zeros.  Floating point attribute values must not contain non-significant trailing zeros.</w:t>
      </w:r>
    </w:p>
    <w:p w14:paraId="2B801F17" w14:textId="77777777" w:rsidR="007F33F0" w:rsidRDefault="007F33F0">
      <w:pPr>
        <w:spacing w:after="120"/>
        <w:rPr>
          <w:sz w:val="22"/>
          <w:szCs w:val="22"/>
        </w:rPr>
      </w:pPr>
    </w:p>
    <w:p w14:paraId="26A6C6FD" w14:textId="79DC144E" w:rsidR="00E366B1" w:rsidRDefault="00CD1154" w:rsidP="00CD1154">
      <w:pPr>
        <w:pStyle w:val="2"/>
      </w:pPr>
      <w:bookmarkStart w:id="185" w:name="__RefHeading__2972_1382180727"/>
      <w:bookmarkStart w:id="186" w:name="__RefHeading__162_807617524"/>
      <w:bookmarkStart w:id="187" w:name="_Toc66516285"/>
      <w:bookmarkEnd w:id="185"/>
      <w:bookmarkEnd w:id="186"/>
      <w:r>
        <w:t>Text Attribute Values</w:t>
      </w:r>
      <w:bookmarkEnd w:id="187"/>
      <w:r>
        <w:t xml:space="preserve"> </w:t>
      </w:r>
    </w:p>
    <w:p w14:paraId="5961E86C" w14:textId="77777777" w:rsidR="00CD1154" w:rsidRDefault="00CD1154" w:rsidP="00CD1154">
      <w:pPr>
        <w:spacing w:after="120"/>
        <w:rPr>
          <w:sz w:val="22"/>
          <w:szCs w:val="22"/>
        </w:rPr>
      </w:pPr>
      <w:r>
        <w:rPr>
          <w:sz w:val="22"/>
          <w:szCs w:val="22"/>
        </w:rPr>
        <w:t xml:space="preserve">Character strings must be encoded using the character set defined in ISO 10646-1, in Unicode Transformation Format-8 (UTF-8). </w:t>
      </w:r>
    </w:p>
    <w:p w14:paraId="39F6FBF8" w14:textId="77777777" w:rsidR="007F33F0" w:rsidRPr="00622CE8" w:rsidRDefault="007F33F0">
      <w:pPr>
        <w:spacing w:after="120"/>
        <w:rPr>
          <w:sz w:val="22"/>
          <w:szCs w:val="22"/>
        </w:rPr>
      </w:pPr>
    </w:p>
    <w:p w14:paraId="34F18F5C" w14:textId="322ADF7C" w:rsidR="00E366B1" w:rsidRDefault="00CD1154" w:rsidP="00CD1154">
      <w:pPr>
        <w:pStyle w:val="2"/>
      </w:pPr>
      <w:bookmarkStart w:id="188" w:name="__RefHeading__2974_1382180727"/>
      <w:bookmarkStart w:id="189" w:name="__RefHeading__164_807617524"/>
      <w:bookmarkStart w:id="190" w:name="_Toc66516286"/>
      <w:bookmarkEnd w:id="188"/>
      <w:bookmarkEnd w:id="189"/>
      <w:r>
        <w:t>Mandatory Attribute Values</w:t>
      </w:r>
      <w:bookmarkEnd w:id="190"/>
      <w:r>
        <w:t xml:space="preserve"> </w:t>
      </w:r>
    </w:p>
    <w:p w14:paraId="65843724" w14:textId="77777777" w:rsidR="00CD1154" w:rsidRDefault="00CD1154" w:rsidP="00CD1154">
      <w:pPr>
        <w:spacing w:after="120"/>
        <w:rPr>
          <w:sz w:val="22"/>
          <w:szCs w:val="22"/>
        </w:rPr>
      </w:pPr>
      <w:r>
        <w:rPr>
          <w:sz w:val="22"/>
          <w:szCs w:val="22"/>
        </w:rPr>
        <w:t>There are four reasons why attribute values may be considered mandatory:</w:t>
      </w:r>
    </w:p>
    <w:p w14:paraId="1C445831" w14:textId="2509A319" w:rsidR="00CD1154" w:rsidRDefault="00CD1154" w:rsidP="00CD1154">
      <w:pPr>
        <w:pStyle w:val="ae"/>
        <w:numPr>
          <w:ilvl w:val="0"/>
          <w:numId w:val="6"/>
        </w:numPr>
        <w:spacing w:after="120"/>
        <w:rPr>
          <w:sz w:val="22"/>
          <w:szCs w:val="22"/>
        </w:rPr>
      </w:pPr>
      <w:r>
        <w:rPr>
          <w:sz w:val="22"/>
          <w:szCs w:val="22"/>
        </w:rPr>
        <w:t>They determine whether a feature is in the display base</w:t>
      </w:r>
      <w:r w:rsidR="00BD3474">
        <w:rPr>
          <w:sz w:val="22"/>
          <w:szCs w:val="22"/>
        </w:rPr>
        <w:t>.</w:t>
      </w:r>
    </w:p>
    <w:p w14:paraId="04F809CD" w14:textId="7DC2AF53" w:rsidR="00CD1154" w:rsidRDefault="00CD1154" w:rsidP="00CD1154">
      <w:pPr>
        <w:pStyle w:val="ae"/>
        <w:numPr>
          <w:ilvl w:val="0"/>
          <w:numId w:val="6"/>
        </w:numPr>
        <w:spacing w:after="120"/>
        <w:rPr>
          <w:sz w:val="22"/>
          <w:szCs w:val="22"/>
        </w:rPr>
      </w:pPr>
      <w:r>
        <w:rPr>
          <w:sz w:val="22"/>
          <w:szCs w:val="22"/>
        </w:rPr>
        <w:t>Certain features make no logical sense without specific attributes</w:t>
      </w:r>
      <w:r w:rsidR="00BD3474">
        <w:rPr>
          <w:sz w:val="22"/>
          <w:szCs w:val="22"/>
        </w:rPr>
        <w:t>.</w:t>
      </w:r>
    </w:p>
    <w:p w14:paraId="3A9CA137" w14:textId="30CCFAAA" w:rsidR="00CD1154" w:rsidRDefault="00CD1154" w:rsidP="00CD1154">
      <w:pPr>
        <w:pStyle w:val="ae"/>
        <w:numPr>
          <w:ilvl w:val="0"/>
          <w:numId w:val="6"/>
        </w:numPr>
        <w:spacing w:after="120"/>
        <w:rPr>
          <w:sz w:val="22"/>
          <w:szCs w:val="22"/>
        </w:rPr>
      </w:pPr>
      <w:r>
        <w:rPr>
          <w:sz w:val="22"/>
          <w:szCs w:val="22"/>
        </w:rPr>
        <w:t>Some attributes are necessary to determine which symbol is to be displayed</w:t>
      </w:r>
      <w:r w:rsidR="00BD3474">
        <w:rPr>
          <w:sz w:val="22"/>
          <w:szCs w:val="22"/>
        </w:rPr>
        <w:t>.</w:t>
      </w:r>
    </w:p>
    <w:p w14:paraId="25E1871C" w14:textId="77777777" w:rsidR="00CD1154" w:rsidRDefault="00CD1154" w:rsidP="00CD1154">
      <w:pPr>
        <w:pStyle w:val="ae"/>
        <w:numPr>
          <w:ilvl w:val="0"/>
          <w:numId w:val="6"/>
        </w:numPr>
        <w:spacing w:after="120"/>
        <w:rPr>
          <w:sz w:val="22"/>
          <w:szCs w:val="22"/>
        </w:rPr>
      </w:pPr>
      <w:r>
        <w:rPr>
          <w:sz w:val="22"/>
          <w:szCs w:val="22"/>
        </w:rPr>
        <w:t>Some attributes are required for safety of navigation.</w:t>
      </w:r>
    </w:p>
    <w:p w14:paraId="580905A0" w14:textId="42B91ACF" w:rsidR="00CD1154" w:rsidRDefault="00CD1154" w:rsidP="00CD1154">
      <w:pPr>
        <w:spacing w:after="120"/>
        <w:rPr>
          <w:sz w:val="22"/>
          <w:szCs w:val="22"/>
        </w:rPr>
      </w:pPr>
      <w:r>
        <w:rPr>
          <w:sz w:val="22"/>
          <w:szCs w:val="22"/>
        </w:rPr>
        <w:t xml:space="preserve">All mandatory attributes are identified in the Feature Catalogue and </w:t>
      </w:r>
      <w:r w:rsidR="00BD3474">
        <w:rPr>
          <w:sz w:val="22"/>
          <w:szCs w:val="22"/>
        </w:rPr>
        <w:t>summarized</w:t>
      </w:r>
      <w:r>
        <w:rPr>
          <w:sz w:val="22"/>
          <w:szCs w:val="22"/>
        </w:rPr>
        <w:t xml:space="preserve"> in Annex A – Data Classification and Encoding Guide.</w:t>
      </w:r>
    </w:p>
    <w:p w14:paraId="51672993" w14:textId="44EB295B" w:rsidR="00E366B1" w:rsidRPr="007F33F0" w:rsidRDefault="00E366B1">
      <w:pPr>
        <w:spacing w:after="120"/>
        <w:rPr>
          <w:sz w:val="22"/>
          <w:szCs w:val="22"/>
        </w:rPr>
      </w:pPr>
    </w:p>
    <w:p w14:paraId="7DB2D97F" w14:textId="4C214E2F" w:rsidR="00E366B1" w:rsidRDefault="00CD1154" w:rsidP="00CD1154">
      <w:pPr>
        <w:pStyle w:val="2"/>
      </w:pPr>
      <w:bookmarkStart w:id="191" w:name="__RefHeading__2976_1382180727"/>
      <w:bookmarkStart w:id="192" w:name="__RefHeading__166_807617524"/>
      <w:bookmarkStart w:id="193" w:name="_Toc66516287"/>
      <w:bookmarkEnd w:id="191"/>
      <w:bookmarkEnd w:id="192"/>
      <w:r>
        <w:t>Unknown Attribute Values</w:t>
      </w:r>
      <w:bookmarkEnd w:id="193"/>
      <w:r>
        <w:t xml:space="preserve"> </w:t>
      </w:r>
    </w:p>
    <w:p w14:paraId="799E4800" w14:textId="34C133A5" w:rsidR="007F33F0" w:rsidRDefault="007F33F0" w:rsidP="007F33F0">
      <w:pPr>
        <w:pStyle w:val="a0"/>
        <w:ind w:firstLine="20"/>
        <w:rPr>
          <w:rFonts w:eastAsia="함초롬바탕" w:cs="함초롬바탕"/>
        </w:rPr>
      </w:pPr>
      <w:bookmarkStart w:id="194" w:name="__RefHeading__2978_1382180727"/>
      <w:bookmarkStart w:id="195" w:name="__RefHeading__168_807617524"/>
      <w:bookmarkEnd w:id="194"/>
      <w:bookmarkEnd w:id="195"/>
    </w:p>
    <w:p w14:paraId="5DBFF46B" w14:textId="4745F64A" w:rsidR="00CD1154" w:rsidRDefault="00CD1154" w:rsidP="00CD1154">
      <w:pPr>
        <w:spacing w:before="120" w:after="120"/>
        <w:rPr>
          <w:sz w:val="22"/>
          <w:szCs w:val="22"/>
        </w:rPr>
      </w:pPr>
      <w:r>
        <w:rPr>
          <w:sz w:val="22"/>
          <w:szCs w:val="22"/>
        </w:rPr>
        <w:t>When a mandatory attribute code or tag is present but the attribute value is missing, it means that the producer wishes to indicate that this attribute value is unknown.  Missing mandatory attributes must be “</w:t>
      </w:r>
      <w:proofErr w:type="spellStart"/>
      <w:r>
        <w:rPr>
          <w:sz w:val="22"/>
          <w:szCs w:val="22"/>
        </w:rPr>
        <w:t>nilled</w:t>
      </w:r>
      <w:proofErr w:type="spellEnd"/>
      <w:r>
        <w:rPr>
          <w:sz w:val="22"/>
          <w:szCs w:val="22"/>
        </w:rPr>
        <w:t>”.</w:t>
      </w:r>
    </w:p>
    <w:p w14:paraId="2810903A" w14:textId="77777777" w:rsidR="00CD1154" w:rsidRDefault="00CD1154" w:rsidP="00CD1154">
      <w:pPr>
        <w:spacing w:before="120" w:after="120"/>
        <w:rPr>
          <w:sz w:val="22"/>
          <w:szCs w:val="22"/>
        </w:rPr>
      </w:pPr>
      <w:r>
        <w:rPr>
          <w:sz w:val="22"/>
          <w:szCs w:val="22"/>
        </w:rPr>
        <w:t>Optional attributes must be omitted altogether if the value is unknown or missing. They must not be “</w:t>
      </w:r>
      <w:proofErr w:type="spellStart"/>
      <w:r>
        <w:rPr>
          <w:sz w:val="22"/>
          <w:szCs w:val="22"/>
        </w:rPr>
        <w:t>nilled</w:t>
      </w:r>
      <w:proofErr w:type="spellEnd"/>
      <w:r>
        <w:rPr>
          <w:sz w:val="22"/>
          <w:szCs w:val="22"/>
        </w:rPr>
        <w:t>.”</w:t>
      </w:r>
    </w:p>
    <w:p w14:paraId="631179F0" w14:textId="0F125AA2" w:rsidR="00CD1154" w:rsidRDefault="00CD1154" w:rsidP="00CD1154">
      <w:pPr>
        <w:pStyle w:val="a0"/>
        <w:ind w:firstLine="20"/>
      </w:pPr>
    </w:p>
    <w:p w14:paraId="7B7C2FD3" w14:textId="77777777" w:rsidR="00901213" w:rsidRPr="00264B74" w:rsidRDefault="00901213" w:rsidP="00901213">
      <w:r w:rsidRPr="00264B74">
        <w:t>EXAMPLE</w:t>
      </w:r>
      <w:r w:rsidRPr="00264B74">
        <w:tab/>
        <w:t>A landmark feature has unknown category of landmark (mandatory attribute) and function (optional attribute). The feature could be coded as:</w:t>
      </w:r>
    </w:p>
    <w:p w14:paraId="6643A4AA" w14:textId="77777777" w:rsidR="00901213" w:rsidRPr="00264B74" w:rsidRDefault="00901213" w:rsidP="00901213">
      <w:pPr>
        <w:rPr>
          <w:rFonts w:cs="Courier New"/>
        </w:rPr>
      </w:pPr>
    </w:p>
    <w:p w14:paraId="4C110711" w14:textId="77777777" w:rsidR="00901213" w:rsidRPr="00264B74" w:rsidRDefault="00901213" w:rsidP="00901213">
      <w:pPr>
        <w:keepLines/>
        <w:rPr>
          <w:rFonts w:ascii="Courier New" w:hAnsi="Courier New" w:cs="Courier New"/>
          <w:sz w:val="20"/>
          <w:szCs w:val="20"/>
        </w:rPr>
      </w:pPr>
      <w:r w:rsidRPr="00264B74">
        <w:rPr>
          <w:rFonts w:ascii="Courier New" w:hAnsi="Courier New" w:cs="Courier New"/>
          <w:sz w:val="20"/>
          <w:szCs w:val="20"/>
        </w:rPr>
        <w:t>&lt;Landmark&gt;</w:t>
      </w:r>
    </w:p>
    <w:p w14:paraId="4448F3F0" w14:textId="77777777" w:rsidR="00901213" w:rsidRPr="00264B74" w:rsidRDefault="00901213" w:rsidP="00901213">
      <w:pPr>
        <w:keepLines/>
        <w:rPr>
          <w:rFonts w:ascii="Courier New" w:hAnsi="Courier New" w:cs="Courier New"/>
          <w:sz w:val="20"/>
          <w:szCs w:val="20"/>
        </w:rPr>
      </w:pPr>
      <w:r w:rsidRPr="00264B74">
        <w:rPr>
          <w:rFonts w:ascii="Courier New" w:hAnsi="Courier New" w:cs="Courier New"/>
          <w:sz w:val="20"/>
          <w:szCs w:val="20"/>
        </w:rPr>
        <w:t xml:space="preserve">  &lt;</w:t>
      </w:r>
      <w:proofErr w:type="spellStart"/>
      <w:r w:rsidRPr="00264B74">
        <w:rPr>
          <w:rFonts w:ascii="Courier New" w:hAnsi="Courier New" w:cs="Courier New"/>
          <w:sz w:val="20"/>
          <w:szCs w:val="20"/>
        </w:rPr>
        <w:t>categoryOfLandmark</w:t>
      </w:r>
      <w:proofErr w:type="spellEnd"/>
      <w:r w:rsidRPr="00264B74">
        <w:rPr>
          <w:rFonts w:ascii="Courier New" w:hAnsi="Courier New" w:cs="Courier New"/>
          <w:sz w:val="20"/>
          <w:szCs w:val="20"/>
        </w:rPr>
        <w:t xml:space="preserve"> </w:t>
      </w:r>
      <w:proofErr w:type="spellStart"/>
      <w:r w:rsidRPr="00264B74">
        <w:rPr>
          <w:rFonts w:ascii="Courier New" w:hAnsi="Courier New" w:cs="Courier New"/>
          <w:sz w:val="20"/>
          <w:szCs w:val="20"/>
        </w:rPr>
        <w:t>xsi</w:t>
      </w:r>
      <w:proofErr w:type="gramStart"/>
      <w:r w:rsidRPr="00264B74">
        <w:rPr>
          <w:rFonts w:ascii="Courier New" w:hAnsi="Courier New" w:cs="Courier New"/>
          <w:sz w:val="20"/>
          <w:szCs w:val="20"/>
        </w:rPr>
        <w:t>:nil</w:t>
      </w:r>
      <w:proofErr w:type="spellEnd"/>
      <w:proofErr w:type="gramEnd"/>
      <w:r w:rsidRPr="00264B74">
        <w:rPr>
          <w:rFonts w:ascii="Courier New" w:hAnsi="Courier New" w:cs="Courier New"/>
          <w:sz w:val="20"/>
          <w:szCs w:val="20"/>
        </w:rPr>
        <w:t>="true"/&gt;</w:t>
      </w:r>
    </w:p>
    <w:p w14:paraId="3DC31315" w14:textId="77777777" w:rsidR="00901213" w:rsidRPr="00264B74" w:rsidRDefault="00901213" w:rsidP="00901213">
      <w:pPr>
        <w:keepLines/>
        <w:rPr>
          <w:rFonts w:ascii="Courier New" w:hAnsi="Courier New" w:cs="Courier New"/>
          <w:sz w:val="20"/>
          <w:szCs w:val="20"/>
        </w:rPr>
      </w:pPr>
      <w:r w:rsidRPr="00264B74">
        <w:rPr>
          <w:rFonts w:ascii="Courier New" w:hAnsi="Courier New" w:cs="Courier New"/>
          <w:sz w:val="20"/>
          <w:szCs w:val="20"/>
        </w:rPr>
        <w:t xml:space="preserve">  &lt;</w:t>
      </w:r>
      <w:proofErr w:type="gramStart"/>
      <w:r w:rsidRPr="00264B74">
        <w:rPr>
          <w:rFonts w:ascii="Courier New" w:hAnsi="Courier New" w:cs="Courier New"/>
          <w:sz w:val="20"/>
          <w:szCs w:val="20"/>
        </w:rPr>
        <w:t>function&gt;</w:t>
      </w:r>
      <w:proofErr w:type="gramEnd"/>
      <w:r w:rsidRPr="00264B74">
        <w:rPr>
          <w:rFonts w:ascii="Courier New" w:hAnsi="Courier New" w:cs="Courier New"/>
          <w:sz w:val="20"/>
          <w:szCs w:val="20"/>
        </w:rPr>
        <w:t>radio&lt;/function&gt;</w:t>
      </w:r>
    </w:p>
    <w:p w14:paraId="7FBFDEBF" w14:textId="77777777" w:rsidR="00901213" w:rsidRPr="00264B74" w:rsidRDefault="00901213" w:rsidP="00901213">
      <w:pPr>
        <w:keepLines/>
        <w:rPr>
          <w:rFonts w:ascii="Courier New" w:hAnsi="Courier New" w:cs="Courier New"/>
          <w:sz w:val="20"/>
          <w:szCs w:val="20"/>
        </w:rPr>
      </w:pPr>
      <w:r w:rsidRPr="00264B74">
        <w:rPr>
          <w:rFonts w:ascii="Courier New" w:hAnsi="Courier New" w:cs="Courier New"/>
          <w:sz w:val="20"/>
          <w:szCs w:val="20"/>
        </w:rPr>
        <w:t xml:space="preserve">  … </w:t>
      </w:r>
      <w:proofErr w:type="gramStart"/>
      <w:r w:rsidRPr="00264B74">
        <w:rPr>
          <w:rFonts w:ascii="Courier New" w:hAnsi="Courier New" w:cs="Courier New"/>
          <w:sz w:val="20"/>
          <w:szCs w:val="20"/>
        </w:rPr>
        <w:t>other</w:t>
      </w:r>
      <w:proofErr w:type="gramEnd"/>
      <w:r w:rsidRPr="00264B74">
        <w:rPr>
          <w:rFonts w:ascii="Courier New" w:hAnsi="Courier New" w:cs="Courier New"/>
          <w:sz w:val="20"/>
          <w:szCs w:val="20"/>
        </w:rPr>
        <w:t xml:space="preserve"> attributes…</w:t>
      </w:r>
    </w:p>
    <w:p w14:paraId="7ED14895" w14:textId="77777777" w:rsidR="00901213" w:rsidRPr="00264B74" w:rsidRDefault="00901213" w:rsidP="00901213">
      <w:pPr>
        <w:keepLines/>
        <w:rPr>
          <w:rFonts w:ascii="Courier New" w:hAnsi="Courier New" w:cs="Courier New"/>
          <w:sz w:val="20"/>
          <w:szCs w:val="20"/>
        </w:rPr>
      </w:pPr>
      <w:r w:rsidRPr="00264B74">
        <w:rPr>
          <w:rFonts w:ascii="Courier New" w:hAnsi="Courier New" w:cs="Courier New"/>
          <w:sz w:val="20"/>
          <w:szCs w:val="20"/>
        </w:rPr>
        <w:t xml:space="preserve"> … &lt;status&gt; is NOT coded …</w:t>
      </w:r>
    </w:p>
    <w:p w14:paraId="3DDA7E6E" w14:textId="77777777" w:rsidR="00901213" w:rsidRPr="00264B74" w:rsidRDefault="00901213" w:rsidP="00901213">
      <w:pPr>
        <w:keepLines/>
        <w:rPr>
          <w:rFonts w:ascii="Courier New" w:hAnsi="Courier New" w:cs="Courier New"/>
          <w:sz w:val="20"/>
          <w:szCs w:val="20"/>
        </w:rPr>
      </w:pPr>
      <w:r w:rsidRPr="00264B74">
        <w:rPr>
          <w:rFonts w:ascii="Courier New" w:hAnsi="Courier New" w:cs="Courier New"/>
          <w:sz w:val="20"/>
          <w:szCs w:val="20"/>
        </w:rPr>
        <w:t>&lt;Landmark&gt;</w:t>
      </w:r>
    </w:p>
    <w:p w14:paraId="547EB17C" w14:textId="77777777" w:rsidR="007F33F0" w:rsidRDefault="007F33F0" w:rsidP="007F33F0">
      <w:pPr>
        <w:pStyle w:val="aff5"/>
        <w:spacing w:after="80" w:line="336" w:lineRule="auto"/>
        <w:ind w:firstLine="20"/>
      </w:pPr>
    </w:p>
    <w:p w14:paraId="24BD1C8D" w14:textId="72E72139" w:rsidR="007E6BD3" w:rsidRDefault="007E6BD3" w:rsidP="007E6BD3">
      <w:pPr>
        <w:pStyle w:val="2"/>
      </w:pPr>
      <w:bookmarkStart w:id="196" w:name="_Toc66516288"/>
      <w:r>
        <w:t>Structure of dataset files</w:t>
      </w:r>
      <w:bookmarkEnd w:id="196"/>
    </w:p>
    <w:p w14:paraId="4D0FE33E" w14:textId="4D07B30F" w:rsidR="007E6BD3" w:rsidRDefault="007E6BD3" w:rsidP="007E6BD3">
      <w:pPr>
        <w:pStyle w:val="3"/>
        <w:rPr>
          <w:szCs w:val="22"/>
        </w:rPr>
      </w:pPr>
      <w:bookmarkStart w:id="197" w:name="__RefHeading__170_807617524"/>
      <w:bookmarkStart w:id="198" w:name="_Toc66516289"/>
      <w:bookmarkEnd w:id="197"/>
      <w:r>
        <w:rPr>
          <w:szCs w:val="22"/>
        </w:rPr>
        <w:t>Sequence of objects</w:t>
      </w:r>
      <w:bookmarkEnd w:id="198"/>
    </w:p>
    <w:p w14:paraId="03DCB52B" w14:textId="77777777" w:rsidR="007F33F0" w:rsidRDefault="007F33F0" w:rsidP="007F33F0">
      <w:pPr>
        <w:pStyle w:val="a0"/>
        <w:ind w:firstLine="20"/>
        <w:rPr>
          <w:rFonts w:eastAsia="함초롬바탕"/>
        </w:rPr>
      </w:pPr>
    </w:p>
    <w:p w14:paraId="5A75F67F" w14:textId="77777777" w:rsidR="004D4D8B" w:rsidRDefault="004D4D8B" w:rsidP="004D4D8B">
      <w:r>
        <w:t>The order of data objects in each dataset file is described below:</w:t>
      </w:r>
    </w:p>
    <w:p w14:paraId="2F33349B" w14:textId="77777777" w:rsidR="004D4D8B" w:rsidRPr="004D4D8B" w:rsidRDefault="004D4D8B" w:rsidP="007F33F0">
      <w:pPr>
        <w:pStyle w:val="a0"/>
        <w:ind w:firstLine="20"/>
        <w:rPr>
          <w:rFonts w:eastAsia="함초롬바탕"/>
        </w:rPr>
      </w:pPr>
    </w:p>
    <w:p w14:paraId="35D1E38F" w14:textId="77777777" w:rsidR="007E6BD3" w:rsidRDefault="007E6BD3" w:rsidP="007E6BD3">
      <w:pPr>
        <w:rPr>
          <w:sz w:val="22"/>
          <w:szCs w:val="22"/>
        </w:rPr>
      </w:pPr>
      <w:r>
        <w:rPr>
          <w:sz w:val="22"/>
          <w:szCs w:val="22"/>
        </w:rPr>
        <w:t>Dataset Identification Information</w:t>
      </w:r>
    </w:p>
    <w:p w14:paraId="5013B712" w14:textId="77777777" w:rsidR="007E6BD3" w:rsidRDefault="007E6BD3" w:rsidP="007E6BD3">
      <w:pPr>
        <w:rPr>
          <w:sz w:val="22"/>
          <w:szCs w:val="22"/>
        </w:rPr>
      </w:pPr>
      <w:r>
        <w:rPr>
          <w:sz w:val="22"/>
          <w:szCs w:val="22"/>
        </w:rPr>
        <w:t>Dataset structure information</w:t>
      </w:r>
    </w:p>
    <w:p w14:paraId="1F630A61" w14:textId="77777777" w:rsidR="007E6BD3" w:rsidRDefault="007E6BD3" w:rsidP="007E6BD3">
      <w:pPr>
        <w:rPr>
          <w:sz w:val="22"/>
          <w:szCs w:val="22"/>
        </w:rPr>
      </w:pPr>
      <w:r>
        <w:rPr>
          <w:sz w:val="22"/>
          <w:szCs w:val="22"/>
        </w:rPr>
        <w:t>Spatial records for by-reference geometries</w:t>
      </w:r>
    </w:p>
    <w:p w14:paraId="3591E0BD" w14:textId="77777777" w:rsidR="007E6BD3" w:rsidRDefault="007E6BD3" w:rsidP="007E6BD3">
      <w:pPr>
        <w:rPr>
          <w:sz w:val="22"/>
          <w:szCs w:val="22"/>
        </w:rPr>
      </w:pPr>
      <w:r>
        <w:rPr>
          <w:sz w:val="22"/>
          <w:szCs w:val="22"/>
        </w:rPr>
        <w:tab/>
        <w:t>Point</w:t>
      </w:r>
    </w:p>
    <w:p w14:paraId="386780A9" w14:textId="77777777" w:rsidR="007E6BD3" w:rsidRDefault="007E6BD3" w:rsidP="007E6BD3">
      <w:pPr>
        <w:rPr>
          <w:sz w:val="22"/>
          <w:szCs w:val="22"/>
        </w:rPr>
      </w:pPr>
      <w:r>
        <w:rPr>
          <w:sz w:val="22"/>
          <w:szCs w:val="22"/>
        </w:rPr>
        <w:tab/>
        <w:t>Multi point</w:t>
      </w:r>
    </w:p>
    <w:p w14:paraId="75BFB09A" w14:textId="77777777" w:rsidR="007E6BD3" w:rsidRDefault="007E6BD3" w:rsidP="007E6BD3">
      <w:pPr>
        <w:rPr>
          <w:sz w:val="22"/>
          <w:szCs w:val="22"/>
        </w:rPr>
      </w:pPr>
      <w:r>
        <w:rPr>
          <w:sz w:val="22"/>
          <w:szCs w:val="22"/>
        </w:rPr>
        <w:lastRenderedPageBreak/>
        <w:tab/>
        <w:t xml:space="preserve">Curve </w:t>
      </w:r>
    </w:p>
    <w:p w14:paraId="55E702A6" w14:textId="77777777" w:rsidR="007E6BD3" w:rsidRDefault="007E6BD3" w:rsidP="007E6BD3">
      <w:pPr>
        <w:rPr>
          <w:sz w:val="22"/>
          <w:szCs w:val="22"/>
        </w:rPr>
      </w:pPr>
      <w:r>
        <w:rPr>
          <w:sz w:val="22"/>
          <w:szCs w:val="22"/>
        </w:rPr>
        <w:tab/>
        <w:t>Composite Curve</w:t>
      </w:r>
    </w:p>
    <w:p w14:paraId="1A5D7A24" w14:textId="77777777" w:rsidR="007E6BD3" w:rsidRDefault="007E6BD3" w:rsidP="007E6BD3">
      <w:pPr>
        <w:rPr>
          <w:sz w:val="22"/>
          <w:szCs w:val="22"/>
        </w:rPr>
      </w:pPr>
      <w:r>
        <w:rPr>
          <w:sz w:val="22"/>
          <w:szCs w:val="22"/>
        </w:rPr>
        <w:tab/>
        <w:t xml:space="preserve">Surface </w:t>
      </w:r>
    </w:p>
    <w:p w14:paraId="0F2376C5" w14:textId="77777777" w:rsidR="007E6BD3" w:rsidRDefault="007E6BD3" w:rsidP="007E6BD3">
      <w:pPr>
        <w:rPr>
          <w:sz w:val="22"/>
          <w:szCs w:val="22"/>
        </w:rPr>
      </w:pPr>
      <w:r>
        <w:rPr>
          <w:sz w:val="22"/>
          <w:szCs w:val="22"/>
        </w:rPr>
        <w:t>Information objects</w:t>
      </w:r>
    </w:p>
    <w:p w14:paraId="5E90262D" w14:textId="77777777" w:rsidR="007E6BD3" w:rsidRDefault="007E6BD3" w:rsidP="007E6BD3">
      <w:pPr>
        <w:rPr>
          <w:sz w:val="22"/>
          <w:szCs w:val="22"/>
        </w:rPr>
      </w:pPr>
      <w:r>
        <w:rPr>
          <w:sz w:val="22"/>
          <w:szCs w:val="22"/>
        </w:rPr>
        <w:t>Feature objects (Geometry may be encoded inline or by reference.)</w:t>
      </w:r>
    </w:p>
    <w:p w14:paraId="5B15788B" w14:textId="77777777" w:rsidR="007E6BD3" w:rsidRDefault="007E6BD3" w:rsidP="007E6BD3">
      <w:pPr>
        <w:ind w:firstLine="720"/>
        <w:rPr>
          <w:sz w:val="22"/>
          <w:szCs w:val="22"/>
        </w:rPr>
      </w:pPr>
      <w:r>
        <w:rPr>
          <w:sz w:val="22"/>
          <w:szCs w:val="22"/>
        </w:rPr>
        <w:t>Meta features</w:t>
      </w:r>
    </w:p>
    <w:p w14:paraId="61BE516C" w14:textId="77777777" w:rsidR="007E6BD3" w:rsidRDefault="007E6BD3" w:rsidP="007E6BD3">
      <w:pPr>
        <w:ind w:firstLine="720"/>
        <w:rPr>
          <w:sz w:val="22"/>
          <w:szCs w:val="22"/>
        </w:rPr>
      </w:pPr>
      <w:r>
        <w:rPr>
          <w:sz w:val="22"/>
          <w:szCs w:val="22"/>
        </w:rPr>
        <w:t>Geo features</w:t>
      </w:r>
    </w:p>
    <w:p w14:paraId="3DA9CAB2" w14:textId="77777777" w:rsidR="007E6BD3" w:rsidRPr="007F33F0" w:rsidRDefault="007E6BD3">
      <w:pPr>
        <w:rPr>
          <w:sz w:val="22"/>
          <w:szCs w:val="22"/>
        </w:rPr>
      </w:pPr>
    </w:p>
    <w:p w14:paraId="5845B77A" w14:textId="3B6D2F33" w:rsidR="00E366B1" w:rsidRDefault="007E6BD3" w:rsidP="007E6BD3">
      <w:pPr>
        <w:pStyle w:val="2"/>
      </w:pPr>
      <w:bookmarkStart w:id="199" w:name="__RefHeading__2980_1382180727"/>
      <w:bookmarkStart w:id="200" w:name="__RefHeading__172_807617524"/>
      <w:bookmarkStart w:id="201" w:name="_Toc66516290"/>
      <w:bookmarkEnd w:id="199"/>
      <w:bookmarkEnd w:id="200"/>
      <w:r>
        <w:t>Object identifiers</w:t>
      </w:r>
      <w:bookmarkEnd w:id="201"/>
    </w:p>
    <w:p w14:paraId="04E79224" w14:textId="77777777" w:rsidR="007E6BD3" w:rsidRDefault="007E6BD3" w:rsidP="007E6BD3">
      <w:r>
        <w:rPr>
          <w:sz w:val="22"/>
          <w:szCs w:val="22"/>
        </w:rPr>
        <w:t xml:space="preserve">The “name” of feature records must provide a unique world-wide identifier of feature records. The “name” of the record is the combination of the subfields </w:t>
      </w:r>
      <w:r>
        <w:rPr>
          <w:b/>
          <w:sz w:val="22"/>
          <w:szCs w:val="22"/>
        </w:rPr>
        <w:t>agency</w:t>
      </w:r>
      <w:r>
        <w:rPr>
          <w:sz w:val="22"/>
          <w:szCs w:val="22"/>
        </w:rPr>
        <w:t xml:space="preserve">, </w:t>
      </w:r>
      <w:proofErr w:type="spellStart"/>
      <w:r>
        <w:rPr>
          <w:b/>
          <w:sz w:val="22"/>
          <w:szCs w:val="22"/>
        </w:rPr>
        <w:t>featureObjectIdentifier</w:t>
      </w:r>
      <w:proofErr w:type="spellEnd"/>
      <w:r>
        <w:rPr>
          <w:sz w:val="22"/>
          <w:szCs w:val="22"/>
        </w:rPr>
        <w:t xml:space="preserve">, and </w:t>
      </w:r>
      <w:proofErr w:type="spellStart"/>
      <w:r>
        <w:rPr>
          <w:b/>
          <w:sz w:val="22"/>
          <w:szCs w:val="22"/>
        </w:rPr>
        <w:t>featureIdentificationSubdivision</w:t>
      </w:r>
      <w:proofErr w:type="spellEnd"/>
      <w:r>
        <w:rPr>
          <w:sz w:val="22"/>
          <w:szCs w:val="22"/>
        </w:rPr>
        <w:t xml:space="preserve"> elements of the </w:t>
      </w:r>
      <w:proofErr w:type="spellStart"/>
      <w:r>
        <w:rPr>
          <w:b/>
          <w:sz w:val="22"/>
          <w:szCs w:val="22"/>
        </w:rPr>
        <w:t>featureObjectIdentifier</w:t>
      </w:r>
      <w:proofErr w:type="spellEnd"/>
      <w:r>
        <w:rPr>
          <w:sz w:val="22"/>
          <w:szCs w:val="22"/>
        </w:rPr>
        <w:t xml:space="preserve"> element of the object.</w:t>
      </w:r>
    </w:p>
    <w:p w14:paraId="42DE1717" w14:textId="77777777" w:rsidR="007E6BD3" w:rsidRDefault="007E6BD3" w:rsidP="007E6BD3"/>
    <w:p w14:paraId="5D28A70B" w14:textId="77777777" w:rsidR="007E6BD3" w:rsidRPr="00540039" w:rsidRDefault="007E6BD3" w:rsidP="007E6BD3">
      <w:pPr>
        <w:rPr>
          <w:sz w:val="22"/>
          <w:szCs w:val="22"/>
        </w:rPr>
      </w:pPr>
      <w:r w:rsidRPr="00540039">
        <w:rPr>
          <w:sz w:val="22"/>
          <w:szCs w:val="22"/>
        </w:rPr>
        <w:t xml:space="preserve">Features, information types, collection objects, meta features, and geometries (inline or external) are all required by the schema to have a </w:t>
      </w:r>
      <w:proofErr w:type="spellStart"/>
      <w:r w:rsidRPr="00540039">
        <w:rPr>
          <w:b/>
          <w:sz w:val="22"/>
          <w:szCs w:val="22"/>
        </w:rPr>
        <w:t>gml</w:t>
      </w:r>
      <w:proofErr w:type="gramStart"/>
      <w:r w:rsidRPr="00540039">
        <w:rPr>
          <w:b/>
          <w:sz w:val="22"/>
          <w:szCs w:val="22"/>
        </w:rPr>
        <w:t>:id</w:t>
      </w:r>
      <w:proofErr w:type="spellEnd"/>
      <w:proofErr w:type="gramEnd"/>
      <w:r w:rsidRPr="00540039">
        <w:rPr>
          <w:sz w:val="22"/>
          <w:szCs w:val="22"/>
        </w:rPr>
        <w:t xml:space="preserve"> attribute with a value that is unique within the dataset. The </w:t>
      </w:r>
      <w:proofErr w:type="spellStart"/>
      <w:r w:rsidRPr="00540039">
        <w:rPr>
          <w:b/>
          <w:sz w:val="22"/>
          <w:szCs w:val="22"/>
        </w:rPr>
        <w:t>gml</w:t>
      </w:r>
      <w:proofErr w:type="gramStart"/>
      <w:r w:rsidRPr="00540039">
        <w:rPr>
          <w:b/>
          <w:sz w:val="22"/>
          <w:szCs w:val="22"/>
        </w:rPr>
        <w:t>:id</w:t>
      </w:r>
      <w:proofErr w:type="spellEnd"/>
      <w:proofErr w:type="gramEnd"/>
      <w:r w:rsidRPr="00540039">
        <w:rPr>
          <w:sz w:val="22"/>
          <w:szCs w:val="22"/>
        </w:rPr>
        <w:t xml:space="preserve"> values must be used as the reference for the object from another object in the same dataset or another dataset.</w:t>
      </w:r>
    </w:p>
    <w:p w14:paraId="6FFBB83D" w14:textId="77777777" w:rsidR="00E366B1" w:rsidRPr="007F33F0" w:rsidRDefault="00E366B1">
      <w:pPr>
        <w:jc w:val="both"/>
        <w:rPr>
          <w:i/>
          <w:sz w:val="18"/>
          <w:szCs w:val="18"/>
        </w:rPr>
      </w:pPr>
    </w:p>
    <w:p w14:paraId="26D7E37D" w14:textId="65D90565" w:rsidR="00E366B1" w:rsidRDefault="007E6BD3" w:rsidP="007E6BD3">
      <w:pPr>
        <w:pStyle w:val="2"/>
      </w:pPr>
      <w:bookmarkStart w:id="202" w:name="_Toc66516291"/>
      <w:r>
        <w:t>Data coverage</w:t>
      </w:r>
      <w:bookmarkEnd w:id="202"/>
    </w:p>
    <w:p w14:paraId="1FF81CD2" w14:textId="77777777" w:rsidR="00901213" w:rsidRPr="00BB14CB" w:rsidRDefault="00901213" w:rsidP="00901213">
      <w:pPr>
        <w:pStyle w:val="a0"/>
      </w:pPr>
      <w:r w:rsidRPr="00BB14CB">
        <w:t xml:space="preserve">All areas of a dataset must be covered by a </w:t>
      </w:r>
      <w:proofErr w:type="spellStart"/>
      <w:r w:rsidRPr="00BB14CB">
        <w:rPr>
          <w:b/>
        </w:rPr>
        <w:t>DataCoverage</w:t>
      </w:r>
      <w:proofErr w:type="spellEnd"/>
      <w:r w:rsidRPr="00BB14CB">
        <w:t xml:space="preserve"> </w:t>
      </w:r>
      <w:proofErr w:type="gramStart"/>
      <w:r w:rsidRPr="00BB14CB">
        <w:t>meta</w:t>
      </w:r>
      <w:proofErr w:type="gramEnd"/>
      <w:r w:rsidRPr="00BB14CB">
        <w:t xml:space="preserve"> feature.</w:t>
      </w:r>
    </w:p>
    <w:p w14:paraId="0C766029" w14:textId="77777777" w:rsidR="00901213" w:rsidRPr="00BB14CB" w:rsidRDefault="00901213" w:rsidP="00901213">
      <w:pPr>
        <w:pStyle w:val="a0"/>
      </w:pPr>
    </w:p>
    <w:p w14:paraId="6F3CAA2A" w14:textId="3453BD64" w:rsidR="007F33F0" w:rsidRPr="007E6BD3" w:rsidRDefault="00901213" w:rsidP="00901213">
      <w:pPr>
        <w:pStyle w:val="a0"/>
        <w:rPr>
          <w:rFonts w:ascii="한컴바탕" w:eastAsia="한컴바탕" w:hAnsi="한컴바탕" w:cs="한컴바탕"/>
        </w:rPr>
      </w:pPr>
      <w:r w:rsidRPr="00BB14CB">
        <w:t xml:space="preserve">An update dataset must not change the limit of a </w:t>
      </w:r>
      <w:r w:rsidRPr="00BB14CB">
        <w:rPr>
          <w:b/>
        </w:rPr>
        <w:t>Data Coverage</w:t>
      </w:r>
      <w:r w:rsidRPr="00BB14CB">
        <w:t xml:space="preserve"> feature for the base dataset. Where the limit of a </w:t>
      </w:r>
      <w:r w:rsidRPr="00BB14CB">
        <w:rPr>
          <w:b/>
        </w:rPr>
        <w:t>Data Coverage</w:t>
      </w:r>
      <w:r w:rsidRPr="00BB14CB">
        <w:t xml:space="preserve"> feature for a base dataset is to be changed, this must be done by issuing a new edition of the dataset.</w:t>
      </w:r>
    </w:p>
    <w:p w14:paraId="61CEE710" w14:textId="77777777" w:rsidR="00E366B1" w:rsidRPr="00BB1052" w:rsidRDefault="00E366B1" w:rsidP="00F333E0">
      <w:pPr>
        <w:pStyle w:val="a0"/>
      </w:pPr>
    </w:p>
    <w:p w14:paraId="598337FD" w14:textId="00DB24BC" w:rsidR="00E366B1" w:rsidRDefault="007F33F0" w:rsidP="007E6BD3">
      <w:pPr>
        <w:pStyle w:val="2"/>
      </w:pPr>
      <w:r>
        <w:t xml:space="preserve"> </w:t>
      </w:r>
      <w:bookmarkStart w:id="203" w:name="_Toc66516292"/>
      <w:r w:rsidR="007E6BD3">
        <w:t>Data overlap</w:t>
      </w:r>
      <w:bookmarkEnd w:id="203"/>
    </w:p>
    <w:p w14:paraId="3A8B71BF" w14:textId="3F6D019E" w:rsidR="007E6BD3" w:rsidRDefault="007E6BD3" w:rsidP="007E6BD3">
      <w:pPr>
        <w:pStyle w:val="a0"/>
      </w:pPr>
      <w:r>
        <w:t xml:space="preserve">S-128 datasets </w:t>
      </w:r>
      <w:r w:rsidR="00B83ADF">
        <w:t xml:space="preserve">can </w:t>
      </w:r>
      <w:r>
        <w:t>overlap other S-128 datasets.</w:t>
      </w:r>
    </w:p>
    <w:p w14:paraId="4AB99AF5" w14:textId="77777777" w:rsidR="00E366B1" w:rsidRDefault="00E366B1" w:rsidP="00F333E0">
      <w:pPr>
        <w:pStyle w:val="a0"/>
      </w:pPr>
    </w:p>
    <w:p w14:paraId="6B3C67C0" w14:textId="77777777" w:rsidR="004D4D8B" w:rsidRDefault="004D4D8B" w:rsidP="004D4D8B">
      <w:pPr>
        <w:pStyle w:val="2"/>
        <w:rPr>
          <w:sz w:val="20"/>
          <w:szCs w:val="20"/>
        </w:rPr>
      </w:pPr>
      <w:bookmarkStart w:id="204" w:name="_Toc514828028"/>
      <w:bookmarkStart w:id="205" w:name="_Toc66516293"/>
      <w:r>
        <w:t>Data extent</w:t>
      </w:r>
      <w:bookmarkEnd w:id="204"/>
      <w:bookmarkEnd w:id="205"/>
    </w:p>
    <w:p w14:paraId="07651CCD" w14:textId="2C500539" w:rsidR="004D4D8B" w:rsidRDefault="004D4D8B" w:rsidP="004D4D8B">
      <w:pPr>
        <w:pStyle w:val="a0"/>
      </w:pPr>
      <w:r w:rsidRPr="003059C3">
        <w:t>Datasets must not cross the 180° meridian of longitude</w:t>
      </w:r>
      <w:r w:rsidR="00BD3474">
        <w:t>.</w:t>
      </w:r>
    </w:p>
    <w:p w14:paraId="2A0CD075" w14:textId="77777777" w:rsidR="00EA2303" w:rsidRDefault="00EA2303" w:rsidP="00EA2303">
      <w:pPr>
        <w:pStyle w:val="a0"/>
      </w:pPr>
    </w:p>
    <w:p w14:paraId="48A5D92B" w14:textId="77777777" w:rsidR="00EA2303" w:rsidRDefault="00EA2303" w:rsidP="00EA2303">
      <w:pPr>
        <w:pStyle w:val="1"/>
      </w:pPr>
      <w:bookmarkStart w:id="206" w:name="_Toc514828029"/>
      <w:bookmarkStart w:id="207" w:name="_Toc66516294"/>
      <w:r>
        <w:t>Data Delivery</w:t>
      </w:r>
      <w:bookmarkEnd w:id="206"/>
      <w:bookmarkEnd w:id="207"/>
    </w:p>
    <w:p w14:paraId="1D891719" w14:textId="77777777" w:rsidR="00EA2303" w:rsidRDefault="00EA2303" w:rsidP="00EA2303">
      <w:pPr>
        <w:pStyle w:val="2"/>
      </w:pPr>
      <w:bookmarkStart w:id="208" w:name="_Toc316976319"/>
      <w:bookmarkStart w:id="209" w:name="_Toc422820144"/>
      <w:bookmarkStart w:id="210" w:name="_Toc514828030"/>
      <w:bookmarkStart w:id="211" w:name="_Toc66516295"/>
      <w:r>
        <w:t>Data Product Delivery Information</w:t>
      </w:r>
      <w:bookmarkEnd w:id="208"/>
      <w:bookmarkEnd w:id="209"/>
      <w:bookmarkEnd w:id="210"/>
      <w:bookmarkEnd w:id="211"/>
    </w:p>
    <w:p w14:paraId="2F47D0B5" w14:textId="4C022498" w:rsidR="00EA2303" w:rsidRDefault="00EA2303" w:rsidP="00EA2303">
      <w:r>
        <w:t xml:space="preserve">This data product specification defines GML as the primary format in which CNP data products are delivered. The delivery format is described by the following items (from ISO 19131:2005): format name, version, specification, language, </w:t>
      </w:r>
      <w:r w:rsidR="00BD3474">
        <w:t xml:space="preserve">and </w:t>
      </w:r>
      <w:r>
        <w:t xml:space="preserve">character set.  </w:t>
      </w:r>
    </w:p>
    <w:p w14:paraId="711E7330" w14:textId="35177116" w:rsidR="00EA2303" w:rsidRDefault="00EA2303" w:rsidP="00EA2303"/>
    <w:tbl>
      <w:tblPr>
        <w:tblW w:w="9576" w:type="dxa"/>
        <w:tblLayout w:type="fixed"/>
        <w:tblLook w:val="0000" w:firstRow="0" w:lastRow="0" w:firstColumn="0" w:lastColumn="0" w:noHBand="0" w:noVBand="0"/>
      </w:tblPr>
      <w:tblGrid>
        <w:gridCol w:w="1980"/>
        <w:gridCol w:w="6177"/>
        <w:gridCol w:w="1419"/>
      </w:tblGrid>
      <w:tr w:rsidR="00EA2303" w14:paraId="3309AA5B" w14:textId="77777777" w:rsidTr="00DD0002">
        <w:trPr>
          <w:trHeight w:val="243"/>
        </w:trPr>
        <w:tc>
          <w:tcPr>
            <w:tcW w:w="198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3835E48F" w14:textId="77777777" w:rsidR="00EA2303" w:rsidRPr="00DD0002" w:rsidRDefault="00EA2303" w:rsidP="00E746B0">
            <w:pPr>
              <w:spacing w:line="360" w:lineRule="auto"/>
              <w:jc w:val="center"/>
              <w:rPr>
                <w:b/>
                <w:sz w:val="22"/>
                <w:szCs w:val="22"/>
              </w:rPr>
            </w:pPr>
            <w:r w:rsidRPr="00DD0002">
              <w:rPr>
                <w:b/>
                <w:sz w:val="22"/>
                <w:szCs w:val="22"/>
              </w:rPr>
              <w:t>Name</w:t>
            </w:r>
          </w:p>
        </w:tc>
        <w:tc>
          <w:tcPr>
            <w:tcW w:w="617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68E1FFD" w14:textId="77777777" w:rsidR="00EA2303" w:rsidRPr="00DD0002" w:rsidRDefault="00EA2303" w:rsidP="00C230B7">
            <w:pPr>
              <w:spacing w:line="360" w:lineRule="auto"/>
              <w:jc w:val="center"/>
              <w:rPr>
                <w:b/>
                <w:sz w:val="22"/>
                <w:szCs w:val="22"/>
              </w:rPr>
            </w:pPr>
            <w:r w:rsidRPr="00DD0002">
              <w:rPr>
                <w:b/>
                <w:sz w:val="22"/>
                <w:szCs w:val="22"/>
              </w:rPr>
              <w:t>ISO 19131 Elements</w:t>
            </w:r>
          </w:p>
        </w:tc>
        <w:tc>
          <w:tcPr>
            <w:tcW w:w="141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56DDED1" w14:textId="77777777" w:rsidR="00EA2303" w:rsidRPr="00DD0002" w:rsidRDefault="00EA2303" w:rsidP="00C230B7">
            <w:pPr>
              <w:spacing w:line="360" w:lineRule="auto"/>
              <w:jc w:val="center"/>
              <w:rPr>
                <w:b/>
                <w:sz w:val="22"/>
                <w:szCs w:val="22"/>
              </w:rPr>
            </w:pPr>
            <w:r w:rsidRPr="00DD0002">
              <w:rPr>
                <w:b/>
                <w:sz w:val="22"/>
                <w:szCs w:val="22"/>
              </w:rPr>
              <w:t>Value</w:t>
            </w:r>
          </w:p>
        </w:tc>
      </w:tr>
      <w:tr w:rsidR="00EA2303" w14:paraId="1AC3E7A0" w14:textId="77777777" w:rsidTr="00EA2303">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921E7" w14:textId="77777777" w:rsidR="00EA2303" w:rsidRPr="00DD0002" w:rsidRDefault="00EA2303" w:rsidP="005A0031">
            <w:pPr>
              <w:spacing w:line="360" w:lineRule="auto"/>
              <w:rPr>
                <w:sz w:val="22"/>
                <w:szCs w:val="22"/>
              </w:rPr>
            </w:pPr>
            <w:r w:rsidRPr="00DD0002">
              <w:rPr>
                <w:sz w:val="22"/>
                <w:szCs w:val="22"/>
              </w:rPr>
              <w:t>Format name</w:t>
            </w:r>
          </w:p>
        </w:tc>
        <w:tc>
          <w:tcPr>
            <w:tcW w:w="61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66146" w14:textId="77777777" w:rsidR="00EA2303" w:rsidRPr="00DD0002" w:rsidRDefault="00EA2303" w:rsidP="005A0031">
            <w:pPr>
              <w:spacing w:line="360" w:lineRule="auto"/>
              <w:rPr>
                <w:sz w:val="22"/>
                <w:szCs w:val="22"/>
              </w:rPr>
            </w:pPr>
            <w:proofErr w:type="spellStart"/>
            <w:r w:rsidRPr="00DD0002">
              <w:rPr>
                <w:sz w:val="22"/>
                <w:szCs w:val="22"/>
              </w:rPr>
              <w:t>DPS_DeliveryInformation.deliveryFormat</w:t>
            </w:r>
            <w:proofErr w:type="spellEnd"/>
            <w:r w:rsidRPr="00DD0002">
              <w:rPr>
                <w:sz w:val="22"/>
                <w:szCs w:val="22"/>
              </w:rPr>
              <w:t xml:space="preserve"> &gt; </w:t>
            </w:r>
            <w:proofErr w:type="spellStart"/>
            <w:r w:rsidRPr="00DD0002">
              <w:rPr>
                <w:sz w:val="22"/>
                <w:szCs w:val="22"/>
              </w:rPr>
              <w:t>DPS_DeliveryFormat.formatName</w:t>
            </w:r>
            <w:proofErr w:type="spellEnd"/>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EA9C6" w14:textId="77777777" w:rsidR="00EA2303" w:rsidRPr="00DD0002" w:rsidRDefault="00EA2303" w:rsidP="005A0031">
            <w:pPr>
              <w:spacing w:line="360" w:lineRule="auto"/>
              <w:rPr>
                <w:sz w:val="22"/>
                <w:szCs w:val="22"/>
              </w:rPr>
            </w:pPr>
            <w:r w:rsidRPr="00DD0002">
              <w:rPr>
                <w:sz w:val="22"/>
                <w:szCs w:val="22"/>
              </w:rPr>
              <w:t>GML*</w:t>
            </w:r>
          </w:p>
        </w:tc>
      </w:tr>
      <w:tr w:rsidR="00EA2303" w14:paraId="6A78E708" w14:textId="77777777" w:rsidTr="00EA2303">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999EAB" w14:textId="77777777" w:rsidR="00EA2303" w:rsidRPr="00DD0002" w:rsidRDefault="00EA2303" w:rsidP="005A0031">
            <w:pPr>
              <w:spacing w:line="360" w:lineRule="auto"/>
              <w:rPr>
                <w:sz w:val="22"/>
                <w:szCs w:val="22"/>
              </w:rPr>
            </w:pPr>
            <w:r w:rsidRPr="00DD0002">
              <w:rPr>
                <w:sz w:val="22"/>
                <w:szCs w:val="22"/>
              </w:rPr>
              <w:t>Version</w:t>
            </w:r>
          </w:p>
        </w:tc>
        <w:tc>
          <w:tcPr>
            <w:tcW w:w="61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8F324" w14:textId="77777777" w:rsidR="00EA2303" w:rsidRPr="00DD0002" w:rsidRDefault="00EA2303" w:rsidP="005A0031">
            <w:pPr>
              <w:spacing w:line="360" w:lineRule="auto"/>
              <w:rPr>
                <w:sz w:val="22"/>
                <w:szCs w:val="22"/>
              </w:rPr>
            </w:pPr>
            <w:proofErr w:type="spellStart"/>
            <w:r w:rsidRPr="00DD0002">
              <w:rPr>
                <w:sz w:val="22"/>
                <w:szCs w:val="22"/>
              </w:rPr>
              <w:t>DPS_DeliveryInformation.deliveryFormat</w:t>
            </w:r>
            <w:proofErr w:type="spellEnd"/>
            <w:r w:rsidRPr="00DD0002">
              <w:rPr>
                <w:sz w:val="22"/>
                <w:szCs w:val="22"/>
              </w:rPr>
              <w:t xml:space="preserve"> &gt; </w:t>
            </w:r>
            <w:proofErr w:type="spellStart"/>
            <w:r w:rsidRPr="00DD0002">
              <w:rPr>
                <w:sz w:val="22"/>
                <w:szCs w:val="22"/>
              </w:rPr>
              <w:t>DPS_DeliveryFormat.version</w:t>
            </w:r>
            <w:proofErr w:type="spellEnd"/>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490EF" w14:textId="77777777" w:rsidR="00EA2303" w:rsidRPr="00DD0002" w:rsidRDefault="00EA2303" w:rsidP="005A0031">
            <w:pPr>
              <w:spacing w:line="360" w:lineRule="auto"/>
              <w:rPr>
                <w:sz w:val="22"/>
                <w:szCs w:val="22"/>
              </w:rPr>
            </w:pPr>
            <w:r w:rsidRPr="00DD0002">
              <w:rPr>
                <w:sz w:val="22"/>
                <w:szCs w:val="22"/>
              </w:rPr>
              <w:t>3.2.1</w:t>
            </w:r>
          </w:p>
        </w:tc>
      </w:tr>
      <w:tr w:rsidR="00EA2303" w14:paraId="0B96EED0" w14:textId="77777777" w:rsidTr="00EA2303">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3FF50" w14:textId="77777777" w:rsidR="00EA2303" w:rsidRPr="00DD0002" w:rsidRDefault="00EA2303" w:rsidP="005A0031">
            <w:pPr>
              <w:spacing w:line="360" w:lineRule="auto"/>
              <w:rPr>
                <w:sz w:val="22"/>
                <w:szCs w:val="22"/>
              </w:rPr>
            </w:pPr>
            <w:r w:rsidRPr="00DD0002">
              <w:rPr>
                <w:sz w:val="22"/>
                <w:szCs w:val="22"/>
              </w:rPr>
              <w:lastRenderedPageBreak/>
              <w:t>Specification description</w:t>
            </w:r>
          </w:p>
        </w:tc>
        <w:tc>
          <w:tcPr>
            <w:tcW w:w="61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A67EFF" w14:textId="77777777" w:rsidR="00EA2303" w:rsidRPr="00DD0002" w:rsidRDefault="00EA2303" w:rsidP="005A0031">
            <w:pPr>
              <w:spacing w:line="360" w:lineRule="auto"/>
              <w:rPr>
                <w:sz w:val="22"/>
                <w:szCs w:val="22"/>
              </w:rPr>
            </w:pPr>
            <w:proofErr w:type="spellStart"/>
            <w:r w:rsidRPr="00DD0002">
              <w:rPr>
                <w:sz w:val="22"/>
                <w:szCs w:val="22"/>
              </w:rPr>
              <w:t>DPS_DeliveryInformation.deliveryFormat</w:t>
            </w:r>
            <w:proofErr w:type="spellEnd"/>
            <w:r w:rsidRPr="00DD0002">
              <w:rPr>
                <w:sz w:val="22"/>
                <w:szCs w:val="22"/>
              </w:rPr>
              <w:t xml:space="preserve"> &gt; </w:t>
            </w:r>
            <w:proofErr w:type="spellStart"/>
            <w:r w:rsidRPr="00DD0002">
              <w:rPr>
                <w:sz w:val="22"/>
                <w:szCs w:val="22"/>
              </w:rPr>
              <w:t>DPS_DeliveryFormat.specification</w:t>
            </w:r>
            <w:proofErr w:type="spellEnd"/>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2DBCC" w14:textId="77777777" w:rsidR="00EA2303" w:rsidRPr="00DD0002" w:rsidRDefault="00EA2303" w:rsidP="005A0031">
            <w:pPr>
              <w:spacing w:line="360" w:lineRule="auto"/>
              <w:rPr>
                <w:sz w:val="22"/>
                <w:szCs w:val="22"/>
              </w:rPr>
            </w:pPr>
            <w:r w:rsidRPr="00DD0002">
              <w:rPr>
                <w:sz w:val="22"/>
                <w:szCs w:val="22"/>
              </w:rPr>
              <w:t xml:space="preserve">GML* </w:t>
            </w:r>
          </w:p>
        </w:tc>
      </w:tr>
      <w:tr w:rsidR="00EA2303" w14:paraId="43A6AA4F" w14:textId="77777777" w:rsidTr="00EA2303">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5462E7" w14:textId="77777777" w:rsidR="00EA2303" w:rsidRPr="00DD0002" w:rsidRDefault="00EA2303" w:rsidP="005A0031">
            <w:pPr>
              <w:spacing w:line="360" w:lineRule="auto"/>
              <w:rPr>
                <w:sz w:val="22"/>
                <w:szCs w:val="22"/>
              </w:rPr>
            </w:pPr>
            <w:r w:rsidRPr="00DD0002">
              <w:rPr>
                <w:sz w:val="22"/>
                <w:szCs w:val="22"/>
              </w:rPr>
              <w:t>Language</w:t>
            </w:r>
          </w:p>
        </w:tc>
        <w:tc>
          <w:tcPr>
            <w:tcW w:w="61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2FA62" w14:textId="77777777" w:rsidR="00EA2303" w:rsidRPr="00DD0002" w:rsidRDefault="00EA2303" w:rsidP="005A0031">
            <w:pPr>
              <w:spacing w:line="360" w:lineRule="auto"/>
              <w:rPr>
                <w:sz w:val="22"/>
                <w:szCs w:val="22"/>
              </w:rPr>
            </w:pPr>
            <w:proofErr w:type="spellStart"/>
            <w:r w:rsidRPr="00DD0002">
              <w:rPr>
                <w:sz w:val="22"/>
                <w:szCs w:val="22"/>
              </w:rPr>
              <w:t>DPS_DeliveryInformation.deliveryFormat</w:t>
            </w:r>
            <w:proofErr w:type="spellEnd"/>
            <w:r w:rsidRPr="00DD0002">
              <w:rPr>
                <w:sz w:val="22"/>
                <w:szCs w:val="22"/>
              </w:rPr>
              <w:t xml:space="preserve"> &gt; </w:t>
            </w:r>
            <w:proofErr w:type="spellStart"/>
            <w:r w:rsidRPr="00DD0002">
              <w:rPr>
                <w:sz w:val="22"/>
                <w:szCs w:val="22"/>
              </w:rPr>
              <w:t>DPS_DeliveryFormat.language</w:t>
            </w:r>
            <w:proofErr w:type="spellEnd"/>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C3980" w14:textId="77777777" w:rsidR="00EA2303" w:rsidRPr="00DD0002" w:rsidRDefault="00EA2303" w:rsidP="005A0031">
            <w:pPr>
              <w:spacing w:line="360" w:lineRule="auto"/>
              <w:rPr>
                <w:sz w:val="22"/>
                <w:szCs w:val="22"/>
              </w:rPr>
            </w:pPr>
            <w:r w:rsidRPr="00DD0002">
              <w:rPr>
                <w:sz w:val="22"/>
                <w:szCs w:val="22"/>
              </w:rPr>
              <w:t>English</w:t>
            </w:r>
          </w:p>
        </w:tc>
      </w:tr>
      <w:tr w:rsidR="00EA2303" w14:paraId="5C7013DF" w14:textId="77777777" w:rsidTr="00EA2303">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E06520" w14:textId="77777777" w:rsidR="00EA2303" w:rsidRPr="00DD0002" w:rsidRDefault="00EA2303" w:rsidP="005A0031">
            <w:pPr>
              <w:spacing w:line="360" w:lineRule="auto"/>
              <w:rPr>
                <w:sz w:val="22"/>
                <w:szCs w:val="22"/>
              </w:rPr>
            </w:pPr>
            <w:r w:rsidRPr="00DD0002">
              <w:rPr>
                <w:sz w:val="22"/>
                <w:szCs w:val="22"/>
              </w:rPr>
              <w:t>Character set</w:t>
            </w:r>
          </w:p>
        </w:tc>
        <w:tc>
          <w:tcPr>
            <w:tcW w:w="61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9460F5" w14:textId="77777777" w:rsidR="00EA2303" w:rsidRPr="00DD0002" w:rsidRDefault="00EA2303" w:rsidP="005A0031">
            <w:pPr>
              <w:spacing w:line="360" w:lineRule="auto"/>
              <w:rPr>
                <w:sz w:val="22"/>
                <w:szCs w:val="22"/>
              </w:rPr>
            </w:pPr>
            <w:proofErr w:type="spellStart"/>
            <w:r w:rsidRPr="00DD0002">
              <w:rPr>
                <w:sz w:val="22"/>
                <w:szCs w:val="22"/>
              </w:rPr>
              <w:t>DPS_DeliveryInformation.deliveryFormat</w:t>
            </w:r>
            <w:proofErr w:type="spellEnd"/>
            <w:r w:rsidRPr="00DD0002">
              <w:rPr>
                <w:sz w:val="22"/>
                <w:szCs w:val="22"/>
              </w:rPr>
              <w:t xml:space="preserve"> &gt; </w:t>
            </w:r>
            <w:proofErr w:type="spellStart"/>
            <w:r w:rsidRPr="00DD0002">
              <w:rPr>
                <w:sz w:val="22"/>
                <w:szCs w:val="22"/>
              </w:rPr>
              <w:t>DPS_DeliveryFormat.characterSet</w:t>
            </w:r>
            <w:proofErr w:type="spellEnd"/>
            <w:r w:rsidRPr="00DD0002">
              <w:rPr>
                <w:sz w:val="22"/>
                <w:szCs w:val="22"/>
              </w:rPr>
              <w:t xml:space="preserve"> &gt; </w:t>
            </w:r>
            <w:proofErr w:type="spellStart"/>
            <w:r w:rsidRPr="00DD0002">
              <w:rPr>
                <w:sz w:val="22"/>
                <w:szCs w:val="22"/>
              </w:rPr>
              <w:t>MD_CharacterSetCode</w:t>
            </w:r>
            <w:proofErr w:type="spellEnd"/>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5852DF" w14:textId="77777777" w:rsidR="00EA2303" w:rsidRPr="00DD0002" w:rsidRDefault="00EA2303" w:rsidP="005A0031">
            <w:pPr>
              <w:spacing w:line="360" w:lineRule="auto"/>
              <w:rPr>
                <w:sz w:val="22"/>
                <w:szCs w:val="22"/>
              </w:rPr>
            </w:pPr>
            <w:r w:rsidRPr="00DD0002">
              <w:rPr>
                <w:sz w:val="22"/>
                <w:szCs w:val="22"/>
              </w:rPr>
              <w:t>004 – utf8</w:t>
            </w:r>
          </w:p>
        </w:tc>
      </w:tr>
    </w:tbl>
    <w:p w14:paraId="52B72A34" w14:textId="524642E0" w:rsidR="00EA2303" w:rsidRDefault="00EA2303" w:rsidP="00DD0002">
      <w:pPr>
        <w:pStyle w:val="aa"/>
        <w:jc w:val="center"/>
      </w:pPr>
      <w:r>
        <w:t xml:space="preserve">Table </w:t>
      </w:r>
      <w:r>
        <w:fldChar w:fldCharType="begin"/>
      </w:r>
      <w:r>
        <w:instrText xml:space="preserve"> STYLEREF 1 \s </w:instrText>
      </w:r>
      <w:r>
        <w:fldChar w:fldCharType="separate"/>
      </w:r>
      <w:r>
        <w:rPr>
          <w:noProof/>
        </w:rPr>
        <w:t>11</w:t>
      </w:r>
      <w:r>
        <w:fldChar w:fldCharType="end"/>
      </w:r>
      <w:r>
        <w:t>.</w:t>
      </w:r>
      <w:r>
        <w:fldChar w:fldCharType="begin"/>
      </w:r>
      <w:r>
        <w:instrText xml:space="preserve"> SEQ Table \* ARABIC \s 1 </w:instrText>
      </w:r>
      <w:r>
        <w:fldChar w:fldCharType="separate"/>
      </w:r>
      <w:r>
        <w:rPr>
          <w:noProof/>
        </w:rPr>
        <w:t>1</w:t>
      </w:r>
      <w:r>
        <w:fldChar w:fldCharType="end"/>
      </w:r>
      <w:r w:rsidR="00A90B9E">
        <w:t>-</w:t>
      </w:r>
      <w:r>
        <w:t>Data product delivery</w:t>
      </w:r>
      <w:r w:rsidR="00C230B7">
        <w:t xml:space="preserve"> format</w:t>
      </w:r>
    </w:p>
    <w:p w14:paraId="57DADEB6" w14:textId="002AD37C" w:rsidR="00EA2303" w:rsidRDefault="00EA2303" w:rsidP="00EA2303">
      <w:pPr>
        <w:pStyle w:val="a0"/>
      </w:pPr>
      <w:r>
        <w:t xml:space="preserve">* GML is an XML encoding for the transport and storage of geographic information, including both the geometry and the properties of geographic features, between distributed systems. The XML Schema for the GML application schema is provided in a schema document S128.xsd which imports other schema(s) defining common types. (All files are available on the S-100 distribution site </w:t>
      </w:r>
      <w:r w:rsidRPr="00E31660">
        <w:t>https://github.com/IHO-</w:t>
      </w:r>
      <w:proofErr w:type="gramStart"/>
      <w:r w:rsidRPr="00E31660">
        <w:t>S100WG</w:t>
      </w:r>
      <w:r w:rsidRPr="00E31660" w:rsidDel="00E31660">
        <w:t xml:space="preserve"> </w:t>
      </w:r>
      <w:r>
        <w:t>)</w:t>
      </w:r>
      <w:proofErr w:type="gramEnd"/>
      <w:r>
        <w:t>. Feature instance shall validate against S128.xsd and conform to all other requirements specified in this data product specification including all constraints not captured in the XML Schema document.</w:t>
      </w:r>
    </w:p>
    <w:p w14:paraId="05FFEEED" w14:textId="77777777" w:rsidR="00EA2303" w:rsidRDefault="00EA2303" w:rsidP="00EA2303">
      <w:pPr>
        <w:pStyle w:val="a0"/>
      </w:pPr>
    </w:p>
    <w:p w14:paraId="029ED373" w14:textId="77777777" w:rsidR="00EA2303" w:rsidRPr="002C7068" w:rsidRDefault="00EA2303" w:rsidP="00EA2303">
      <w:pPr>
        <w:pStyle w:val="3"/>
        <w:spacing w:after="120"/>
      </w:pPr>
      <w:bookmarkStart w:id="212" w:name="_Toc482265495"/>
      <w:bookmarkStart w:id="213" w:name="_Toc514828031"/>
      <w:bookmarkStart w:id="214" w:name="_Toc66516296"/>
      <w:r w:rsidRPr="002C7068">
        <w:t>Dataset loading</w:t>
      </w:r>
      <w:bookmarkEnd w:id="212"/>
      <w:bookmarkEnd w:id="213"/>
      <w:bookmarkEnd w:id="214"/>
    </w:p>
    <w:p w14:paraId="22228266" w14:textId="6C8076BF" w:rsidR="00EA2303" w:rsidRDefault="00EA2303" w:rsidP="00EA2303">
      <w:pPr>
        <w:pStyle w:val="a0"/>
      </w:pPr>
      <w:r w:rsidRPr="002C7068">
        <w:t xml:space="preserve">Datasets must always be loaded in the order of base dataset first, then update datasets in the corrected sequential order. Systems are not to load updates out of order, for example if update </w:t>
      </w:r>
      <w:r w:rsidR="002F5988" w:rsidRPr="002F5988">
        <w:t>1-5 is present and update 1-6 is missing, update 1-7 must not be loaded</w:t>
      </w:r>
      <w:r w:rsidRPr="002C7068">
        <w:t>.</w:t>
      </w:r>
    </w:p>
    <w:p w14:paraId="467DBA63" w14:textId="77777777" w:rsidR="00EA2303" w:rsidRPr="002F5988" w:rsidRDefault="00EA2303" w:rsidP="00EA2303">
      <w:pPr>
        <w:pStyle w:val="a0"/>
      </w:pPr>
    </w:p>
    <w:p w14:paraId="20F14F90" w14:textId="77777777" w:rsidR="00EA2303" w:rsidRPr="002C7068" w:rsidRDefault="00EA2303" w:rsidP="00EA2303">
      <w:pPr>
        <w:pStyle w:val="3"/>
        <w:spacing w:after="120"/>
      </w:pPr>
      <w:bookmarkStart w:id="215" w:name="_Toc482265496"/>
      <w:bookmarkStart w:id="216" w:name="_Toc514828032"/>
      <w:bookmarkStart w:id="217" w:name="_Toc66516297"/>
      <w:r w:rsidRPr="002C7068">
        <w:t>New editions</w:t>
      </w:r>
      <w:bookmarkEnd w:id="215"/>
      <w:bookmarkEnd w:id="216"/>
      <w:bookmarkEnd w:id="217"/>
    </w:p>
    <w:p w14:paraId="6485FCE2" w14:textId="17586265" w:rsidR="00EA2303" w:rsidRDefault="00EA2303" w:rsidP="00EA2303">
      <w:pPr>
        <w:pStyle w:val="a0"/>
      </w:pPr>
      <w:r w:rsidRPr="002C7068">
        <w:t>When a new edition of a dataset is received, the system must replace the previous edition, along with any updates</w:t>
      </w:r>
      <w:r w:rsidR="000123D2">
        <w:t>,</w:t>
      </w:r>
      <w:r w:rsidRPr="002C7068">
        <w:t xml:space="preserve"> with the new edition of the dataset. Loading of subsequent updates follo</w:t>
      </w:r>
      <w:r w:rsidR="002F5988">
        <w:t>ws</w:t>
      </w:r>
      <w:r w:rsidRPr="002C7068">
        <w:t xml:space="preserve"> the same rule as above.</w:t>
      </w:r>
    </w:p>
    <w:p w14:paraId="03436570" w14:textId="77777777" w:rsidR="00EA2303" w:rsidRDefault="00EA2303" w:rsidP="00EA2303">
      <w:pPr>
        <w:pStyle w:val="a0"/>
      </w:pPr>
    </w:p>
    <w:p w14:paraId="4B972C6A" w14:textId="77777777" w:rsidR="00EA2303" w:rsidRDefault="00EA2303" w:rsidP="00EA2303">
      <w:pPr>
        <w:pStyle w:val="2"/>
      </w:pPr>
      <w:bookmarkStart w:id="218" w:name="_Toc514828033"/>
      <w:bookmarkStart w:id="219" w:name="_Toc66516298"/>
      <w:bookmarkStart w:id="220" w:name="_Toc316976321"/>
      <w:bookmarkStart w:id="221" w:name="_Toc422820145"/>
      <w:r>
        <w:t>Dataset size</w:t>
      </w:r>
      <w:bookmarkEnd w:id="218"/>
      <w:bookmarkEnd w:id="219"/>
    </w:p>
    <w:p w14:paraId="018FB73B" w14:textId="5FF1AB07" w:rsidR="00EA2303" w:rsidRDefault="00EA2303" w:rsidP="00EA2303">
      <w:pPr>
        <w:pStyle w:val="a0"/>
      </w:pPr>
      <w:r>
        <w:t>CNP datasets shall not exceed 20MB.</w:t>
      </w:r>
    </w:p>
    <w:p w14:paraId="0174F8F3" w14:textId="77777777" w:rsidR="00EA2303" w:rsidRPr="00EA2303" w:rsidRDefault="00EA2303" w:rsidP="00EA2303">
      <w:pPr>
        <w:pStyle w:val="a0"/>
      </w:pPr>
    </w:p>
    <w:p w14:paraId="7F7F43B0" w14:textId="77777777" w:rsidR="00EA2303" w:rsidRDefault="00EA2303" w:rsidP="00EA2303">
      <w:pPr>
        <w:pStyle w:val="a0"/>
      </w:pPr>
      <w:r>
        <w:t>Update datasets shall not exceed 500KB.</w:t>
      </w:r>
    </w:p>
    <w:p w14:paraId="5054B23B" w14:textId="77777777" w:rsidR="00EA2303" w:rsidRDefault="00EA2303" w:rsidP="00EA2303">
      <w:pPr>
        <w:pStyle w:val="a0"/>
      </w:pPr>
    </w:p>
    <w:p w14:paraId="5C465354" w14:textId="77777777" w:rsidR="00EA2303" w:rsidRDefault="00EA2303" w:rsidP="00EA2303">
      <w:pPr>
        <w:pStyle w:val="2"/>
      </w:pPr>
      <w:bookmarkStart w:id="222" w:name="_Toc514828034"/>
      <w:bookmarkStart w:id="223" w:name="_Toc66516299"/>
      <w:r>
        <w:t>Exchange Set</w:t>
      </w:r>
      <w:bookmarkEnd w:id="220"/>
      <w:bookmarkEnd w:id="221"/>
      <w:bookmarkEnd w:id="222"/>
      <w:bookmarkEnd w:id="223"/>
    </w:p>
    <w:p w14:paraId="10F7ABD0" w14:textId="77777777" w:rsidR="00EA2303" w:rsidRDefault="00EA2303" w:rsidP="00EA2303">
      <w:pPr>
        <w:pStyle w:val="a0"/>
      </w:pPr>
      <w:r>
        <w:t>Data which conforms to this product specification must be delivered by means of an exchange set.</w:t>
      </w:r>
    </w:p>
    <w:p w14:paraId="6C3B5257" w14:textId="77777777" w:rsidR="005F1F98" w:rsidRDefault="005F1F98" w:rsidP="00F333E0">
      <w:pPr>
        <w:pStyle w:val="a0"/>
      </w:pPr>
    </w:p>
    <w:p w14:paraId="6A422F3C" w14:textId="34C36A79" w:rsidR="000123D2" w:rsidRDefault="00461FDD" w:rsidP="000123D2">
      <w:pPr>
        <w:pStyle w:val="a0"/>
      </w:pPr>
      <w:r>
        <w:t xml:space="preserve">An exchange set will consist of one or more CNP datasets. An exchange set may also include one or more support files containing supplementary information encoded in separate files. These are linked to the CNP dataset features, </w:t>
      </w:r>
      <w:r w:rsidR="000123D2">
        <w:t>by feature and information type attributes defined</w:t>
      </w:r>
    </w:p>
    <w:p w14:paraId="68DA5D12" w14:textId="668883EC" w:rsidR="00461FDD" w:rsidRDefault="000123D2" w:rsidP="000123D2">
      <w:pPr>
        <w:pStyle w:val="a0"/>
        <w:rPr>
          <w:rFonts w:eastAsia="Calibri"/>
          <w:szCs w:val="20"/>
        </w:rPr>
      </w:pPr>
      <w:proofErr w:type="gramStart"/>
      <w:r>
        <w:t>in</w:t>
      </w:r>
      <w:proofErr w:type="gramEnd"/>
      <w:r>
        <w:t xml:space="preserve"> the application schema, e.g., </w:t>
      </w:r>
      <w:proofErr w:type="spellStart"/>
      <w:r w:rsidRPr="00DD0002">
        <w:rPr>
          <w:b/>
        </w:rPr>
        <w:t>fileReference</w:t>
      </w:r>
      <w:proofErr w:type="spellEnd"/>
      <w:r w:rsidR="00461FDD">
        <w:t>. Each exchange set will include a single (XML) catalogue file</w:t>
      </w:r>
      <w:r w:rsidR="002F5988">
        <w:t>.</w:t>
      </w:r>
      <w:r w:rsidR="00461FDD">
        <w:t xml:space="preserve"> S-128 exchange set catalogues conform to S-100 </w:t>
      </w:r>
      <w:r>
        <w:t>4</w:t>
      </w:r>
      <w:r w:rsidR="00461FDD">
        <w:t xml:space="preserve">.0.0 Figure 4a-D-2 without modification, containing discovery metadata for each CNP dataset as well as support files. </w:t>
      </w:r>
      <w:r w:rsidR="00461FDD">
        <w:rPr>
          <w:rFonts w:eastAsia="Calibri"/>
          <w:szCs w:val="20"/>
        </w:rPr>
        <w:t xml:space="preserve">S-128 </w:t>
      </w:r>
      <w:r w:rsidR="002F5988">
        <w:rPr>
          <w:rFonts w:eastAsia="Calibri"/>
          <w:szCs w:val="20"/>
        </w:rPr>
        <w:t>e</w:t>
      </w:r>
      <w:r w:rsidR="00461FDD">
        <w:rPr>
          <w:rFonts w:eastAsia="Calibri"/>
          <w:szCs w:val="20"/>
        </w:rPr>
        <w:t xml:space="preserve">xchange set structure conforms to S-100 </w:t>
      </w:r>
      <w:r w:rsidR="002F321F">
        <w:rPr>
          <w:rFonts w:eastAsia="Calibri"/>
          <w:szCs w:val="20"/>
        </w:rPr>
        <w:t>4</w:t>
      </w:r>
      <w:r w:rsidR="00461FDD">
        <w:rPr>
          <w:rFonts w:eastAsia="Calibri"/>
          <w:szCs w:val="20"/>
        </w:rPr>
        <w:t>.0.0 Figure 4a-D-3 without modification.</w:t>
      </w:r>
    </w:p>
    <w:p w14:paraId="02F0BEF5" w14:textId="77777777" w:rsidR="00461FDD" w:rsidRPr="00461FDD" w:rsidRDefault="00461FDD" w:rsidP="005F1F98">
      <w:pPr>
        <w:pStyle w:val="a0"/>
        <w:rPr>
          <w:rFonts w:ascii="굴림" w:eastAsia="굴림" w:hAnsi="굴림" w:cs="굴림"/>
          <w:sz w:val="20"/>
          <w:szCs w:val="20"/>
          <w:lang w:eastAsia="ko-KR"/>
        </w:rPr>
      </w:pPr>
    </w:p>
    <w:p w14:paraId="76510BDC" w14:textId="3AD2C6FF" w:rsidR="00E530D1" w:rsidRDefault="00E530D1" w:rsidP="00F333E0">
      <w:pPr>
        <w:pStyle w:val="a0"/>
        <w:rPr>
          <w:rFonts w:eastAsia="Calibri"/>
          <w:szCs w:val="20"/>
        </w:rPr>
      </w:pPr>
    </w:p>
    <w:p w14:paraId="5CCF9164" w14:textId="77777777" w:rsidR="00352770" w:rsidRDefault="00C0777C" w:rsidP="00542537">
      <w:pPr>
        <w:pStyle w:val="a0"/>
        <w:keepNext/>
        <w:jc w:val="center"/>
      </w:pPr>
      <w:r>
        <w:rPr>
          <w:rFonts w:eastAsia="Calibri"/>
          <w:noProof/>
          <w:szCs w:val="20"/>
          <w:lang w:eastAsia="ko-KR"/>
        </w:rPr>
        <w:lastRenderedPageBreak/>
        <w:drawing>
          <wp:inline distT="0" distB="0" distL="0" distR="0" wp14:anchorId="5A8FDD2C" wp14:editId="4B383B6A">
            <wp:extent cx="5943600" cy="316738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V3.0.0 Fig 4a-D3 S100 ExchangeSet.png"/>
                    <pic:cNvPicPr/>
                  </pic:nvPicPr>
                  <pic:blipFill>
                    <a:blip r:embed="rId20">
                      <a:extLst>
                        <a:ext uri="{28A0092B-C50C-407E-A947-70E740481C1C}">
                          <a14:useLocalDpi xmlns:a14="http://schemas.microsoft.com/office/drawing/2010/main" val="0"/>
                        </a:ext>
                      </a:extLst>
                    </a:blip>
                    <a:stretch>
                      <a:fillRect/>
                    </a:stretch>
                  </pic:blipFill>
                  <pic:spPr>
                    <a:xfrm>
                      <a:off x="0" y="0"/>
                      <a:ext cx="5943600" cy="3167380"/>
                    </a:xfrm>
                    <a:prstGeom prst="rect">
                      <a:avLst/>
                    </a:prstGeom>
                  </pic:spPr>
                </pic:pic>
              </a:graphicData>
            </a:graphic>
          </wp:inline>
        </w:drawing>
      </w:r>
    </w:p>
    <w:p w14:paraId="14A81081" w14:textId="1E39E0B6" w:rsidR="00C0777C" w:rsidRDefault="00352770" w:rsidP="006F0FB4">
      <w:pPr>
        <w:pStyle w:val="aa"/>
        <w:jc w:val="center"/>
        <w:rPr>
          <w:rFonts w:eastAsia="Calibri"/>
          <w:szCs w:val="20"/>
        </w:rPr>
      </w:pPr>
      <w:r>
        <w:t xml:space="preserve">Figure </w:t>
      </w:r>
      <w:r w:rsidR="00660EB2">
        <w:t>11</w:t>
      </w:r>
      <w:r w:rsidR="002F321F">
        <w:t>.</w:t>
      </w:r>
      <w:r w:rsidR="00660EB2">
        <w:t>1</w:t>
      </w:r>
      <w:r w:rsidR="00A6578E">
        <w:t xml:space="preserve">. </w:t>
      </w:r>
      <w:r w:rsidR="00461FDD">
        <w:t>Exchange set structure</w:t>
      </w:r>
    </w:p>
    <w:p w14:paraId="2767A6A4" w14:textId="77777777" w:rsidR="005F1F98" w:rsidRPr="00BB1052" w:rsidRDefault="005F1F98" w:rsidP="00F333E0">
      <w:pPr>
        <w:pStyle w:val="a0"/>
      </w:pPr>
    </w:p>
    <w:p w14:paraId="6F9F4C76" w14:textId="6C026B01" w:rsidR="00E366B1" w:rsidRDefault="00461FDD" w:rsidP="00EA2303">
      <w:pPr>
        <w:pStyle w:val="2"/>
      </w:pPr>
      <w:bookmarkStart w:id="224" w:name="_Toc66516300"/>
      <w:r>
        <w:t>Support Files</w:t>
      </w:r>
      <w:bookmarkEnd w:id="224"/>
    </w:p>
    <w:p w14:paraId="38E44B42" w14:textId="77777777" w:rsidR="00B83ADF" w:rsidRPr="00B83ADF" w:rsidRDefault="00B83ADF" w:rsidP="00B83ADF">
      <w:pPr>
        <w:rPr>
          <w:sz w:val="22"/>
        </w:rPr>
      </w:pPr>
      <w:r w:rsidRPr="00B83ADF">
        <w:rPr>
          <w:sz w:val="22"/>
        </w:rPr>
        <w:t>Support files contain ancillary textual or graphic information in separate (linked to the dataset) files. The following formats are allowed for support files:</w:t>
      </w:r>
    </w:p>
    <w:p w14:paraId="2927E717" w14:textId="77777777" w:rsidR="00B83ADF" w:rsidRPr="00B83ADF" w:rsidRDefault="00B83ADF" w:rsidP="00B83ADF">
      <w:pPr>
        <w:rPr>
          <w:sz w:val="22"/>
        </w:rPr>
      </w:pPr>
    </w:p>
    <w:p w14:paraId="7AD91519" w14:textId="77777777" w:rsidR="00B83ADF" w:rsidRPr="00B83ADF" w:rsidRDefault="00B83ADF" w:rsidP="00B83ADF">
      <w:pPr>
        <w:pStyle w:val="ae"/>
        <w:numPr>
          <w:ilvl w:val="0"/>
          <w:numId w:val="39"/>
        </w:numPr>
        <w:rPr>
          <w:sz w:val="22"/>
        </w:rPr>
      </w:pPr>
      <w:r w:rsidRPr="00B83ADF">
        <w:rPr>
          <w:sz w:val="22"/>
        </w:rPr>
        <w:t>Plain text files must contain only general text as defined in this standard. Files must use the UTF-8 character set encoding.</w:t>
      </w:r>
    </w:p>
    <w:p w14:paraId="750B65AD" w14:textId="77777777" w:rsidR="00B83ADF" w:rsidRPr="00B83ADF" w:rsidRDefault="00B83ADF" w:rsidP="00B83ADF">
      <w:pPr>
        <w:pStyle w:val="ae"/>
        <w:numPr>
          <w:ilvl w:val="0"/>
          <w:numId w:val="39"/>
        </w:numPr>
        <w:rPr>
          <w:sz w:val="22"/>
        </w:rPr>
      </w:pPr>
      <w:r w:rsidRPr="00B83ADF">
        <w:rPr>
          <w:sz w:val="22"/>
        </w:rPr>
        <w:t>HTML and XML files must contain only text and markup as defined in the relevant W3C standards. Files must use the UTF-8 character set encoding. References in datasets to HTML and XML support files must treat them as text files (i.e., they should not be referenced using attributes intended for picture files).</w:t>
      </w:r>
    </w:p>
    <w:p w14:paraId="514898F4" w14:textId="77777777" w:rsidR="00B83ADF" w:rsidRPr="00B83ADF" w:rsidRDefault="00B83ADF" w:rsidP="00B83ADF">
      <w:pPr>
        <w:pStyle w:val="ae"/>
        <w:numPr>
          <w:ilvl w:val="0"/>
          <w:numId w:val="39"/>
        </w:numPr>
        <w:rPr>
          <w:sz w:val="22"/>
        </w:rPr>
      </w:pPr>
      <w:r w:rsidRPr="00B83ADF">
        <w:rPr>
          <w:sz w:val="22"/>
        </w:rPr>
        <w:t>Picture files must be in the Tagged Image file Format (TIFF) [Edition 6.0].</w:t>
      </w:r>
    </w:p>
    <w:p w14:paraId="6C52A080" w14:textId="77777777" w:rsidR="00B83ADF" w:rsidRPr="00B83ADF" w:rsidRDefault="00B83ADF" w:rsidP="00461FDD">
      <w:pPr>
        <w:pStyle w:val="a0"/>
      </w:pPr>
    </w:p>
    <w:p w14:paraId="4C9A27AD" w14:textId="3B6E7DBC" w:rsidR="00B83ADF" w:rsidRPr="00B83ADF" w:rsidRDefault="00B83ADF" w:rsidP="00B83ADF">
      <w:pPr>
        <w:rPr>
          <w:sz w:val="22"/>
        </w:rPr>
      </w:pPr>
      <w:r w:rsidRPr="00B83ADF">
        <w:rPr>
          <w:sz w:val="22"/>
        </w:rPr>
        <w:fldChar w:fldCharType="begin"/>
      </w:r>
      <w:r w:rsidRPr="00B83ADF">
        <w:rPr>
          <w:sz w:val="22"/>
        </w:rPr>
        <w:instrText xml:space="preserve"> REF _Ref530021440  \* MERGEFORMAT </w:instrText>
      </w:r>
      <w:r w:rsidRPr="00B83ADF">
        <w:rPr>
          <w:sz w:val="22"/>
        </w:rPr>
        <w:fldChar w:fldCharType="separate"/>
      </w:r>
      <w:r w:rsidRPr="00B83ADF">
        <w:rPr>
          <w:sz w:val="22"/>
        </w:rPr>
        <w:t xml:space="preserve">Table </w:t>
      </w:r>
      <w:r w:rsidRPr="00B83ADF">
        <w:rPr>
          <w:noProof/>
          <w:sz w:val="22"/>
        </w:rPr>
        <w:t>11</w:t>
      </w:r>
      <w:r w:rsidRPr="00B83ADF">
        <w:rPr>
          <w:sz w:val="22"/>
        </w:rPr>
        <w:t>.</w:t>
      </w:r>
      <w:r w:rsidRPr="00B83ADF">
        <w:rPr>
          <w:noProof/>
          <w:sz w:val="22"/>
        </w:rPr>
        <w:t>2</w:t>
      </w:r>
      <w:r w:rsidRPr="00B83ADF">
        <w:rPr>
          <w:sz w:val="22"/>
        </w:rPr>
        <w:fldChar w:fldCharType="end"/>
      </w:r>
      <w:r w:rsidRPr="00B83ADF">
        <w:rPr>
          <w:sz w:val="22"/>
        </w:rPr>
        <w:t xml:space="preserve"> describes the constraints on support file formats and provides the corresponding file extensions.</w:t>
      </w:r>
    </w:p>
    <w:p w14:paraId="50F0FA27" w14:textId="77777777" w:rsidR="00B83ADF" w:rsidRPr="00D4785F" w:rsidRDefault="00B83ADF" w:rsidP="00B83ADF"/>
    <w:tbl>
      <w:tblPr>
        <w:tblStyle w:val="aff4"/>
        <w:tblW w:w="0" w:type="auto"/>
        <w:tblLayout w:type="fixed"/>
        <w:tblLook w:val="04A0" w:firstRow="1" w:lastRow="0" w:firstColumn="1" w:lastColumn="0" w:noHBand="0" w:noVBand="1"/>
      </w:tblPr>
      <w:tblGrid>
        <w:gridCol w:w="1165"/>
        <w:gridCol w:w="1350"/>
        <w:gridCol w:w="6835"/>
      </w:tblGrid>
      <w:tr w:rsidR="00B83ADF" w:rsidRPr="00B83ADF" w14:paraId="21468016" w14:textId="77777777" w:rsidTr="00DD0002">
        <w:tc>
          <w:tcPr>
            <w:tcW w:w="1165" w:type="dxa"/>
            <w:shd w:val="clear" w:color="auto" w:fill="BFBFBF" w:themeFill="background1" w:themeFillShade="BF"/>
          </w:tcPr>
          <w:p w14:paraId="47B98FFF" w14:textId="77777777" w:rsidR="00B83ADF" w:rsidRPr="00B83ADF" w:rsidRDefault="00B83ADF" w:rsidP="00DD0002">
            <w:pPr>
              <w:jc w:val="center"/>
              <w:rPr>
                <w:b/>
                <w:sz w:val="22"/>
              </w:rPr>
            </w:pPr>
            <w:r w:rsidRPr="00B83ADF">
              <w:rPr>
                <w:b/>
                <w:sz w:val="22"/>
              </w:rPr>
              <w:t>File type</w:t>
            </w:r>
          </w:p>
        </w:tc>
        <w:tc>
          <w:tcPr>
            <w:tcW w:w="1350" w:type="dxa"/>
            <w:shd w:val="clear" w:color="auto" w:fill="BFBFBF" w:themeFill="background1" w:themeFillShade="BF"/>
          </w:tcPr>
          <w:p w14:paraId="34D5FDB5" w14:textId="77777777" w:rsidR="00B83ADF" w:rsidRPr="00B83ADF" w:rsidRDefault="00B83ADF" w:rsidP="00DD0002">
            <w:pPr>
              <w:jc w:val="center"/>
              <w:rPr>
                <w:b/>
                <w:sz w:val="22"/>
              </w:rPr>
            </w:pPr>
            <w:r w:rsidRPr="00B83ADF">
              <w:rPr>
                <w:b/>
                <w:sz w:val="22"/>
              </w:rPr>
              <w:t>Extension</w:t>
            </w:r>
          </w:p>
        </w:tc>
        <w:tc>
          <w:tcPr>
            <w:tcW w:w="6835" w:type="dxa"/>
            <w:shd w:val="clear" w:color="auto" w:fill="BFBFBF" w:themeFill="background1" w:themeFillShade="BF"/>
          </w:tcPr>
          <w:p w14:paraId="1072DAF4" w14:textId="77777777" w:rsidR="00B83ADF" w:rsidRPr="00B83ADF" w:rsidRDefault="00B83ADF" w:rsidP="00DD0002">
            <w:pPr>
              <w:jc w:val="center"/>
              <w:rPr>
                <w:b/>
                <w:sz w:val="22"/>
              </w:rPr>
            </w:pPr>
            <w:r w:rsidRPr="00B83ADF">
              <w:rPr>
                <w:b/>
                <w:sz w:val="22"/>
              </w:rPr>
              <w:t>Description</w:t>
            </w:r>
          </w:p>
        </w:tc>
      </w:tr>
      <w:tr w:rsidR="00B83ADF" w:rsidRPr="00B83ADF" w14:paraId="38B0B358" w14:textId="77777777" w:rsidTr="0093403C">
        <w:tc>
          <w:tcPr>
            <w:tcW w:w="1165" w:type="dxa"/>
            <w:vMerge w:val="restart"/>
          </w:tcPr>
          <w:p w14:paraId="28AC7D5F" w14:textId="77777777" w:rsidR="00B83ADF" w:rsidRPr="00B83ADF" w:rsidRDefault="00B83ADF" w:rsidP="0093403C">
            <w:pPr>
              <w:rPr>
                <w:sz w:val="22"/>
              </w:rPr>
            </w:pPr>
            <w:r w:rsidRPr="00B83ADF">
              <w:rPr>
                <w:sz w:val="22"/>
              </w:rPr>
              <w:t>Text</w:t>
            </w:r>
          </w:p>
        </w:tc>
        <w:tc>
          <w:tcPr>
            <w:tcW w:w="1350" w:type="dxa"/>
          </w:tcPr>
          <w:p w14:paraId="7C5273E2" w14:textId="77777777" w:rsidR="00B83ADF" w:rsidRPr="00B83ADF" w:rsidRDefault="00B83ADF" w:rsidP="0093403C">
            <w:pPr>
              <w:rPr>
                <w:sz w:val="22"/>
              </w:rPr>
            </w:pPr>
            <w:r w:rsidRPr="00B83ADF">
              <w:rPr>
                <w:sz w:val="22"/>
              </w:rPr>
              <w:t>TXT</w:t>
            </w:r>
          </w:p>
        </w:tc>
        <w:tc>
          <w:tcPr>
            <w:tcW w:w="6835" w:type="dxa"/>
          </w:tcPr>
          <w:p w14:paraId="0234A528" w14:textId="77777777" w:rsidR="00B83ADF" w:rsidRPr="00B83ADF" w:rsidRDefault="00B83ADF" w:rsidP="0093403C">
            <w:pPr>
              <w:rPr>
                <w:sz w:val="22"/>
              </w:rPr>
            </w:pPr>
          </w:p>
        </w:tc>
      </w:tr>
      <w:tr w:rsidR="00B83ADF" w:rsidRPr="00B83ADF" w14:paraId="6ECD53F2" w14:textId="77777777" w:rsidTr="0093403C">
        <w:tc>
          <w:tcPr>
            <w:tcW w:w="1165" w:type="dxa"/>
            <w:vMerge/>
          </w:tcPr>
          <w:p w14:paraId="6DDCF935" w14:textId="77777777" w:rsidR="00B83ADF" w:rsidRPr="00B83ADF" w:rsidRDefault="00B83ADF" w:rsidP="0093403C">
            <w:pPr>
              <w:rPr>
                <w:sz w:val="22"/>
              </w:rPr>
            </w:pPr>
          </w:p>
        </w:tc>
        <w:tc>
          <w:tcPr>
            <w:tcW w:w="1350" w:type="dxa"/>
          </w:tcPr>
          <w:p w14:paraId="5151469C" w14:textId="77777777" w:rsidR="00B83ADF" w:rsidRPr="00B83ADF" w:rsidRDefault="00B83ADF" w:rsidP="0093403C">
            <w:pPr>
              <w:rPr>
                <w:sz w:val="22"/>
              </w:rPr>
            </w:pPr>
            <w:r w:rsidRPr="00B83ADF">
              <w:rPr>
                <w:sz w:val="22"/>
              </w:rPr>
              <w:t>HTM</w:t>
            </w:r>
          </w:p>
        </w:tc>
        <w:tc>
          <w:tcPr>
            <w:tcW w:w="6835" w:type="dxa"/>
          </w:tcPr>
          <w:p w14:paraId="360EBF4A" w14:textId="77777777" w:rsidR="00B83ADF" w:rsidRPr="00B83ADF" w:rsidRDefault="00B83ADF" w:rsidP="0093403C">
            <w:pPr>
              <w:rPr>
                <w:sz w:val="22"/>
              </w:rPr>
            </w:pPr>
            <w:r w:rsidRPr="00B83ADF">
              <w:rPr>
                <w:sz w:val="22"/>
              </w:rPr>
              <w:t xml:space="preserve">HTML files must only include inline or embedded Cascading Style Sheet (CSS) information and must not contain embedded </w:t>
            </w:r>
            <w:proofErr w:type="spellStart"/>
            <w:r w:rsidRPr="00B83ADF">
              <w:rPr>
                <w:sz w:val="22"/>
              </w:rPr>
              <w:t>Javascript</w:t>
            </w:r>
            <w:proofErr w:type="spellEnd"/>
            <w:r w:rsidRPr="00B83ADF">
              <w:rPr>
                <w:sz w:val="22"/>
              </w:rPr>
              <w:t xml:space="preserve"> or other dynamic content, for example DHTML, Flash etc.</w:t>
            </w:r>
          </w:p>
        </w:tc>
      </w:tr>
      <w:tr w:rsidR="00B83ADF" w:rsidRPr="00B83ADF" w14:paraId="606E07BB" w14:textId="77777777" w:rsidTr="0093403C">
        <w:tc>
          <w:tcPr>
            <w:tcW w:w="1165" w:type="dxa"/>
            <w:vMerge/>
          </w:tcPr>
          <w:p w14:paraId="561A517D" w14:textId="77777777" w:rsidR="00B83ADF" w:rsidRPr="00B83ADF" w:rsidRDefault="00B83ADF" w:rsidP="0093403C">
            <w:pPr>
              <w:rPr>
                <w:sz w:val="22"/>
              </w:rPr>
            </w:pPr>
          </w:p>
        </w:tc>
        <w:tc>
          <w:tcPr>
            <w:tcW w:w="1350" w:type="dxa"/>
          </w:tcPr>
          <w:p w14:paraId="4AB51BE0" w14:textId="77777777" w:rsidR="00B83ADF" w:rsidRPr="00B83ADF" w:rsidRDefault="00B83ADF" w:rsidP="0093403C">
            <w:pPr>
              <w:rPr>
                <w:sz w:val="22"/>
              </w:rPr>
            </w:pPr>
            <w:r w:rsidRPr="00B83ADF">
              <w:rPr>
                <w:sz w:val="22"/>
              </w:rPr>
              <w:t>XML</w:t>
            </w:r>
          </w:p>
        </w:tc>
        <w:tc>
          <w:tcPr>
            <w:tcW w:w="6835" w:type="dxa"/>
          </w:tcPr>
          <w:p w14:paraId="20FB36B2" w14:textId="77777777" w:rsidR="00B83ADF" w:rsidRPr="00B83ADF" w:rsidRDefault="00B83ADF" w:rsidP="0093403C">
            <w:pPr>
              <w:rPr>
                <w:sz w:val="22"/>
              </w:rPr>
            </w:pPr>
            <w:r w:rsidRPr="00B83ADF">
              <w:rPr>
                <w:sz w:val="22"/>
              </w:rPr>
              <w:t xml:space="preserve">XML documents must only be included in accordance with guidance provided within the Data Classification and Encoding Guide (Annex A) and must not contain embedded </w:t>
            </w:r>
            <w:proofErr w:type="spellStart"/>
            <w:r w:rsidRPr="00B83ADF">
              <w:rPr>
                <w:sz w:val="22"/>
              </w:rPr>
              <w:t>Javascript</w:t>
            </w:r>
            <w:proofErr w:type="spellEnd"/>
            <w:r w:rsidRPr="00B83ADF">
              <w:rPr>
                <w:sz w:val="22"/>
              </w:rPr>
              <w:t xml:space="preserve"> or other dynamic content.</w:t>
            </w:r>
          </w:p>
        </w:tc>
      </w:tr>
      <w:tr w:rsidR="00B83ADF" w:rsidRPr="00B83ADF" w14:paraId="224FD531" w14:textId="77777777" w:rsidTr="0093403C">
        <w:tc>
          <w:tcPr>
            <w:tcW w:w="1165" w:type="dxa"/>
          </w:tcPr>
          <w:p w14:paraId="782B6C31" w14:textId="77777777" w:rsidR="00B83ADF" w:rsidRPr="00B83ADF" w:rsidRDefault="00B83ADF" w:rsidP="0093403C">
            <w:pPr>
              <w:rPr>
                <w:sz w:val="22"/>
              </w:rPr>
            </w:pPr>
            <w:r w:rsidRPr="00B83ADF">
              <w:rPr>
                <w:sz w:val="22"/>
              </w:rPr>
              <w:t>Picture</w:t>
            </w:r>
          </w:p>
        </w:tc>
        <w:tc>
          <w:tcPr>
            <w:tcW w:w="1350" w:type="dxa"/>
          </w:tcPr>
          <w:p w14:paraId="34E29D25" w14:textId="77777777" w:rsidR="00B83ADF" w:rsidRPr="00B83ADF" w:rsidRDefault="00B83ADF" w:rsidP="0093403C">
            <w:pPr>
              <w:rPr>
                <w:sz w:val="22"/>
              </w:rPr>
            </w:pPr>
            <w:r w:rsidRPr="00B83ADF">
              <w:rPr>
                <w:sz w:val="22"/>
              </w:rPr>
              <w:t>TIF</w:t>
            </w:r>
          </w:p>
        </w:tc>
        <w:tc>
          <w:tcPr>
            <w:tcW w:w="6835" w:type="dxa"/>
          </w:tcPr>
          <w:p w14:paraId="74B36C54" w14:textId="77777777" w:rsidR="00B83ADF" w:rsidRPr="00B83ADF" w:rsidRDefault="00B83ADF" w:rsidP="0093403C">
            <w:pPr>
              <w:keepNext/>
              <w:rPr>
                <w:sz w:val="22"/>
              </w:rPr>
            </w:pPr>
            <w:r w:rsidRPr="00B83ADF">
              <w:rPr>
                <w:sz w:val="22"/>
              </w:rPr>
              <w:t>Baseline TIFF 6.0.</w:t>
            </w:r>
          </w:p>
        </w:tc>
      </w:tr>
    </w:tbl>
    <w:p w14:paraId="6BB28A3F" w14:textId="2D6E5B3E" w:rsidR="00B83ADF" w:rsidRPr="00D4785F" w:rsidRDefault="00B83ADF" w:rsidP="002F321F">
      <w:pPr>
        <w:pStyle w:val="aa"/>
      </w:pPr>
      <w:bookmarkStart w:id="225" w:name="_Ref530021440"/>
      <w:r w:rsidRPr="00D4785F">
        <w:lastRenderedPageBreak/>
        <w:t xml:space="preserve">Table </w:t>
      </w:r>
      <w:r w:rsidRPr="00D4785F">
        <w:fldChar w:fldCharType="begin"/>
      </w:r>
      <w:r w:rsidRPr="00D4785F">
        <w:instrText xml:space="preserve"> STYLEREF 1 \s </w:instrText>
      </w:r>
      <w:r w:rsidRPr="00D4785F">
        <w:fldChar w:fldCharType="separate"/>
      </w:r>
      <w:r w:rsidRPr="00D4785F">
        <w:rPr>
          <w:noProof/>
        </w:rPr>
        <w:t>11</w:t>
      </w:r>
      <w:r w:rsidRPr="00D4785F">
        <w:fldChar w:fldCharType="end"/>
      </w:r>
      <w:r w:rsidRPr="00D4785F">
        <w:t>.</w:t>
      </w:r>
      <w:r w:rsidRPr="00D4785F">
        <w:fldChar w:fldCharType="begin"/>
      </w:r>
      <w:r w:rsidRPr="00D4785F">
        <w:instrText xml:space="preserve"> SEQ Table \* ARABIC \s 1 </w:instrText>
      </w:r>
      <w:r w:rsidRPr="00D4785F">
        <w:fldChar w:fldCharType="separate"/>
      </w:r>
      <w:r w:rsidRPr="00D4785F">
        <w:rPr>
          <w:noProof/>
        </w:rPr>
        <w:t>2</w:t>
      </w:r>
      <w:r w:rsidRPr="00D4785F">
        <w:fldChar w:fldCharType="end"/>
      </w:r>
      <w:bookmarkEnd w:id="225"/>
      <w:r w:rsidR="000123D2">
        <w:t>-</w:t>
      </w:r>
      <w:r w:rsidRPr="00D4785F">
        <w:t>Support file formats and extensions</w:t>
      </w:r>
    </w:p>
    <w:p w14:paraId="56411DAF" w14:textId="2689FD63" w:rsidR="00461FDD" w:rsidRDefault="00461FDD" w:rsidP="00461FDD">
      <w:pPr>
        <w:pStyle w:val="a0"/>
      </w:pPr>
    </w:p>
    <w:p w14:paraId="6562061A" w14:textId="77777777" w:rsidR="00BB1052" w:rsidRDefault="00BB1052" w:rsidP="00F333E0">
      <w:pPr>
        <w:pStyle w:val="a0"/>
      </w:pPr>
    </w:p>
    <w:p w14:paraId="15738476" w14:textId="53943285" w:rsidR="00E366B1" w:rsidRDefault="00BB1052" w:rsidP="00EA2303">
      <w:pPr>
        <w:pStyle w:val="2"/>
      </w:pPr>
      <w:bookmarkStart w:id="226" w:name="_Toc66516301"/>
      <w:r>
        <w:t>Support File Naming Convention</w:t>
      </w:r>
      <w:bookmarkEnd w:id="226"/>
    </w:p>
    <w:p w14:paraId="7D3B1B76" w14:textId="77777777" w:rsidR="002725F4" w:rsidRDefault="002725F4" w:rsidP="002725F4">
      <w:pPr>
        <w:rPr>
          <w:color w:val="1F3864"/>
          <w:sz w:val="22"/>
        </w:rPr>
      </w:pPr>
    </w:p>
    <w:p w14:paraId="2759861C" w14:textId="176C27B2" w:rsidR="00B83ADF" w:rsidRPr="00B83ADF" w:rsidRDefault="00B83ADF" w:rsidP="00B83ADF">
      <w:pPr>
        <w:rPr>
          <w:sz w:val="22"/>
        </w:rPr>
      </w:pPr>
      <w:r w:rsidRPr="00B83ADF">
        <w:rPr>
          <w:sz w:val="22"/>
        </w:rPr>
        <w:t>All support files will have unique world-wide file identifiers. The file identifier of support information should not be used to describe the physical content of the file. The support file metadata that accompanies the file will inform the user of the name and purpose of the file (new, replacement</w:t>
      </w:r>
      <w:r w:rsidR="00632D6C">
        <w:rPr>
          <w:sz w:val="22"/>
        </w:rPr>
        <w:t>,</w:t>
      </w:r>
      <w:r w:rsidRPr="00B83ADF">
        <w:rPr>
          <w:sz w:val="22"/>
        </w:rPr>
        <w:t xml:space="preserve"> and deletion).</w:t>
      </w:r>
    </w:p>
    <w:p w14:paraId="307AA435" w14:textId="77777777" w:rsidR="00B83ADF" w:rsidRPr="00B83ADF" w:rsidRDefault="00B83ADF" w:rsidP="00B83ADF">
      <w:pPr>
        <w:rPr>
          <w:rFonts w:eastAsia="Times New Roman"/>
          <w:sz w:val="22"/>
        </w:rPr>
      </w:pPr>
    </w:p>
    <w:p w14:paraId="6BFA5C65" w14:textId="77777777" w:rsidR="00B83ADF" w:rsidRPr="00B83ADF" w:rsidRDefault="00B83ADF" w:rsidP="00B83ADF">
      <w:pPr>
        <w:rPr>
          <w:sz w:val="22"/>
        </w:rPr>
      </w:pPr>
      <w:r w:rsidRPr="00B83ADF">
        <w:rPr>
          <w:sz w:val="22"/>
        </w:rPr>
        <w:t>In this encoding the support files are named according to the specifications given below:</w:t>
      </w:r>
    </w:p>
    <w:p w14:paraId="7EB7720B" w14:textId="77777777" w:rsidR="00B83ADF" w:rsidRPr="00B83ADF" w:rsidRDefault="00B83ADF" w:rsidP="00B83ADF">
      <w:pPr>
        <w:rPr>
          <w:sz w:val="22"/>
        </w:rPr>
      </w:pPr>
    </w:p>
    <w:p w14:paraId="5E9F0ACD" w14:textId="3FA0026C" w:rsidR="00B83ADF" w:rsidRPr="00B83ADF" w:rsidRDefault="00632D6C" w:rsidP="00B83ADF">
      <w:pPr>
        <w:rPr>
          <w:sz w:val="22"/>
        </w:rPr>
      </w:pPr>
      <w:bookmarkStart w:id="227" w:name="_Hlk530018583"/>
      <w:r w:rsidRPr="00632D6C">
        <w:rPr>
          <w:sz w:val="22"/>
        </w:rPr>
        <w:t>128CCCCXXXXXXXXXX.YYY</w:t>
      </w:r>
      <w:bookmarkEnd w:id="227"/>
    </w:p>
    <w:p w14:paraId="166E4F97" w14:textId="77777777" w:rsidR="00B83ADF" w:rsidRPr="00B83ADF" w:rsidRDefault="00B83ADF" w:rsidP="00B83ADF">
      <w:pPr>
        <w:rPr>
          <w:sz w:val="22"/>
        </w:rPr>
      </w:pPr>
    </w:p>
    <w:p w14:paraId="20F003A9" w14:textId="77777777" w:rsidR="00B83ADF" w:rsidRPr="00B83ADF" w:rsidRDefault="00B83ADF" w:rsidP="00B83ADF">
      <w:pPr>
        <w:rPr>
          <w:sz w:val="22"/>
        </w:rPr>
      </w:pPr>
      <w:r w:rsidRPr="00B83ADF">
        <w:rPr>
          <w:sz w:val="22"/>
        </w:rPr>
        <w:t>The main part forms an identifier where:</w:t>
      </w:r>
    </w:p>
    <w:p w14:paraId="32C93FE4" w14:textId="15D2D614" w:rsidR="00B83ADF" w:rsidRPr="00B83ADF" w:rsidRDefault="00B83ADF" w:rsidP="00B83ADF">
      <w:pPr>
        <w:pStyle w:val="ae"/>
        <w:numPr>
          <w:ilvl w:val="0"/>
          <w:numId w:val="2"/>
        </w:numPr>
        <w:rPr>
          <w:sz w:val="22"/>
        </w:rPr>
      </w:pPr>
      <w:bookmarkStart w:id="228" w:name="_Hlk530018609"/>
      <w:r w:rsidRPr="00B83ADF">
        <w:rPr>
          <w:sz w:val="22"/>
        </w:rPr>
        <w:t>The first three characters are always “128” and identify the dataset as an S-128 dataset.</w:t>
      </w:r>
    </w:p>
    <w:p w14:paraId="6DA4CAF8" w14:textId="77777777" w:rsidR="00B83ADF" w:rsidRPr="00B83ADF" w:rsidRDefault="00B83ADF" w:rsidP="00B83ADF">
      <w:pPr>
        <w:pStyle w:val="ae"/>
        <w:numPr>
          <w:ilvl w:val="0"/>
          <w:numId w:val="2"/>
        </w:numPr>
        <w:rPr>
          <w:sz w:val="22"/>
        </w:rPr>
      </w:pPr>
      <w:r w:rsidRPr="00B83ADF">
        <w:rPr>
          <w:sz w:val="22"/>
        </w:rPr>
        <w:t>The next four characters identify the issuing agency by its alphanumeric agency code in the IHO producer code register in the IHO GI Registry (i.e., the IHO is identified as “AA”, not “1810”). Where the agency code consists of fewer than four characters, sufficient zeros must be suffixed to make the length exactly four characters (e.g., “AA00” for IHO).</w:t>
      </w:r>
      <w:bookmarkEnd w:id="228"/>
    </w:p>
    <w:p w14:paraId="660B6E53" w14:textId="484B7CC2" w:rsidR="00B83ADF" w:rsidRPr="00B83ADF" w:rsidRDefault="00B83ADF" w:rsidP="00B83ADF">
      <w:pPr>
        <w:pStyle w:val="ae"/>
        <w:numPr>
          <w:ilvl w:val="0"/>
          <w:numId w:val="2"/>
        </w:numPr>
        <w:rPr>
          <w:sz w:val="22"/>
        </w:rPr>
      </w:pPr>
      <w:r w:rsidRPr="00B83ADF">
        <w:rPr>
          <w:sz w:val="22"/>
        </w:rPr>
        <w:t xml:space="preserve">The eighth up to the </w:t>
      </w:r>
      <w:r w:rsidR="00632D6C">
        <w:rPr>
          <w:sz w:val="22"/>
        </w:rPr>
        <w:t>seventeenth</w:t>
      </w:r>
      <w:r w:rsidR="00632D6C" w:rsidRPr="00B83ADF">
        <w:rPr>
          <w:rFonts w:eastAsia="Times New Roman"/>
          <w:sz w:val="22"/>
        </w:rPr>
        <w:t xml:space="preserve"> </w:t>
      </w:r>
      <w:r w:rsidRPr="00B83ADF">
        <w:rPr>
          <w:rFonts w:eastAsia="Times New Roman"/>
          <w:sz w:val="22"/>
        </w:rPr>
        <w:t xml:space="preserve">character can be used in any way by the </w:t>
      </w:r>
      <w:r w:rsidRPr="00B83ADF">
        <w:rPr>
          <w:sz w:val="22"/>
        </w:rPr>
        <w:t>producer to provide a unique file name for the dataset. The following characters are allowed in the dataset name</w:t>
      </w:r>
      <w:r w:rsidR="00632D6C">
        <w:rPr>
          <w:sz w:val="22"/>
        </w:rPr>
        <w:t>.</w:t>
      </w:r>
      <w:r w:rsidRPr="00B83ADF">
        <w:rPr>
          <w:sz w:val="22"/>
        </w:rPr>
        <w:t xml:space="preserve"> A to Z, 0 to 9</w:t>
      </w:r>
      <w:r w:rsidR="00632D6C">
        <w:rPr>
          <w:sz w:val="22"/>
        </w:rPr>
        <w:t>,</w:t>
      </w:r>
      <w:r w:rsidRPr="00B83ADF">
        <w:rPr>
          <w:sz w:val="22"/>
        </w:rPr>
        <w:t xml:space="preserve"> and the special character _ (underscore). The ninth through fifteenth characters are optional (i.e., at least one character must be used).</w:t>
      </w:r>
    </w:p>
    <w:p w14:paraId="5F944516" w14:textId="38319EA7" w:rsidR="00B83ADF" w:rsidRPr="00B83ADF" w:rsidRDefault="00B83ADF" w:rsidP="00B83ADF">
      <w:pPr>
        <w:pStyle w:val="ae"/>
        <w:numPr>
          <w:ilvl w:val="0"/>
          <w:numId w:val="2"/>
        </w:numPr>
        <w:rPr>
          <w:color w:val="1F3864"/>
          <w:sz w:val="22"/>
        </w:rPr>
      </w:pPr>
      <w:r w:rsidRPr="00B83ADF">
        <w:rPr>
          <w:sz w:val="22"/>
        </w:rPr>
        <w:t xml:space="preserve">.YYY – support file extension. The YYY portion must conform to the file format as described in </w:t>
      </w:r>
      <w:r w:rsidRPr="00B83ADF">
        <w:rPr>
          <w:sz w:val="22"/>
        </w:rPr>
        <w:fldChar w:fldCharType="begin"/>
      </w:r>
      <w:r w:rsidRPr="00B83ADF">
        <w:rPr>
          <w:sz w:val="22"/>
        </w:rPr>
        <w:instrText xml:space="preserve"> REF _Ref530021440  \* MERGEFORMAT </w:instrText>
      </w:r>
      <w:r w:rsidRPr="00B83ADF">
        <w:rPr>
          <w:sz w:val="22"/>
        </w:rPr>
        <w:fldChar w:fldCharType="separate"/>
      </w:r>
      <w:r w:rsidRPr="00B83ADF">
        <w:rPr>
          <w:sz w:val="22"/>
        </w:rPr>
        <w:t xml:space="preserve">Table </w:t>
      </w:r>
      <w:r w:rsidRPr="00B83ADF">
        <w:rPr>
          <w:noProof/>
          <w:sz w:val="22"/>
        </w:rPr>
        <w:t>11</w:t>
      </w:r>
      <w:r w:rsidRPr="00B83ADF">
        <w:rPr>
          <w:sz w:val="22"/>
        </w:rPr>
        <w:t>.</w:t>
      </w:r>
      <w:r w:rsidRPr="00B83ADF">
        <w:rPr>
          <w:noProof/>
          <w:sz w:val="22"/>
        </w:rPr>
        <w:t>2</w:t>
      </w:r>
      <w:r w:rsidRPr="00B83ADF">
        <w:rPr>
          <w:sz w:val="22"/>
        </w:rPr>
        <w:fldChar w:fldCharType="end"/>
      </w:r>
      <w:r w:rsidRPr="00B83ADF">
        <w:rPr>
          <w:sz w:val="22"/>
        </w:rPr>
        <w:t>.</w:t>
      </w:r>
    </w:p>
    <w:p w14:paraId="5F997D52" w14:textId="77777777" w:rsidR="002725F4" w:rsidRPr="00B83ADF" w:rsidRDefault="002725F4" w:rsidP="002725F4">
      <w:pPr>
        <w:rPr>
          <w:color w:val="1F3864"/>
          <w:sz w:val="22"/>
        </w:rPr>
      </w:pPr>
    </w:p>
    <w:p w14:paraId="1F2945A2" w14:textId="5EC1A83C" w:rsidR="00E366B1" w:rsidRDefault="009C56BD" w:rsidP="00EA2303">
      <w:pPr>
        <w:pStyle w:val="2"/>
      </w:pPr>
      <w:bookmarkStart w:id="229" w:name="_Toc66516302"/>
      <w:r>
        <w:t>Dataset Naming Convention</w:t>
      </w:r>
      <w:bookmarkEnd w:id="229"/>
    </w:p>
    <w:p w14:paraId="425BD831" w14:textId="77777777" w:rsidR="00B83ADF" w:rsidRPr="00B83ADF" w:rsidRDefault="00B83ADF" w:rsidP="00B83ADF">
      <w:pPr>
        <w:rPr>
          <w:rFonts w:eastAsia="Times New Roman"/>
          <w:sz w:val="22"/>
        </w:rPr>
      </w:pPr>
      <w:r w:rsidRPr="00B83ADF">
        <w:rPr>
          <w:sz w:val="22"/>
        </w:rPr>
        <w:t xml:space="preserve">All dataset files will have unique world-wide file identifiers. The file identifier of the dataset should not be used to describe the physical content of the file. The dataset file metadata that accompanies the file will inform the user of the name and purpose of the file (new, replacement, and deletion). </w:t>
      </w:r>
    </w:p>
    <w:p w14:paraId="5881B3C1" w14:textId="77777777" w:rsidR="00B83ADF" w:rsidRPr="00B83ADF" w:rsidRDefault="00B83ADF" w:rsidP="00B83ADF">
      <w:pPr>
        <w:rPr>
          <w:sz w:val="22"/>
        </w:rPr>
      </w:pPr>
      <w:r w:rsidRPr="00B83ADF">
        <w:rPr>
          <w:sz w:val="22"/>
        </w:rPr>
        <w:t>In this encoding the dataset files are named according to the specifications given below:</w:t>
      </w:r>
    </w:p>
    <w:p w14:paraId="02D9D8CC" w14:textId="77777777" w:rsidR="00B83ADF" w:rsidRPr="00B83ADF" w:rsidRDefault="00B83ADF" w:rsidP="00B83ADF">
      <w:pPr>
        <w:rPr>
          <w:sz w:val="22"/>
        </w:rPr>
      </w:pPr>
    </w:p>
    <w:p w14:paraId="7A5EA9E0" w14:textId="26BE9A37" w:rsidR="00B83ADF" w:rsidRPr="00B83ADF" w:rsidRDefault="00B83ADF" w:rsidP="00B83ADF">
      <w:pPr>
        <w:rPr>
          <w:sz w:val="22"/>
        </w:rPr>
      </w:pPr>
      <w:r w:rsidRPr="00B83ADF">
        <w:rPr>
          <w:sz w:val="22"/>
        </w:rPr>
        <w:t xml:space="preserve">128CCCCXXXXXXXXXX.GML </w:t>
      </w:r>
    </w:p>
    <w:p w14:paraId="1CA7F72E" w14:textId="77777777" w:rsidR="00B83ADF" w:rsidRPr="00B83ADF" w:rsidRDefault="00B83ADF" w:rsidP="00B83ADF">
      <w:pPr>
        <w:rPr>
          <w:sz w:val="22"/>
        </w:rPr>
      </w:pPr>
    </w:p>
    <w:p w14:paraId="72C27367" w14:textId="77777777" w:rsidR="00B83ADF" w:rsidRPr="00B83ADF" w:rsidRDefault="00B83ADF" w:rsidP="00B83ADF">
      <w:pPr>
        <w:rPr>
          <w:sz w:val="22"/>
        </w:rPr>
      </w:pPr>
      <w:r w:rsidRPr="00B83ADF">
        <w:rPr>
          <w:sz w:val="22"/>
        </w:rPr>
        <w:t>The main part forms an identifier where:</w:t>
      </w:r>
    </w:p>
    <w:p w14:paraId="28D23280" w14:textId="7AACA747" w:rsidR="00B83ADF" w:rsidRPr="00B83ADF" w:rsidRDefault="00B83ADF" w:rsidP="00B83ADF">
      <w:pPr>
        <w:pStyle w:val="ae"/>
        <w:numPr>
          <w:ilvl w:val="0"/>
          <w:numId w:val="2"/>
        </w:numPr>
        <w:rPr>
          <w:sz w:val="22"/>
        </w:rPr>
      </w:pPr>
      <w:r w:rsidRPr="00B83ADF">
        <w:rPr>
          <w:sz w:val="22"/>
        </w:rPr>
        <w:t>The first three characters are always “128” and identify the dataset as an S-128 dataset.</w:t>
      </w:r>
    </w:p>
    <w:p w14:paraId="22E82A8C" w14:textId="77777777" w:rsidR="00B83ADF" w:rsidRPr="00B83ADF" w:rsidRDefault="00B83ADF" w:rsidP="00B83ADF">
      <w:pPr>
        <w:pStyle w:val="ae"/>
        <w:numPr>
          <w:ilvl w:val="0"/>
          <w:numId w:val="2"/>
        </w:numPr>
        <w:rPr>
          <w:sz w:val="22"/>
        </w:rPr>
      </w:pPr>
      <w:r w:rsidRPr="00B83ADF">
        <w:rPr>
          <w:sz w:val="22"/>
        </w:rPr>
        <w:t>The next four characters identify the issuing agency by its alphanumeric agency code in the IHO producer code register in the IHO GI Registry (i.e., the IHO is identified as “AA”, not “1810”). Where the agency code consists of fewer than four characters, sufficient zeros must be suffixed to make the length exactly four characters (e.g., “AA00” for IHO).</w:t>
      </w:r>
    </w:p>
    <w:p w14:paraId="3FB512BA" w14:textId="77777777" w:rsidR="00B83ADF" w:rsidRPr="00B83ADF" w:rsidRDefault="00B83ADF" w:rsidP="00B83ADF">
      <w:pPr>
        <w:numPr>
          <w:ilvl w:val="0"/>
          <w:numId w:val="2"/>
        </w:numPr>
        <w:rPr>
          <w:color w:val="1F3864"/>
          <w:sz w:val="22"/>
        </w:rPr>
      </w:pPr>
      <w:r w:rsidRPr="00B83ADF">
        <w:rPr>
          <w:sz w:val="22"/>
        </w:rPr>
        <w:t>The eighth up to the seventeenth character can be used in any way by the producer to provide a unique file name for the dataset. The following characters are allowed in the dataset name, A to Z, 0 to 9 and the special character _ (underscore). The ninth through seventeenth characters are optional (i.e., at least one character must be used).</w:t>
      </w:r>
    </w:p>
    <w:p w14:paraId="5A8CE93F" w14:textId="77777777" w:rsidR="00E366B1" w:rsidRPr="00B83ADF" w:rsidRDefault="00E366B1">
      <w:pPr>
        <w:rPr>
          <w:color w:val="1F3864"/>
        </w:rPr>
      </w:pPr>
    </w:p>
    <w:p w14:paraId="2B3CD308" w14:textId="77777777" w:rsidR="00FA44B3" w:rsidRDefault="00FA44B3" w:rsidP="00FA44B3"/>
    <w:p w14:paraId="5778AC8D" w14:textId="77777777" w:rsidR="00FA44B3" w:rsidRDefault="00FA44B3" w:rsidP="00FA44B3">
      <w:pPr>
        <w:pStyle w:val="2"/>
      </w:pPr>
      <w:bookmarkStart w:id="230" w:name="_Toc514828038"/>
      <w:bookmarkStart w:id="231" w:name="_Toc66516303"/>
      <w:r>
        <w:lastRenderedPageBreak/>
        <w:t>Update dataset naming convention</w:t>
      </w:r>
      <w:bookmarkEnd w:id="230"/>
      <w:bookmarkEnd w:id="231"/>
    </w:p>
    <w:p w14:paraId="0AF2F559" w14:textId="77777777" w:rsidR="00B83ADF" w:rsidRPr="00B83ADF" w:rsidRDefault="00B83ADF" w:rsidP="00B83ADF">
      <w:pPr>
        <w:rPr>
          <w:sz w:val="22"/>
        </w:rPr>
      </w:pPr>
      <w:r w:rsidRPr="00B83ADF">
        <w:rPr>
          <w:sz w:val="22"/>
        </w:rPr>
        <w:t>All update dataset files will have an identical name to the base dataset, aside from the separator and update number sequence.</w:t>
      </w:r>
    </w:p>
    <w:p w14:paraId="25BB118E" w14:textId="77777777" w:rsidR="00B83ADF" w:rsidRPr="00B83ADF" w:rsidRDefault="00B83ADF" w:rsidP="00B83ADF">
      <w:pPr>
        <w:rPr>
          <w:sz w:val="22"/>
        </w:rPr>
      </w:pPr>
    </w:p>
    <w:p w14:paraId="149D2D3C" w14:textId="77777777" w:rsidR="00B83ADF" w:rsidRPr="00B83ADF" w:rsidRDefault="00B83ADF" w:rsidP="00B83ADF">
      <w:pPr>
        <w:rPr>
          <w:sz w:val="22"/>
        </w:rPr>
      </w:pPr>
      <w:r w:rsidRPr="00B83ADF">
        <w:rPr>
          <w:sz w:val="22"/>
        </w:rPr>
        <w:t>In this encoding the update dataset files are named according to the specifications given below:</w:t>
      </w:r>
    </w:p>
    <w:p w14:paraId="6CDD168F" w14:textId="77777777" w:rsidR="00B83ADF" w:rsidRPr="00B83ADF" w:rsidRDefault="00B83ADF" w:rsidP="00B83ADF">
      <w:pPr>
        <w:rPr>
          <w:sz w:val="22"/>
        </w:rPr>
      </w:pPr>
    </w:p>
    <w:p w14:paraId="78B75BE4" w14:textId="182CC54C" w:rsidR="00B83ADF" w:rsidRPr="00B83ADF" w:rsidRDefault="00B83ADF" w:rsidP="00B83ADF">
      <w:pPr>
        <w:rPr>
          <w:sz w:val="22"/>
        </w:rPr>
      </w:pPr>
      <w:r w:rsidRPr="00B83ADF">
        <w:rPr>
          <w:sz w:val="22"/>
        </w:rPr>
        <w:t>12</w:t>
      </w:r>
      <w:r>
        <w:rPr>
          <w:sz w:val="22"/>
        </w:rPr>
        <w:t>8</w:t>
      </w:r>
      <w:r w:rsidRPr="00B83ADF">
        <w:rPr>
          <w:sz w:val="22"/>
        </w:rPr>
        <w:t>CCCCXXXXXXXXXX_XXX.GML</w:t>
      </w:r>
    </w:p>
    <w:p w14:paraId="2D4D220E" w14:textId="77777777" w:rsidR="00B83ADF" w:rsidRPr="00B83ADF" w:rsidRDefault="00B83ADF" w:rsidP="00B83ADF">
      <w:pPr>
        <w:rPr>
          <w:sz w:val="22"/>
        </w:rPr>
      </w:pPr>
    </w:p>
    <w:p w14:paraId="0320400B" w14:textId="77777777" w:rsidR="00B83ADF" w:rsidRPr="00B83ADF" w:rsidRDefault="00B83ADF" w:rsidP="00B83ADF">
      <w:pPr>
        <w:rPr>
          <w:sz w:val="22"/>
        </w:rPr>
      </w:pPr>
      <w:r w:rsidRPr="00B83ADF">
        <w:rPr>
          <w:sz w:val="22"/>
        </w:rPr>
        <w:t>The main part forms an identifier where:</w:t>
      </w:r>
    </w:p>
    <w:p w14:paraId="07458804" w14:textId="77777777" w:rsidR="00B83ADF" w:rsidRPr="00B83ADF" w:rsidRDefault="00B83ADF" w:rsidP="00B83ADF">
      <w:pPr>
        <w:rPr>
          <w:sz w:val="22"/>
        </w:rPr>
      </w:pPr>
    </w:p>
    <w:p w14:paraId="117FC6C4" w14:textId="7CCACFCC" w:rsidR="00B83ADF" w:rsidRPr="00B83ADF" w:rsidRDefault="00B83ADF" w:rsidP="00B83ADF">
      <w:pPr>
        <w:numPr>
          <w:ilvl w:val="0"/>
          <w:numId w:val="2"/>
        </w:numPr>
        <w:rPr>
          <w:sz w:val="22"/>
        </w:rPr>
      </w:pPr>
      <w:r w:rsidRPr="00B83ADF">
        <w:rPr>
          <w:sz w:val="22"/>
        </w:rPr>
        <w:t xml:space="preserve">The first up to the seventeenth characters are the same as the dataset being updated and therefore conform to the rules described in clause </w:t>
      </w:r>
      <w:r w:rsidRPr="00B83ADF">
        <w:rPr>
          <w:sz w:val="22"/>
        </w:rPr>
        <w:fldChar w:fldCharType="begin"/>
      </w:r>
      <w:r w:rsidRPr="00B83ADF">
        <w:rPr>
          <w:sz w:val="22"/>
        </w:rPr>
        <w:instrText xml:space="preserve"> REF _Ref530022195 \r </w:instrText>
      </w:r>
      <w:r>
        <w:rPr>
          <w:sz w:val="22"/>
        </w:rPr>
        <w:instrText xml:space="preserve"> \* MERGEFORMAT </w:instrText>
      </w:r>
      <w:r w:rsidRPr="00B83ADF">
        <w:rPr>
          <w:sz w:val="22"/>
        </w:rPr>
        <w:fldChar w:fldCharType="separate"/>
      </w:r>
      <w:r w:rsidRPr="00B83ADF">
        <w:rPr>
          <w:sz w:val="22"/>
        </w:rPr>
        <w:t>11.6</w:t>
      </w:r>
      <w:r w:rsidRPr="00B83ADF">
        <w:rPr>
          <w:sz w:val="22"/>
        </w:rPr>
        <w:fldChar w:fldCharType="end"/>
      </w:r>
      <w:r w:rsidRPr="00B83ADF">
        <w:rPr>
          <w:sz w:val="22"/>
        </w:rPr>
        <w:t>.</w:t>
      </w:r>
    </w:p>
    <w:p w14:paraId="6DF91858" w14:textId="77777777" w:rsidR="00B83ADF" w:rsidRPr="00B83ADF" w:rsidRDefault="00B83ADF" w:rsidP="00B83ADF">
      <w:pPr>
        <w:numPr>
          <w:ilvl w:val="0"/>
          <w:numId w:val="2"/>
        </w:numPr>
        <w:rPr>
          <w:sz w:val="22"/>
        </w:rPr>
      </w:pPr>
      <w:r w:rsidRPr="00B83ADF">
        <w:rPr>
          <w:sz w:val="22"/>
        </w:rPr>
        <w:t>The next character must be an underscore “_”.</w:t>
      </w:r>
    </w:p>
    <w:p w14:paraId="0827E00C" w14:textId="77777777" w:rsidR="00B83ADF" w:rsidRPr="00B83ADF" w:rsidRDefault="00B83ADF" w:rsidP="00B83ADF">
      <w:pPr>
        <w:numPr>
          <w:ilvl w:val="0"/>
          <w:numId w:val="2"/>
        </w:numPr>
        <w:rPr>
          <w:sz w:val="22"/>
        </w:rPr>
      </w:pPr>
      <w:r w:rsidRPr="00B83ADF">
        <w:rPr>
          <w:sz w:val="22"/>
        </w:rPr>
        <w:t>The next three characters must be numerical (0-9) characters to indicate the place of the update dataset in the update sequence.</w:t>
      </w:r>
    </w:p>
    <w:p w14:paraId="183B0508" w14:textId="77777777" w:rsidR="00FA44B3" w:rsidRPr="00B83ADF" w:rsidRDefault="00FA44B3">
      <w:pPr>
        <w:rPr>
          <w:color w:val="1F3864"/>
        </w:rPr>
      </w:pPr>
    </w:p>
    <w:p w14:paraId="6ADD012F" w14:textId="14BD29B2" w:rsidR="00E366B1" w:rsidRDefault="00220E1C" w:rsidP="00FA44B3">
      <w:pPr>
        <w:pStyle w:val="2"/>
      </w:pPr>
      <w:bookmarkStart w:id="232" w:name="_Toc66516304"/>
      <w:r>
        <w:t>Catalogue File Naming Convention</w:t>
      </w:r>
      <w:bookmarkEnd w:id="232"/>
    </w:p>
    <w:p w14:paraId="0D501D72" w14:textId="77777777" w:rsidR="00B83ADF" w:rsidRPr="00B83ADF" w:rsidRDefault="00B83ADF" w:rsidP="00B83ADF">
      <w:pPr>
        <w:rPr>
          <w:sz w:val="22"/>
        </w:rPr>
      </w:pPr>
      <w:r w:rsidRPr="00B83ADF">
        <w:rPr>
          <w:sz w:val="22"/>
        </w:rPr>
        <w:t xml:space="preserve">The exchange catalogue acts as the table of contents for the exchange set. The catalogue file of the exchange set must be named CATALOG.XML. No other file in the exchange set may be named CATALOG.XML. The content of the exchange catalogue file is described in Clause 14. </w:t>
      </w:r>
    </w:p>
    <w:p w14:paraId="04BF6237" w14:textId="77777777" w:rsidR="00FA44B3" w:rsidRPr="002725F4" w:rsidRDefault="00FA44B3">
      <w:pPr>
        <w:rPr>
          <w:sz w:val="22"/>
        </w:rPr>
      </w:pPr>
    </w:p>
    <w:p w14:paraId="289E294C" w14:textId="57B7E442" w:rsidR="00220E1C" w:rsidRDefault="00220E1C" w:rsidP="00FA44B3">
      <w:pPr>
        <w:pStyle w:val="1"/>
      </w:pPr>
      <w:bookmarkStart w:id="233" w:name="_Toc66516305"/>
      <w:r>
        <w:t>Dataset Maintenance</w:t>
      </w:r>
      <w:bookmarkEnd w:id="233"/>
    </w:p>
    <w:p w14:paraId="581042AA" w14:textId="77777777" w:rsidR="00FA44B3" w:rsidRPr="002C7068" w:rsidRDefault="00FA44B3" w:rsidP="00FA44B3">
      <w:pPr>
        <w:pStyle w:val="2"/>
      </w:pPr>
      <w:bookmarkStart w:id="234" w:name="_Toc514828041"/>
      <w:bookmarkStart w:id="235" w:name="_Toc66516306"/>
      <w:r>
        <w:t>Introduction</w:t>
      </w:r>
      <w:bookmarkEnd w:id="234"/>
      <w:bookmarkEnd w:id="235"/>
    </w:p>
    <w:p w14:paraId="0F47B697" w14:textId="1368AA3F" w:rsidR="00220E1C" w:rsidRDefault="00220E1C" w:rsidP="00220E1C">
      <w:pPr>
        <w:jc w:val="both"/>
        <w:rPr>
          <w:sz w:val="22"/>
        </w:rPr>
      </w:pPr>
      <w:r>
        <w:rPr>
          <w:sz w:val="22"/>
        </w:rPr>
        <w:t xml:space="preserve">Datasets are maintained as needed and must include mechanisms for </w:t>
      </w:r>
      <w:r w:rsidR="00385538">
        <w:rPr>
          <w:sz w:val="22"/>
        </w:rPr>
        <w:t>CNP</w:t>
      </w:r>
      <w:r>
        <w:rPr>
          <w:sz w:val="22"/>
        </w:rPr>
        <w:t xml:space="preserve"> updating. Data updates will be made by new editions</w:t>
      </w:r>
      <w:r w:rsidR="00632D6C">
        <w:rPr>
          <w:sz w:val="22"/>
        </w:rPr>
        <w:t xml:space="preserve"> or updates</w:t>
      </w:r>
      <w:r>
        <w:rPr>
          <w:sz w:val="22"/>
        </w:rPr>
        <w:t>.</w:t>
      </w:r>
      <w:r w:rsidRPr="006A06D0">
        <w:rPr>
          <w:sz w:val="22"/>
        </w:rPr>
        <w:t xml:space="preserve"> </w:t>
      </w:r>
      <w:r>
        <w:rPr>
          <w:sz w:val="22"/>
        </w:rPr>
        <w:t xml:space="preserve">The maintenance and update frequency of </w:t>
      </w:r>
      <w:r w:rsidR="00385538">
        <w:rPr>
          <w:sz w:val="22"/>
        </w:rPr>
        <w:t>CNP</w:t>
      </w:r>
      <w:r>
        <w:rPr>
          <w:sz w:val="22"/>
        </w:rPr>
        <w:t xml:space="preserve"> datasets should be defined by the producers (official national authority) implementing this specification. </w:t>
      </w:r>
    </w:p>
    <w:p w14:paraId="6E1ECF0D" w14:textId="77777777" w:rsidR="00220E1C" w:rsidRDefault="00220E1C" w:rsidP="00220E1C">
      <w:pPr>
        <w:jc w:val="both"/>
        <w:rPr>
          <w:sz w:val="22"/>
        </w:rPr>
      </w:pPr>
      <w:r>
        <w:rPr>
          <w:sz w:val="22"/>
        </w:rPr>
        <w:t xml:space="preserve">Data Producers must use applicable sources to maintain and update data and provide a brief description of the sources that were used to produce the dataset in the appropriate metadata field.  </w:t>
      </w:r>
    </w:p>
    <w:p w14:paraId="682EFDB0" w14:textId="77777777" w:rsidR="00B83ADF" w:rsidRDefault="00B83ADF">
      <w:pPr>
        <w:spacing w:after="120"/>
        <w:rPr>
          <w:b/>
        </w:rPr>
      </w:pPr>
    </w:p>
    <w:p w14:paraId="2A3CB049" w14:textId="77777777" w:rsidR="00FA44B3" w:rsidRDefault="00FA44B3" w:rsidP="00FA44B3">
      <w:pPr>
        <w:pStyle w:val="2"/>
      </w:pPr>
      <w:bookmarkStart w:id="236" w:name="_Toc482265506"/>
      <w:bookmarkStart w:id="237" w:name="_Toc514828042"/>
      <w:bookmarkStart w:id="238" w:name="_Toc66516307"/>
      <w:r>
        <w:t>Production process for base and update datasets</w:t>
      </w:r>
      <w:bookmarkEnd w:id="236"/>
      <w:bookmarkEnd w:id="237"/>
      <w:bookmarkEnd w:id="238"/>
    </w:p>
    <w:p w14:paraId="7543A021" w14:textId="4D0FBC32" w:rsidR="00FA44B3" w:rsidRDefault="00FA44B3" w:rsidP="00FA44B3">
      <w:r>
        <w:t>Data Producers should follow their established production processes for maintaining and updating datasets. Data is produced against the DCEG and checked against the appropriate set of validation rules in Appendix X.</w:t>
      </w:r>
    </w:p>
    <w:p w14:paraId="6BFBF795" w14:textId="77777777" w:rsidR="00FA44B3" w:rsidRDefault="00FA44B3" w:rsidP="00FA44B3"/>
    <w:p w14:paraId="3E631A5C" w14:textId="77777777" w:rsidR="00FA44B3" w:rsidRDefault="00FA44B3" w:rsidP="00FA44B3">
      <w:pPr>
        <w:pStyle w:val="2"/>
      </w:pPr>
      <w:bookmarkStart w:id="239" w:name="_Toc482265507"/>
      <w:bookmarkStart w:id="240" w:name="_Toc514828043"/>
      <w:bookmarkStart w:id="241" w:name="_Toc66516308"/>
      <w:r>
        <w:t>Dataset updates</w:t>
      </w:r>
      <w:bookmarkEnd w:id="239"/>
      <w:r>
        <w:t xml:space="preserve"> and cancellation</w:t>
      </w:r>
      <w:bookmarkEnd w:id="240"/>
      <w:bookmarkEnd w:id="241"/>
    </w:p>
    <w:p w14:paraId="7AF7055F" w14:textId="77777777" w:rsidR="00FA44B3" w:rsidRDefault="00FA44B3" w:rsidP="00FA44B3">
      <w:r>
        <w:t xml:space="preserve">The purpose of issue of the dataset is indicated in the “purpose” field of the dataset discovery metadata. In order to terminate a dataset, an update dataset file is created for which the edition number must be set to 0. This convention is only used to cancel a base dataset file. </w:t>
      </w:r>
    </w:p>
    <w:p w14:paraId="7196186D" w14:textId="77777777" w:rsidR="00FA44B3" w:rsidRDefault="00FA44B3" w:rsidP="00FA44B3"/>
    <w:p w14:paraId="263404CF" w14:textId="77777777" w:rsidR="00FA44B3" w:rsidRDefault="00FA44B3" w:rsidP="00FA44B3">
      <w:r>
        <w:t>Where a dataset is cancelled and its name is reused at a later date, the issue date must be greater than the issue date of the cancelled dataset.</w:t>
      </w:r>
    </w:p>
    <w:p w14:paraId="34A952BD" w14:textId="77777777" w:rsidR="00FA44B3" w:rsidRDefault="00FA44B3" w:rsidP="00FA44B3"/>
    <w:p w14:paraId="5ED7F8D2" w14:textId="6FB396E3" w:rsidR="00FA44B3" w:rsidRDefault="00FA44B3" w:rsidP="00FA44B3">
      <w:r>
        <w:t>When the dataset is cancelled, it must be removed from the system.</w:t>
      </w:r>
    </w:p>
    <w:p w14:paraId="1E717A2A" w14:textId="77777777" w:rsidR="00FA44B3" w:rsidRDefault="00FA44B3" w:rsidP="00FA44B3"/>
    <w:p w14:paraId="026869FD" w14:textId="77777777" w:rsidR="00FA44B3" w:rsidRDefault="00FA44B3" w:rsidP="00FA44B3">
      <w:r>
        <w:t>An exchange set may contain base dataset files and update dataset files for the same datasets. Under these circumstances the update dataset files must follow in the correct sequential order from the last update applied to the base dataset file.</w:t>
      </w:r>
    </w:p>
    <w:p w14:paraId="7AB6C262" w14:textId="77777777" w:rsidR="00FA44B3" w:rsidRDefault="00FA44B3" w:rsidP="00FA44B3">
      <w:pPr>
        <w:pStyle w:val="2"/>
      </w:pPr>
      <w:bookmarkStart w:id="242" w:name="_Toc482265508"/>
      <w:bookmarkStart w:id="243" w:name="_Toc514828044"/>
      <w:bookmarkStart w:id="244" w:name="_Toc66516309"/>
      <w:r>
        <w:t>Support file updates</w:t>
      </w:r>
      <w:bookmarkEnd w:id="242"/>
      <w:bookmarkEnd w:id="243"/>
      <w:bookmarkEnd w:id="244"/>
    </w:p>
    <w:p w14:paraId="504C21A3" w14:textId="52381624" w:rsidR="00FA44B3" w:rsidRDefault="00FA44B3" w:rsidP="00FA44B3">
      <w:r>
        <w:t>The purpose of issue is indicated in the “purpose” field of the support file discovery metadata. Support files carrying the “deletion” flag in metadata must be removed from the system. When a feature or information type pointing to a text, picture</w:t>
      </w:r>
      <w:r w:rsidR="007901B1">
        <w:t>,</w:t>
      </w:r>
      <w:r>
        <w:t xml:space="preserve"> or application file is deleted or updated so that it no longer references the file, the system software must check to see whether any other feature or information type references the same file, before that file is deleted.</w:t>
      </w:r>
    </w:p>
    <w:p w14:paraId="13B35AAF" w14:textId="77777777" w:rsidR="00FA44B3" w:rsidRDefault="00FA44B3" w:rsidP="00FA44B3"/>
    <w:p w14:paraId="62AAB7B3" w14:textId="69A1FFE2" w:rsidR="00FA44B3" w:rsidRDefault="00FA44B3" w:rsidP="00FA44B3">
      <w:r>
        <w:t xml:space="preserve">Updates or deletions of a support file may require concurrent updates to feature or information type instance attributes that depend on the file, e.g., </w:t>
      </w:r>
      <w:proofErr w:type="spellStart"/>
      <w:r>
        <w:t>pictorialRepresentation</w:t>
      </w:r>
      <w:proofErr w:type="spellEnd"/>
      <w:r>
        <w:t xml:space="preserve">, </w:t>
      </w:r>
      <w:proofErr w:type="spellStart"/>
      <w:r>
        <w:t>fileReference</w:t>
      </w:r>
      <w:proofErr w:type="spellEnd"/>
      <w:r w:rsidR="007901B1">
        <w:t>,</w:t>
      </w:r>
      <w:r>
        <w:t xml:space="preserve"> and </w:t>
      </w:r>
      <w:proofErr w:type="spellStart"/>
      <w:r>
        <w:t>fileLocator</w:t>
      </w:r>
      <w:proofErr w:type="spellEnd"/>
      <w:r>
        <w:t xml:space="preserve"> attributes.</w:t>
      </w:r>
    </w:p>
    <w:p w14:paraId="57B082AB" w14:textId="77777777" w:rsidR="00FA44B3" w:rsidRDefault="00FA44B3" w:rsidP="00FA44B3"/>
    <w:p w14:paraId="4A563CD9" w14:textId="77777777" w:rsidR="00FA44B3" w:rsidRDefault="00FA44B3" w:rsidP="00FA44B3">
      <w:pPr>
        <w:pStyle w:val="2"/>
      </w:pPr>
      <w:bookmarkStart w:id="245" w:name="_Toc482265509"/>
      <w:bookmarkStart w:id="246" w:name="_Toc514828045"/>
      <w:bookmarkStart w:id="247" w:name="_Toc66516310"/>
      <w:r>
        <w:t>Feature and portrayal catalogues</w:t>
      </w:r>
      <w:bookmarkEnd w:id="245"/>
      <w:bookmarkEnd w:id="246"/>
      <w:bookmarkEnd w:id="247"/>
    </w:p>
    <w:p w14:paraId="69691D1B" w14:textId="4CB640D0" w:rsidR="00FA44B3" w:rsidRDefault="00FA44B3" w:rsidP="00FA44B3">
      <w:r>
        <w:t>For each new version of the S-128 Product Specification a new feature and portrayal catalogue will be released. The system must be able to manage datasets and their catalogues that are created on different versions of the S-128 product specification.</w:t>
      </w:r>
    </w:p>
    <w:p w14:paraId="6D9558AE" w14:textId="77777777" w:rsidR="00FA44B3" w:rsidRDefault="00FA44B3" w:rsidP="00FA44B3"/>
    <w:p w14:paraId="008E9192" w14:textId="77777777" w:rsidR="00FA44B3" w:rsidRDefault="00FA44B3" w:rsidP="00FA44B3">
      <w:pPr>
        <w:pStyle w:val="2"/>
      </w:pPr>
      <w:bookmarkStart w:id="248" w:name="_Toc482265510"/>
      <w:bookmarkStart w:id="249" w:name="_Toc514828046"/>
      <w:bookmarkStart w:id="250" w:name="_Toc66516311"/>
      <w:r>
        <w:t>Feature history, versions, and change tracking</w:t>
      </w:r>
      <w:bookmarkEnd w:id="248"/>
      <w:bookmarkEnd w:id="249"/>
      <w:bookmarkEnd w:id="250"/>
    </w:p>
    <w:p w14:paraId="78732BB5" w14:textId="77777777" w:rsidR="00FA44B3" w:rsidRDefault="00FA44B3" w:rsidP="00FA44B3">
      <w:r>
        <w:t>If applications or production systems require versioning of individual instances of feature or information types, maintenance of histories, or change tracking, the methods for versioning, history management, and change tracking and display are left to the application or production system.</w:t>
      </w:r>
    </w:p>
    <w:p w14:paraId="1577FDEE" w14:textId="77777777" w:rsidR="00FA44B3" w:rsidRDefault="00FA44B3" w:rsidP="00FA44B3"/>
    <w:p w14:paraId="2D670434" w14:textId="77777777" w:rsidR="00FA44B3" w:rsidRDefault="00FA44B3" w:rsidP="00FA44B3">
      <w:pPr>
        <w:pStyle w:val="2"/>
      </w:pPr>
      <w:bookmarkStart w:id="251" w:name="_Toc514828047"/>
      <w:bookmarkStart w:id="252" w:name="_Toc66516312"/>
      <w:r>
        <w:t>Dataset encryption</w:t>
      </w:r>
      <w:bookmarkEnd w:id="251"/>
      <w:bookmarkEnd w:id="252"/>
    </w:p>
    <w:p w14:paraId="64191402" w14:textId="77777777" w:rsidR="00FA44B3" w:rsidRPr="00280379" w:rsidRDefault="00FA44B3" w:rsidP="00FA44B3">
      <w:r w:rsidRPr="00280379">
        <w:t xml:space="preserve">Details about dataset encryption </w:t>
      </w:r>
      <w:r>
        <w:t>are</w:t>
      </w:r>
      <w:r w:rsidRPr="00280379">
        <w:t xml:space="preserve"> still to be determined</w:t>
      </w:r>
      <w:r>
        <w:t>, and may mirror the method described in S-101.</w:t>
      </w:r>
    </w:p>
    <w:p w14:paraId="7B62C3B2" w14:textId="77777777" w:rsidR="00FA44B3" w:rsidRDefault="00FA44B3">
      <w:pPr>
        <w:spacing w:after="120"/>
        <w:rPr>
          <w:b/>
        </w:rPr>
      </w:pPr>
    </w:p>
    <w:p w14:paraId="54EB7D47" w14:textId="08F1DC9D" w:rsidR="00E366B1" w:rsidRPr="00220E1C" w:rsidRDefault="00220E1C" w:rsidP="00220E1C">
      <w:pPr>
        <w:pStyle w:val="1"/>
        <w:rPr>
          <w:sz w:val="22"/>
        </w:rPr>
      </w:pPr>
      <w:bookmarkStart w:id="253" w:name="_Toc66516313"/>
      <w:r>
        <w:t>Portrayal</w:t>
      </w:r>
      <w:bookmarkEnd w:id="253"/>
    </w:p>
    <w:p w14:paraId="3E30B27B" w14:textId="236FA057" w:rsidR="00220E1C" w:rsidRPr="001A18AE" w:rsidRDefault="00220E1C" w:rsidP="00220E1C">
      <w:pPr>
        <w:rPr>
          <w:b/>
        </w:rPr>
      </w:pPr>
      <w:r w:rsidRPr="001A18AE">
        <w:t xml:space="preserve">Portrayal </w:t>
      </w:r>
      <w:r>
        <w:t>is not defined in this version of S-128 Catalogue of Nautical Products Specifications. Users are free to choose the means and methodology of portrayal as they see best suited for their needs. It should be noted that future versions of S-128 may include a portray catalogue, and any implementer should therefore anticipate this, and make sufficient provisions in any system supporting S-128.</w:t>
      </w:r>
    </w:p>
    <w:p w14:paraId="71690B1E" w14:textId="77777777" w:rsidR="002725F4" w:rsidRDefault="002725F4" w:rsidP="002725F4">
      <w:pPr>
        <w:pStyle w:val="a0"/>
        <w:rPr>
          <w:rFonts w:ascii="굴림" w:eastAsia="굴림" w:hAnsi="굴림" w:cs="굴림"/>
          <w:sz w:val="20"/>
          <w:szCs w:val="20"/>
          <w:lang w:eastAsia="ko-KR"/>
        </w:rPr>
      </w:pPr>
    </w:p>
    <w:p w14:paraId="77EACDA5" w14:textId="51AAEBBF" w:rsidR="00E366B1" w:rsidRDefault="00825FD7">
      <w:pPr>
        <w:pStyle w:val="1"/>
      </w:pPr>
      <w:bookmarkStart w:id="254" w:name="_Toc66516314"/>
      <w:r>
        <w:t>Metadata</w:t>
      </w:r>
      <w:bookmarkEnd w:id="254"/>
    </w:p>
    <w:p w14:paraId="6D55283F" w14:textId="0374D794" w:rsidR="00825FD7" w:rsidRDefault="00825FD7" w:rsidP="00825FD7">
      <w:pPr>
        <w:pStyle w:val="2"/>
      </w:pPr>
      <w:bookmarkStart w:id="255" w:name="_Toc66516315"/>
      <w:r>
        <w:t>Introduction</w:t>
      </w:r>
      <w:bookmarkEnd w:id="255"/>
    </w:p>
    <w:p w14:paraId="1C21F39D" w14:textId="1D1AD1BA" w:rsidR="00B83ADF" w:rsidRPr="00B83ADF" w:rsidRDefault="00B83ADF" w:rsidP="00B83ADF">
      <w:pPr>
        <w:rPr>
          <w:sz w:val="22"/>
        </w:rPr>
      </w:pPr>
      <w:r w:rsidRPr="00B83ADF">
        <w:rPr>
          <w:sz w:val="22"/>
        </w:rPr>
        <w:t xml:space="preserve">The </w:t>
      </w:r>
      <w:r>
        <w:rPr>
          <w:sz w:val="22"/>
        </w:rPr>
        <w:t>CNP</w:t>
      </w:r>
      <w:r w:rsidRPr="00B83ADF">
        <w:rPr>
          <w:sz w:val="22"/>
        </w:rPr>
        <w:t xml:space="preserve"> metadata specification conforms to the S-100 metadata specification in Part 4a, which is a profile of the ISO 19115-1 standard. These documents provide a structure for describing </w:t>
      </w:r>
      <w:r w:rsidRPr="00B83ADF">
        <w:rPr>
          <w:sz w:val="22"/>
        </w:rPr>
        <w:lastRenderedPageBreak/>
        <w:t>digital geographic data and define metadata elements, a common set of metadata terminology, definitions, and extension procedures.</w:t>
      </w:r>
    </w:p>
    <w:p w14:paraId="5D8B9511" w14:textId="77777777" w:rsidR="00B83ADF" w:rsidRPr="00B83ADF" w:rsidRDefault="00B83ADF" w:rsidP="00B83ADF">
      <w:pPr>
        <w:rPr>
          <w:sz w:val="22"/>
        </w:rPr>
      </w:pPr>
    </w:p>
    <w:p w14:paraId="4EE28E82" w14:textId="06E14E52" w:rsidR="00B83ADF" w:rsidRPr="00B83ADF" w:rsidRDefault="00B83ADF" w:rsidP="00B83ADF">
      <w:pPr>
        <w:rPr>
          <w:sz w:val="22"/>
        </w:rPr>
      </w:pPr>
      <w:r w:rsidRPr="00B83ADF">
        <w:rPr>
          <w:sz w:val="22"/>
        </w:rPr>
        <w:t>The overall structure of metadata in S-12</w:t>
      </w:r>
      <w:r>
        <w:rPr>
          <w:sz w:val="22"/>
        </w:rPr>
        <w:t>8</w:t>
      </w:r>
      <w:r w:rsidRPr="00B83ADF">
        <w:rPr>
          <w:sz w:val="22"/>
        </w:rPr>
        <w:t xml:space="preserve"> exchange sets is the same as in S-100, and is depicted in Figure </w:t>
      </w:r>
      <w:r w:rsidR="002F321F">
        <w:rPr>
          <w:sz w:val="22"/>
        </w:rPr>
        <w:t>14.1</w:t>
      </w:r>
      <w:r w:rsidRPr="00B83ADF">
        <w:rPr>
          <w:sz w:val="22"/>
        </w:rPr>
        <w:t>. Metadata in exchange sets consists of discovery metadata for the datasets and support files in the exchange set (classes S100_DatasetDiscoveryMetadata and S100_SupportFileDiscoveryMetadata), metadata in ISO 19115-1 format for datasets, and metadata about any feature, portrayal, or interoperability catalogues which are in the exchange set (S100_CatalogueMetadata).</w:t>
      </w:r>
    </w:p>
    <w:p w14:paraId="6481E931" w14:textId="77777777" w:rsidR="00B83ADF" w:rsidRPr="00B83ADF" w:rsidRDefault="00B83ADF" w:rsidP="00B83ADF">
      <w:pPr>
        <w:rPr>
          <w:sz w:val="22"/>
        </w:rPr>
      </w:pPr>
    </w:p>
    <w:p w14:paraId="66DBE014" w14:textId="28183382" w:rsidR="00B83ADF" w:rsidRPr="00B83ADF" w:rsidRDefault="00B83ADF" w:rsidP="00B83ADF">
      <w:pPr>
        <w:rPr>
          <w:sz w:val="22"/>
        </w:rPr>
      </w:pPr>
      <w:r w:rsidRPr="00B83ADF">
        <w:rPr>
          <w:sz w:val="22"/>
        </w:rPr>
        <w:t>The discovery metadata classes have numerous attributes which enable important information about the datasets and accompanying support files to be examined without the need to process the data, for example decrypt, decompress, load</w:t>
      </w:r>
      <w:r w:rsidR="007901B1">
        <w:rPr>
          <w:sz w:val="22"/>
        </w:rPr>
        <w:t>,</w:t>
      </w:r>
      <w:r w:rsidRPr="00B83ADF">
        <w:rPr>
          <w:sz w:val="22"/>
        </w:rPr>
        <w:t xml:space="preserve"> etc. Other catalogues such as feature and portrayal catalogues can be included in the exchange set in support of the datasets.</w:t>
      </w:r>
    </w:p>
    <w:p w14:paraId="1C3052F5" w14:textId="77777777" w:rsidR="00B83ADF" w:rsidRPr="00B83ADF" w:rsidRDefault="00B83ADF" w:rsidP="00B83ADF">
      <w:pPr>
        <w:rPr>
          <w:sz w:val="22"/>
        </w:rPr>
      </w:pPr>
    </w:p>
    <w:p w14:paraId="33540AC5" w14:textId="072A56BF" w:rsidR="00E366B1" w:rsidRPr="002725F4" w:rsidRDefault="00B83ADF" w:rsidP="00B83ADF">
      <w:pPr>
        <w:rPr>
          <w:color w:val="1F3864"/>
        </w:rPr>
      </w:pPr>
      <w:r w:rsidRPr="00B83ADF">
        <w:rPr>
          <w:sz w:val="22"/>
        </w:rPr>
        <w:t xml:space="preserve">More detailed information for the classes is depicted in Figure </w:t>
      </w:r>
      <w:r w:rsidR="002F321F">
        <w:rPr>
          <w:sz w:val="22"/>
        </w:rPr>
        <w:t>14.2</w:t>
      </w:r>
      <w:r w:rsidRPr="00B83ADF">
        <w:rPr>
          <w:sz w:val="22"/>
        </w:rPr>
        <w:t xml:space="preserve"> and details about the metadata classes are provided in </w:t>
      </w:r>
      <w:r w:rsidR="007901B1">
        <w:rPr>
          <w:sz w:val="22"/>
        </w:rPr>
        <w:t>C</w:t>
      </w:r>
      <w:r w:rsidRPr="00B83ADF">
        <w:rPr>
          <w:sz w:val="22"/>
        </w:rPr>
        <w:t>lauses 14.2–14.5.</w:t>
      </w:r>
    </w:p>
    <w:p w14:paraId="3A2DE888" w14:textId="77777777" w:rsidR="00E366B1" w:rsidRDefault="00E366B1">
      <w:pPr>
        <w:jc w:val="center"/>
        <w:rPr>
          <w:color w:val="1F3864"/>
        </w:rPr>
      </w:pPr>
    </w:p>
    <w:p w14:paraId="7F5D2BF5" w14:textId="255A52CC" w:rsidR="006338B7" w:rsidRDefault="00B83ADF" w:rsidP="00540039">
      <w:pPr>
        <w:keepNext/>
        <w:jc w:val="center"/>
      </w:pPr>
      <w:r w:rsidRPr="00DE3CA2">
        <w:rPr>
          <w:noProof/>
          <w:lang w:eastAsia="ko-KR"/>
        </w:rPr>
        <w:drawing>
          <wp:inline distT="0" distB="0" distL="0" distR="0" wp14:anchorId="15272504" wp14:editId="19C3DA2E">
            <wp:extent cx="4310608" cy="3378584"/>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bwMode="auto">
                    <a:xfrm>
                      <a:off x="0" y="0"/>
                      <a:ext cx="4310608" cy="3378584"/>
                    </a:xfrm>
                    <a:prstGeom prst="rect">
                      <a:avLst/>
                    </a:prstGeom>
                    <a:noFill/>
                  </pic:spPr>
                </pic:pic>
              </a:graphicData>
            </a:graphic>
          </wp:inline>
        </w:drawing>
      </w:r>
    </w:p>
    <w:p w14:paraId="0E3E6F65" w14:textId="395ED1C3" w:rsidR="00E366B1" w:rsidRDefault="006338B7" w:rsidP="00540039">
      <w:pPr>
        <w:pStyle w:val="aa"/>
        <w:jc w:val="center"/>
        <w:rPr>
          <w:color w:val="1F3864"/>
        </w:rPr>
      </w:pPr>
      <w:r>
        <w:t xml:space="preserve">Figure </w:t>
      </w:r>
      <w:r w:rsidR="00660EB2">
        <w:t>14</w:t>
      </w:r>
      <w:r w:rsidR="002F321F">
        <w:t>.</w:t>
      </w:r>
      <w:r w:rsidR="00660EB2">
        <w:t>1</w:t>
      </w:r>
      <w:r w:rsidR="002F321F">
        <w:t>-</w:t>
      </w:r>
      <w:r w:rsidR="00825FD7">
        <w:t xml:space="preserve">Metadata </w:t>
      </w:r>
      <w:r w:rsidR="00B83ADF">
        <w:t>in exchange catalogue</w:t>
      </w:r>
    </w:p>
    <w:p w14:paraId="286BF489" w14:textId="77777777" w:rsidR="00292BFE" w:rsidRDefault="00292BFE" w:rsidP="00542537">
      <w:pPr>
        <w:rPr>
          <w:color w:val="auto"/>
          <w:sz w:val="22"/>
        </w:rPr>
      </w:pPr>
    </w:p>
    <w:p w14:paraId="1B1825AB" w14:textId="77777777" w:rsidR="00B83ADF" w:rsidRDefault="00B83ADF" w:rsidP="00542537">
      <w:pPr>
        <w:rPr>
          <w:color w:val="auto"/>
          <w:sz w:val="22"/>
        </w:rPr>
      </w:pPr>
    </w:p>
    <w:p w14:paraId="0869D3E3" w14:textId="77777777" w:rsidR="00B83ADF" w:rsidRDefault="00B83ADF" w:rsidP="00542537">
      <w:pPr>
        <w:rPr>
          <w:color w:val="auto"/>
          <w:sz w:val="22"/>
        </w:rPr>
      </w:pPr>
    </w:p>
    <w:p w14:paraId="5EF258DF" w14:textId="77777777" w:rsidR="00B83ADF" w:rsidRDefault="00B83ADF" w:rsidP="00542537">
      <w:pPr>
        <w:rPr>
          <w:color w:val="auto"/>
          <w:sz w:val="22"/>
        </w:rPr>
      </w:pPr>
    </w:p>
    <w:p w14:paraId="12483FB3" w14:textId="77777777" w:rsidR="00B83ADF" w:rsidRDefault="00B83ADF" w:rsidP="00542537">
      <w:pPr>
        <w:rPr>
          <w:color w:val="auto"/>
          <w:sz w:val="22"/>
        </w:rPr>
      </w:pPr>
    </w:p>
    <w:p w14:paraId="78C083F3" w14:textId="05A1E994" w:rsidR="00B83ADF" w:rsidRDefault="00445432" w:rsidP="00542537">
      <w:pPr>
        <w:rPr>
          <w:color w:val="auto"/>
          <w:sz w:val="22"/>
        </w:rPr>
      </w:pPr>
      <w:r w:rsidRPr="00445432">
        <w:rPr>
          <w:noProof/>
          <w:color w:val="auto"/>
          <w:sz w:val="22"/>
          <w:lang w:eastAsia="ko-KR"/>
        </w:rPr>
        <w:lastRenderedPageBreak/>
        <w:drawing>
          <wp:inline distT="0" distB="0" distL="0" distR="0" wp14:anchorId="4FA30F83" wp14:editId="4B1246FD">
            <wp:extent cx="5943600" cy="6428473"/>
            <wp:effectExtent l="0" t="0" r="0" b="0"/>
            <wp:docPr id="15" name="그림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943600" cy="6428473"/>
                    </a:xfrm>
                    <a:prstGeom prst="rect">
                      <a:avLst/>
                    </a:prstGeom>
                    <a:noFill/>
                    <a:ln>
                      <a:noFill/>
                    </a:ln>
                  </pic:spPr>
                </pic:pic>
              </a:graphicData>
            </a:graphic>
          </wp:inline>
        </w:drawing>
      </w:r>
    </w:p>
    <w:p w14:paraId="796E84ED" w14:textId="4097D4D9" w:rsidR="00B83ADF" w:rsidRPr="00DE3CA2" w:rsidRDefault="00B83ADF" w:rsidP="00B83ADF">
      <w:pPr>
        <w:pStyle w:val="aa"/>
        <w:jc w:val="center"/>
      </w:pPr>
      <w:bookmarkStart w:id="256" w:name="_Ref522601726"/>
      <w:r w:rsidRPr="00DE3CA2">
        <w:t xml:space="preserve">Figure </w:t>
      </w:r>
      <w:r>
        <w:t>14</w:t>
      </w:r>
      <w:r w:rsidR="002F321F">
        <w:t>.</w:t>
      </w:r>
      <w:r>
        <w:t>2</w:t>
      </w:r>
      <w:bookmarkEnd w:id="256"/>
      <w:r w:rsidR="002F321F">
        <w:t>-</w:t>
      </w:r>
      <w:r w:rsidRPr="00DE3CA2">
        <w:t>S-12</w:t>
      </w:r>
      <w:r>
        <w:t>8</w:t>
      </w:r>
      <w:r w:rsidRPr="00DE3CA2">
        <w:t xml:space="preserve"> Exchange catalogue and discovery metadata</w:t>
      </w:r>
    </w:p>
    <w:p w14:paraId="7B6A3E2C" w14:textId="77777777" w:rsidR="00B83ADF" w:rsidRPr="00091219" w:rsidRDefault="00B83ADF" w:rsidP="00542537">
      <w:pPr>
        <w:rPr>
          <w:color w:val="auto"/>
          <w:sz w:val="22"/>
        </w:rPr>
      </w:pPr>
    </w:p>
    <w:p w14:paraId="2D07F47D" w14:textId="77777777" w:rsidR="00B83ADF" w:rsidRPr="00B83ADF" w:rsidRDefault="00B83ADF" w:rsidP="00B83ADF">
      <w:pPr>
        <w:rPr>
          <w:sz w:val="22"/>
          <w:szCs w:val="22"/>
        </w:rPr>
      </w:pPr>
      <w:r w:rsidRPr="00B83ADF">
        <w:rPr>
          <w:sz w:val="22"/>
          <w:szCs w:val="22"/>
        </w:rPr>
        <w:t>NOTE 1: Types with CI_, EX_, and MD_ prefixes are from packages defined in ISO 19115-1 and 19115-3 and adapted by S-100. Types with S100_ prefix are from packages defined in S-100.</w:t>
      </w:r>
    </w:p>
    <w:p w14:paraId="253B2C5D" w14:textId="77777777" w:rsidR="00B83ADF" w:rsidRPr="00B83ADF" w:rsidRDefault="00B83ADF" w:rsidP="00B83ADF">
      <w:pPr>
        <w:rPr>
          <w:sz w:val="22"/>
          <w:szCs w:val="22"/>
        </w:rPr>
      </w:pPr>
    </w:p>
    <w:p w14:paraId="6A21B42A" w14:textId="77777777" w:rsidR="00B83ADF" w:rsidRPr="00B83ADF" w:rsidRDefault="00B83ADF" w:rsidP="00B83ADF">
      <w:pPr>
        <w:rPr>
          <w:sz w:val="22"/>
          <w:szCs w:val="22"/>
        </w:rPr>
      </w:pPr>
      <w:r w:rsidRPr="00B83ADF">
        <w:rPr>
          <w:sz w:val="22"/>
          <w:szCs w:val="22"/>
        </w:rPr>
        <w:t xml:space="preserve">NOTE 2: When a dataset is terminated, the purpose metadata field is set to 3 (terminated), and the </w:t>
      </w:r>
      <w:proofErr w:type="spellStart"/>
      <w:r w:rsidRPr="00B83ADF">
        <w:rPr>
          <w:sz w:val="22"/>
          <w:szCs w:val="22"/>
        </w:rPr>
        <w:t>editionNumber</w:t>
      </w:r>
      <w:proofErr w:type="spellEnd"/>
      <w:r w:rsidRPr="00B83ADF">
        <w:rPr>
          <w:sz w:val="22"/>
          <w:szCs w:val="22"/>
        </w:rPr>
        <w:t xml:space="preserve"> metadata field is set to 0.  All inapplicable but mandatory metadata fields must be </w:t>
      </w:r>
      <w:proofErr w:type="spellStart"/>
      <w:r w:rsidRPr="00B83ADF">
        <w:rPr>
          <w:sz w:val="22"/>
          <w:szCs w:val="22"/>
        </w:rPr>
        <w:t>nilled</w:t>
      </w:r>
      <w:proofErr w:type="spellEnd"/>
      <w:r w:rsidRPr="00B83ADF">
        <w:rPr>
          <w:sz w:val="22"/>
          <w:szCs w:val="22"/>
        </w:rPr>
        <w:t>.</w:t>
      </w:r>
    </w:p>
    <w:p w14:paraId="2A099AEE" w14:textId="77777777" w:rsidR="00B83ADF" w:rsidRPr="00B83ADF" w:rsidRDefault="00B83ADF" w:rsidP="00B83ADF">
      <w:pPr>
        <w:rPr>
          <w:sz w:val="22"/>
          <w:szCs w:val="22"/>
        </w:rPr>
      </w:pPr>
    </w:p>
    <w:p w14:paraId="68B09582" w14:textId="24A688E7" w:rsidR="00292BFE" w:rsidRDefault="00B83ADF" w:rsidP="00B83ADF">
      <w:pPr>
        <w:rPr>
          <w:sz w:val="22"/>
          <w:szCs w:val="22"/>
        </w:rPr>
      </w:pPr>
      <w:r w:rsidRPr="00B83ADF">
        <w:rPr>
          <w:sz w:val="22"/>
          <w:szCs w:val="22"/>
        </w:rPr>
        <w:lastRenderedPageBreak/>
        <w:t xml:space="preserve">In Figure </w:t>
      </w:r>
      <w:r>
        <w:rPr>
          <w:sz w:val="22"/>
          <w:szCs w:val="22"/>
        </w:rPr>
        <w:t>14-2</w:t>
      </w:r>
      <w:r w:rsidRPr="00B83ADF">
        <w:rPr>
          <w:sz w:val="22"/>
          <w:szCs w:val="22"/>
        </w:rPr>
        <w:t xml:space="preserve"> and the following clauses, classes show only those attributes which are used in S-12</w:t>
      </w:r>
      <w:r w:rsidR="005C2905">
        <w:rPr>
          <w:sz w:val="22"/>
          <w:szCs w:val="22"/>
        </w:rPr>
        <w:t>8</w:t>
      </w:r>
      <w:r w:rsidRPr="00B83ADF">
        <w:rPr>
          <w:sz w:val="22"/>
          <w:szCs w:val="22"/>
        </w:rPr>
        <w:t xml:space="preserve"> exchange catalogues. Similarly, enumerations show only those values which are allowed in S-12</w:t>
      </w:r>
      <w:r w:rsidR="005C2905">
        <w:rPr>
          <w:sz w:val="22"/>
          <w:szCs w:val="22"/>
        </w:rPr>
        <w:t>8</w:t>
      </w:r>
      <w:r w:rsidRPr="00B83ADF">
        <w:rPr>
          <w:sz w:val="22"/>
          <w:szCs w:val="22"/>
        </w:rPr>
        <w:t xml:space="preserve"> exchange catalogues.</w:t>
      </w:r>
    </w:p>
    <w:p w14:paraId="2DA6187B" w14:textId="77777777" w:rsidR="00B83ADF" w:rsidRPr="002725F4" w:rsidRDefault="00B83ADF" w:rsidP="00B83ADF">
      <w:pPr>
        <w:rPr>
          <w:color w:val="1F3864"/>
        </w:rPr>
      </w:pPr>
    </w:p>
    <w:p w14:paraId="66550D73" w14:textId="3486DDB2" w:rsidR="00734796" w:rsidRDefault="00734796" w:rsidP="00734796">
      <w:pPr>
        <w:pStyle w:val="2"/>
      </w:pPr>
      <w:bookmarkStart w:id="257" w:name="_Toc66516316"/>
      <w:r>
        <w:t>Dataset Metadata</w:t>
      </w:r>
      <w:bookmarkEnd w:id="257"/>
    </w:p>
    <w:p w14:paraId="5E1930A6" w14:textId="77777777" w:rsidR="00FA44B3" w:rsidRDefault="00FA44B3" w:rsidP="00FA44B3">
      <w:r>
        <w:t>Dataset metadata is intended to describe information about a dataset. It facilitates the management and exploitation of data and is an important requirement for understanding the characteristics of a dataset. Whereas dataset metadata is usually fairly comprehensive, there is also a requirement for a constrained subset of metadata elements that are usually required for discovery purposes. Discovery metadata are often used for building web catalogues, and can help users determine whether a product or service is fit for purpose and where they can be obtained.</w:t>
      </w:r>
      <w:bookmarkStart w:id="258" w:name="_Toc316976326"/>
      <w:r>
        <w:t xml:space="preserve"> </w:t>
      </w:r>
      <w:bookmarkEnd w:id="258"/>
    </w:p>
    <w:p w14:paraId="241195B8" w14:textId="77777777" w:rsidR="009C5CB5" w:rsidRDefault="009C5CB5" w:rsidP="00FA44B3"/>
    <w:p w14:paraId="4FE70021" w14:textId="77777777" w:rsidR="009C5CB5" w:rsidRPr="00DE3CA2" w:rsidRDefault="009C5CB5" w:rsidP="009C5CB5">
      <w:pPr>
        <w:pStyle w:val="3"/>
        <w:spacing w:after="120"/>
      </w:pPr>
      <w:bookmarkStart w:id="259" w:name="_Toc522669157"/>
      <w:bookmarkStart w:id="260" w:name="_Toc66516317"/>
      <w:r w:rsidRPr="00DE3CA2">
        <w:t>Metadata for new datasets and new editions</w:t>
      </w:r>
      <w:bookmarkEnd w:id="259"/>
      <w:bookmarkEnd w:id="260"/>
      <w:r w:rsidRPr="00DE3CA2">
        <w:t xml:space="preserve"> </w:t>
      </w:r>
    </w:p>
    <w:p w14:paraId="6BFCD6C4" w14:textId="77777777" w:rsidR="009C5CB5" w:rsidRPr="00DE3CA2" w:rsidRDefault="009C5CB5" w:rsidP="009C5CB5">
      <w:pPr>
        <w:rPr>
          <w:lang w:val="en-CA"/>
        </w:rPr>
      </w:pPr>
      <w:r w:rsidRPr="00DE3CA2">
        <w:rPr>
          <w:lang w:val="en-CA"/>
        </w:rPr>
        <w:t xml:space="preserve">Dataset discovery metadata for new datasets and new editions of published datasets is described in </w:t>
      </w:r>
      <w:r w:rsidRPr="00DE3CA2">
        <w:rPr>
          <w:szCs w:val="22"/>
          <w:lang w:val="en-CA"/>
        </w:rPr>
        <w:fldChar w:fldCharType="begin"/>
      </w:r>
      <w:r w:rsidRPr="00DE3CA2">
        <w:rPr>
          <w:szCs w:val="22"/>
          <w:lang w:val="en-CA"/>
        </w:rPr>
        <w:instrText xml:space="preserve"> REF _Ref522667130 \h  \* MERGEFORMAT </w:instrText>
      </w:r>
      <w:r w:rsidRPr="00DE3CA2">
        <w:rPr>
          <w:szCs w:val="22"/>
          <w:lang w:val="en-CA"/>
        </w:rPr>
      </w:r>
      <w:r w:rsidRPr="00DE3CA2">
        <w:rPr>
          <w:szCs w:val="22"/>
          <w:lang w:val="en-CA"/>
        </w:rPr>
        <w:fldChar w:fldCharType="separate"/>
      </w:r>
      <w:r w:rsidRPr="00DE3CA2">
        <w:rPr>
          <w:szCs w:val="22"/>
        </w:rPr>
        <w:t xml:space="preserve">Table </w:t>
      </w:r>
      <w:r w:rsidRPr="00DE3CA2">
        <w:rPr>
          <w:noProof/>
          <w:szCs w:val="22"/>
        </w:rPr>
        <w:t>14.1</w:t>
      </w:r>
      <w:r w:rsidRPr="00DE3CA2">
        <w:rPr>
          <w:szCs w:val="22"/>
          <w:lang w:val="en-CA"/>
        </w:rPr>
        <w:fldChar w:fldCharType="end"/>
      </w:r>
      <w:r w:rsidRPr="00DE3CA2">
        <w:rPr>
          <w:lang w:val="en-CA"/>
        </w:rPr>
        <w:t>.</w:t>
      </w:r>
    </w:p>
    <w:p w14:paraId="6B2FA37C" w14:textId="77777777" w:rsidR="009C5CB5" w:rsidRDefault="009C5CB5" w:rsidP="00FA44B3"/>
    <w:p w14:paraId="076C4A11" w14:textId="77777777" w:rsidR="00FA44B3" w:rsidRDefault="00FA44B3" w:rsidP="00FA44B3">
      <w:pPr>
        <w:rPr>
          <w:sz w:val="20"/>
          <w:szCs w:val="20"/>
          <w:lang w:val="en-CA"/>
        </w:rPr>
      </w:pPr>
    </w:p>
    <w:tbl>
      <w:tblPr>
        <w:tblW w:w="5000" w:type="pct"/>
        <w:tblLayout w:type="fixed"/>
        <w:tblCellMar>
          <w:top w:w="43" w:type="dxa"/>
          <w:left w:w="115" w:type="dxa"/>
          <w:bottom w:w="43" w:type="dxa"/>
          <w:right w:w="115" w:type="dxa"/>
        </w:tblCellMar>
        <w:tblLook w:val="0000" w:firstRow="0" w:lastRow="0" w:firstColumn="0" w:lastColumn="0" w:noHBand="0" w:noVBand="0"/>
      </w:tblPr>
      <w:tblGrid>
        <w:gridCol w:w="2146"/>
        <w:gridCol w:w="1249"/>
        <w:gridCol w:w="853"/>
        <w:gridCol w:w="2248"/>
        <w:gridCol w:w="2854"/>
      </w:tblGrid>
      <w:tr w:rsidR="005C2905" w:rsidRPr="0075712D" w14:paraId="37FDEBAB" w14:textId="77777777" w:rsidTr="00DD0002">
        <w:tc>
          <w:tcPr>
            <w:tcW w:w="1148"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0324C407" w14:textId="77777777" w:rsidR="005C2905" w:rsidRPr="00DE3CA2" w:rsidRDefault="005C2905" w:rsidP="0093403C">
            <w:pPr>
              <w:rPr>
                <w:b/>
                <w:sz w:val="18"/>
                <w:szCs w:val="18"/>
              </w:rPr>
            </w:pPr>
            <w:r w:rsidRPr="00DE3CA2">
              <w:rPr>
                <w:b/>
                <w:sz w:val="18"/>
                <w:szCs w:val="18"/>
              </w:rPr>
              <w:t>Name</w:t>
            </w:r>
          </w:p>
        </w:tc>
        <w:tc>
          <w:tcPr>
            <w:tcW w:w="668"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3480F179" w14:textId="77777777" w:rsidR="005C2905" w:rsidRPr="00DE3CA2" w:rsidRDefault="005C2905" w:rsidP="0093403C">
            <w:pPr>
              <w:rPr>
                <w:b/>
                <w:sz w:val="18"/>
                <w:szCs w:val="18"/>
              </w:rPr>
            </w:pPr>
            <w:r w:rsidRPr="00DE3CA2">
              <w:rPr>
                <w:b/>
                <w:sz w:val="18"/>
                <w:szCs w:val="18"/>
              </w:rPr>
              <w:t>Multiplicity</w:t>
            </w:r>
          </w:p>
        </w:tc>
        <w:tc>
          <w:tcPr>
            <w:tcW w:w="45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51BC79E3" w14:textId="77777777" w:rsidR="005C2905" w:rsidRPr="00DE3CA2" w:rsidRDefault="005C2905" w:rsidP="0093403C">
            <w:pPr>
              <w:rPr>
                <w:b/>
                <w:sz w:val="18"/>
                <w:szCs w:val="18"/>
              </w:rPr>
            </w:pPr>
            <w:r w:rsidRPr="00DE3CA2">
              <w:rPr>
                <w:b/>
                <w:sz w:val="18"/>
                <w:szCs w:val="18"/>
              </w:rPr>
              <w:t>Value</w:t>
            </w:r>
          </w:p>
        </w:tc>
        <w:tc>
          <w:tcPr>
            <w:tcW w:w="120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469CDC85" w14:textId="77777777" w:rsidR="005C2905" w:rsidRPr="00DE3CA2" w:rsidRDefault="005C2905" w:rsidP="0093403C">
            <w:pPr>
              <w:rPr>
                <w:b/>
                <w:sz w:val="18"/>
                <w:szCs w:val="18"/>
              </w:rPr>
            </w:pPr>
            <w:r w:rsidRPr="00DE3CA2">
              <w:rPr>
                <w:b/>
                <w:sz w:val="18"/>
                <w:szCs w:val="18"/>
              </w:rPr>
              <w:t>Type</w:t>
            </w:r>
          </w:p>
        </w:tc>
        <w:tc>
          <w:tcPr>
            <w:tcW w:w="152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0AC4B91B" w14:textId="77777777" w:rsidR="005C2905" w:rsidRPr="00DE3CA2" w:rsidRDefault="005C2905" w:rsidP="0093403C">
            <w:pPr>
              <w:rPr>
                <w:b/>
                <w:sz w:val="18"/>
                <w:szCs w:val="18"/>
              </w:rPr>
            </w:pPr>
            <w:r w:rsidRPr="00DE3CA2">
              <w:rPr>
                <w:b/>
                <w:sz w:val="18"/>
                <w:szCs w:val="18"/>
              </w:rPr>
              <w:t>Remarks</w:t>
            </w:r>
          </w:p>
        </w:tc>
      </w:tr>
      <w:tr w:rsidR="005C2905" w:rsidRPr="0075712D" w14:paraId="33FC4B81" w14:textId="77777777" w:rsidTr="00DD0002">
        <w:tc>
          <w:tcPr>
            <w:tcW w:w="1148" w:type="pct"/>
            <w:tcBorders>
              <w:top w:val="single" w:sz="4" w:space="0" w:color="000000"/>
              <w:left w:val="single" w:sz="4" w:space="0" w:color="000000"/>
              <w:bottom w:val="single" w:sz="4" w:space="0" w:color="000000"/>
              <w:right w:val="single" w:sz="4" w:space="0" w:color="000000"/>
            </w:tcBorders>
            <w:shd w:val="clear" w:color="auto" w:fill="auto"/>
          </w:tcPr>
          <w:p w14:paraId="2346D511" w14:textId="77777777" w:rsidR="005C2905" w:rsidRPr="00DE3CA2" w:rsidRDefault="005C2905" w:rsidP="0093403C">
            <w:pPr>
              <w:rPr>
                <w:sz w:val="18"/>
                <w:szCs w:val="18"/>
              </w:rPr>
            </w:pPr>
            <w:r w:rsidRPr="00DE3CA2">
              <w:rPr>
                <w:sz w:val="18"/>
                <w:szCs w:val="18"/>
              </w:rPr>
              <w:t>S100_DataSetDiscoveryMetadata</w:t>
            </w:r>
          </w:p>
        </w:tc>
        <w:tc>
          <w:tcPr>
            <w:tcW w:w="668" w:type="pct"/>
            <w:tcBorders>
              <w:top w:val="single" w:sz="4" w:space="0" w:color="000000"/>
              <w:left w:val="single" w:sz="4" w:space="0" w:color="000000"/>
              <w:bottom w:val="single" w:sz="4" w:space="0" w:color="000000"/>
              <w:right w:val="single" w:sz="4" w:space="0" w:color="000000"/>
            </w:tcBorders>
            <w:shd w:val="clear" w:color="auto" w:fill="auto"/>
          </w:tcPr>
          <w:p w14:paraId="6F68ADC3" w14:textId="77777777" w:rsidR="005C2905" w:rsidRPr="00DE3CA2" w:rsidRDefault="005C2905" w:rsidP="0093403C">
            <w:pPr>
              <w:jc w:val="center"/>
              <w:rPr>
                <w:sz w:val="18"/>
                <w:szCs w:val="18"/>
              </w:rPr>
            </w:pPr>
          </w:p>
        </w:tc>
        <w:tc>
          <w:tcPr>
            <w:tcW w:w="456" w:type="pct"/>
            <w:tcBorders>
              <w:top w:val="single" w:sz="4" w:space="0" w:color="000000"/>
              <w:left w:val="single" w:sz="4" w:space="0" w:color="000000"/>
              <w:bottom w:val="single" w:sz="4" w:space="0" w:color="000000"/>
              <w:right w:val="single" w:sz="4" w:space="0" w:color="000000"/>
            </w:tcBorders>
            <w:shd w:val="clear" w:color="auto" w:fill="auto"/>
          </w:tcPr>
          <w:p w14:paraId="1DDF01B6" w14:textId="77777777" w:rsidR="005C2905" w:rsidRPr="00DE3CA2" w:rsidRDefault="005C2905" w:rsidP="0093403C">
            <w:pPr>
              <w:rPr>
                <w:sz w:val="18"/>
                <w:szCs w:val="18"/>
              </w:rPr>
            </w:pPr>
          </w:p>
        </w:tc>
        <w:tc>
          <w:tcPr>
            <w:tcW w:w="1202" w:type="pct"/>
            <w:tcBorders>
              <w:top w:val="single" w:sz="4" w:space="0" w:color="000000"/>
              <w:left w:val="single" w:sz="4" w:space="0" w:color="000000"/>
              <w:bottom w:val="single" w:sz="4" w:space="0" w:color="000000"/>
              <w:right w:val="single" w:sz="4" w:space="0" w:color="000000"/>
            </w:tcBorders>
            <w:shd w:val="clear" w:color="auto" w:fill="auto"/>
          </w:tcPr>
          <w:p w14:paraId="0F515DF0" w14:textId="77777777" w:rsidR="005C2905" w:rsidRPr="00DE3CA2" w:rsidRDefault="005C2905" w:rsidP="0093403C">
            <w:pPr>
              <w:rPr>
                <w:sz w:val="18"/>
                <w:szCs w:val="18"/>
              </w:rPr>
            </w:pPr>
            <w:r w:rsidRPr="00DE3CA2">
              <w:rPr>
                <w:sz w:val="18"/>
                <w:szCs w:val="18"/>
              </w:rPr>
              <w:t>Class</w:t>
            </w:r>
          </w:p>
        </w:tc>
        <w:tc>
          <w:tcPr>
            <w:tcW w:w="1527" w:type="pct"/>
            <w:tcBorders>
              <w:top w:val="single" w:sz="4" w:space="0" w:color="000000"/>
              <w:left w:val="single" w:sz="4" w:space="0" w:color="000000"/>
              <w:bottom w:val="single" w:sz="4" w:space="0" w:color="000000"/>
              <w:right w:val="single" w:sz="4" w:space="0" w:color="000000"/>
            </w:tcBorders>
            <w:shd w:val="clear" w:color="auto" w:fill="auto"/>
          </w:tcPr>
          <w:p w14:paraId="3F8D8A38" w14:textId="77777777" w:rsidR="005C2905" w:rsidRPr="00DE3CA2" w:rsidRDefault="005C2905" w:rsidP="0093403C">
            <w:pPr>
              <w:rPr>
                <w:sz w:val="18"/>
                <w:szCs w:val="18"/>
              </w:rPr>
            </w:pPr>
            <w:r w:rsidRPr="00DE3CA2">
              <w:rPr>
                <w:sz w:val="18"/>
                <w:szCs w:val="18"/>
              </w:rPr>
              <w:t xml:space="preserve">The following S-100 attributes are not used: </w:t>
            </w:r>
            <w:proofErr w:type="spellStart"/>
            <w:r w:rsidRPr="00DE3CA2">
              <w:rPr>
                <w:sz w:val="18"/>
                <w:szCs w:val="18"/>
              </w:rPr>
              <w:t>verticalDatum</w:t>
            </w:r>
            <w:proofErr w:type="spellEnd"/>
            <w:r w:rsidRPr="00DE3CA2">
              <w:rPr>
                <w:sz w:val="18"/>
                <w:szCs w:val="18"/>
              </w:rPr>
              <w:t xml:space="preserve">, </w:t>
            </w:r>
            <w:proofErr w:type="spellStart"/>
            <w:r w:rsidRPr="00DE3CA2">
              <w:rPr>
                <w:sz w:val="18"/>
                <w:szCs w:val="18"/>
              </w:rPr>
              <w:t>soundingDatum</w:t>
            </w:r>
            <w:proofErr w:type="spellEnd"/>
            <w:r>
              <w:rPr>
                <w:sz w:val="18"/>
                <w:szCs w:val="18"/>
              </w:rPr>
              <w:t xml:space="preserve">, </w:t>
            </w:r>
            <w:proofErr w:type="spellStart"/>
            <w:r>
              <w:rPr>
                <w:sz w:val="18"/>
                <w:szCs w:val="18"/>
              </w:rPr>
              <w:t>optimumDisplayScale</w:t>
            </w:r>
            <w:proofErr w:type="spellEnd"/>
            <w:r>
              <w:rPr>
                <w:sz w:val="18"/>
                <w:szCs w:val="18"/>
              </w:rPr>
              <w:t xml:space="preserve">, </w:t>
            </w:r>
            <w:proofErr w:type="spellStart"/>
            <w:r>
              <w:rPr>
                <w:sz w:val="18"/>
                <w:szCs w:val="18"/>
              </w:rPr>
              <w:t>maximumDisplayScale</w:t>
            </w:r>
            <w:proofErr w:type="spellEnd"/>
            <w:r>
              <w:rPr>
                <w:sz w:val="18"/>
                <w:szCs w:val="18"/>
              </w:rPr>
              <w:t xml:space="preserve">, </w:t>
            </w:r>
            <w:proofErr w:type="spellStart"/>
            <w:r>
              <w:rPr>
                <w:sz w:val="18"/>
                <w:szCs w:val="18"/>
              </w:rPr>
              <w:t>minimumDisplayScale</w:t>
            </w:r>
            <w:proofErr w:type="spellEnd"/>
            <w:r>
              <w:rPr>
                <w:sz w:val="18"/>
                <w:szCs w:val="18"/>
              </w:rPr>
              <w:t>.</w:t>
            </w:r>
          </w:p>
        </w:tc>
      </w:tr>
      <w:tr w:rsidR="005C2905" w:rsidRPr="0075712D" w14:paraId="0AF6C27D" w14:textId="77777777" w:rsidTr="00DD0002">
        <w:trPr>
          <w:trHeight w:val="57"/>
        </w:trPr>
        <w:tc>
          <w:tcPr>
            <w:tcW w:w="1148" w:type="pct"/>
            <w:tcBorders>
              <w:top w:val="single" w:sz="4" w:space="0" w:color="000000"/>
              <w:left w:val="single" w:sz="4" w:space="0" w:color="000000"/>
              <w:bottom w:val="single" w:sz="4" w:space="0" w:color="000000"/>
              <w:right w:val="single" w:sz="4" w:space="0" w:color="000000"/>
            </w:tcBorders>
            <w:shd w:val="clear" w:color="auto" w:fill="auto"/>
          </w:tcPr>
          <w:p w14:paraId="70E96070" w14:textId="77777777" w:rsidR="005C2905" w:rsidRPr="00DE3CA2" w:rsidRDefault="005C2905" w:rsidP="0093403C">
            <w:pPr>
              <w:rPr>
                <w:sz w:val="18"/>
                <w:szCs w:val="18"/>
              </w:rPr>
            </w:pPr>
            <w:proofErr w:type="spellStart"/>
            <w:r w:rsidRPr="00DE3CA2">
              <w:rPr>
                <w:sz w:val="18"/>
                <w:szCs w:val="18"/>
              </w:rPr>
              <w:t>fileName</w:t>
            </w:r>
            <w:proofErr w:type="spellEnd"/>
            <w:r w:rsidRPr="00DE3CA2">
              <w:rPr>
                <w:sz w:val="18"/>
                <w:szCs w:val="18"/>
              </w:rPr>
              <w:t xml:space="preserve"> </w:t>
            </w:r>
          </w:p>
        </w:tc>
        <w:tc>
          <w:tcPr>
            <w:tcW w:w="668" w:type="pct"/>
            <w:tcBorders>
              <w:top w:val="single" w:sz="4" w:space="0" w:color="000000"/>
              <w:left w:val="single" w:sz="4" w:space="0" w:color="000000"/>
              <w:bottom w:val="single" w:sz="4" w:space="0" w:color="000000"/>
              <w:right w:val="single" w:sz="4" w:space="0" w:color="000000"/>
            </w:tcBorders>
            <w:shd w:val="clear" w:color="auto" w:fill="auto"/>
          </w:tcPr>
          <w:p w14:paraId="44259AF4" w14:textId="77777777" w:rsidR="005C2905" w:rsidRPr="00DE3CA2" w:rsidRDefault="005C2905" w:rsidP="0093403C">
            <w:pPr>
              <w:jc w:val="center"/>
              <w:rPr>
                <w:sz w:val="18"/>
                <w:szCs w:val="18"/>
              </w:rPr>
            </w:pPr>
            <w:r w:rsidRPr="00DE3CA2">
              <w:rPr>
                <w:sz w:val="18"/>
                <w:szCs w:val="18"/>
              </w:rPr>
              <w:t>1</w:t>
            </w:r>
          </w:p>
        </w:tc>
        <w:tc>
          <w:tcPr>
            <w:tcW w:w="456" w:type="pct"/>
            <w:tcBorders>
              <w:top w:val="single" w:sz="4" w:space="0" w:color="000000"/>
              <w:left w:val="single" w:sz="4" w:space="0" w:color="000000"/>
              <w:bottom w:val="single" w:sz="4" w:space="0" w:color="000000"/>
              <w:right w:val="single" w:sz="4" w:space="0" w:color="000000"/>
            </w:tcBorders>
            <w:shd w:val="clear" w:color="auto" w:fill="auto"/>
          </w:tcPr>
          <w:p w14:paraId="71B65CA0" w14:textId="77777777" w:rsidR="005C2905" w:rsidRPr="00DE3CA2" w:rsidRDefault="005C2905" w:rsidP="0093403C">
            <w:pPr>
              <w:rPr>
                <w:sz w:val="18"/>
                <w:szCs w:val="18"/>
              </w:rPr>
            </w:pPr>
          </w:p>
        </w:tc>
        <w:tc>
          <w:tcPr>
            <w:tcW w:w="1202" w:type="pct"/>
            <w:tcBorders>
              <w:top w:val="single" w:sz="4" w:space="0" w:color="000000"/>
              <w:left w:val="single" w:sz="4" w:space="0" w:color="000000"/>
              <w:bottom w:val="single" w:sz="4" w:space="0" w:color="000000"/>
              <w:right w:val="single" w:sz="4" w:space="0" w:color="000000"/>
            </w:tcBorders>
            <w:shd w:val="clear" w:color="auto" w:fill="auto"/>
          </w:tcPr>
          <w:p w14:paraId="7C0C6C18" w14:textId="77777777" w:rsidR="005C2905" w:rsidRPr="00DE3CA2" w:rsidRDefault="005C2905" w:rsidP="0093403C">
            <w:pPr>
              <w:rPr>
                <w:sz w:val="18"/>
                <w:szCs w:val="18"/>
              </w:rPr>
            </w:pPr>
            <w:proofErr w:type="spellStart"/>
            <w:r w:rsidRPr="00DE3CA2">
              <w:rPr>
                <w:sz w:val="18"/>
                <w:szCs w:val="18"/>
              </w:rPr>
              <w:t>CharacterString</w:t>
            </w:r>
            <w:proofErr w:type="spellEnd"/>
            <w:r w:rsidRPr="00DE3CA2">
              <w:rPr>
                <w:sz w:val="18"/>
                <w:szCs w:val="18"/>
              </w:rPr>
              <w:t xml:space="preserve"> </w:t>
            </w:r>
          </w:p>
        </w:tc>
        <w:tc>
          <w:tcPr>
            <w:tcW w:w="1527" w:type="pct"/>
            <w:tcBorders>
              <w:top w:val="single" w:sz="4" w:space="0" w:color="000000"/>
              <w:left w:val="single" w:sz="4" w:space="0" w:color="000000"/>
              <w:bottom w:val="single" w:sz="4" w:space="0" w:color="000000"/>
              <w:right w:val="single" w:sz="4" w:space="0" w:color="000000"/>
            </w:tcBorders>
            <w:shd w:val="clear" w:color="auto" w:fill="auto"/>
          </w:tcPr>
          <w:p w14:paraId="039BCC3C" w14:textId="77777777" w:rsidR="005C2905" w:rsidRPr="00DE3CA2" w:rsidRDefault="005C2905" w:rsidP="0093403C">
            <w:pPr>
              <w:rPr>
                <w:sz w:val="18"/>
                <w:szCs w:val="18"/>
              </w:rPr>
            </w:pPr>
            <w:r w:rsidRPr="00DE3CA2">
              <w:rPr>
                <w:sz w:val="18"/>
                <w:szCs w:val="18"/>
              </w:rPr>
              <w:t>Dataset file name (see 11.6)</w:t>
            </w:r>
          </w:p>
        </w:tc>
      </w:tr>
      <w:tr w:rsidR="005C2905" w:rsidRPr="0075712D" w14:paraId="766ABDB6" w14:textId="77777777" w:rsidTr="00DD0002">
        <w:tc>
          <w:tcPr>
            <w:tcW w:w="1148" w:type="pct"/>
            <w:tcBorders>
              <w:top w:val="single" w:sz="4" w:space="0" w:color="000000"/>
              <w:left w:val="single" w:sz="4" w:space="0" w:color="000000"/>
              <w:bottom w:val="single" w:sz="4" w:space="0" w:color="000000"/>
              <w:right w:val="single" w:sz="4" w:space="0" w:color="000000"/>
            </w:tcBorders>
            <w:shd w:val="clear" w:color="auto" w:fill="auto"/>
          </w:tcPr>
          <w:p w14:paraId="378FDABA" w14:textId="77777777" w:rsidR="005C2905" w:rsidRPr="00DE3CA2" w:rsidRDefault="005C2905" w:rsidP="0093403C">
            <w:pPr>
              <w:rPr>
                <w:sz w:val="18"/>
                <w:szCs w:val="18"/>
              </w:rPr>
            </w:pPr>
            <w:proofErr w:type="spellStart"/>
            <w:r w:rsidRPr="00DE3CA2">
              <w:rPr>
                <w:sz w:val="18"/>
                <w:szCs w:val="18"/>
              </w:rPr>
              <w:t>filePath</w:t>
            </w:r>
            <w:proofErr w:type="spellEnd"/>
            <w:r w:rsidRPr="00DE3CA2">
              <w:rPr>
                <w:sz w:val="18"/>
                <w:szCs w:val="18"/>
              </w:rPr>
              <w:t xml:space="preserve"> </w:t>
            </w:r>
          </w:p>
        </w:tc>
        <w:tc>
          <w:tcPr>
            <w:tcW w:w="668" w:type="pct"/>
            <w:tcBorders>
              <w:top w:val="single" w:sz="4" w:space="0" w:color="000000"/>
              <w:left w:val="single" w:sz="4" w:space="0" w:color="000000"/>
              <w:bottom w:val="single" w:sz="4" w:space="0" w:color="000000"/>
              <w:right w:val="single" w:sz="4" w:space="0" w:color="000000"/>
            </w:tcBorders>
            <w:shd w:val="clear" w:color="auto" w:fill="auto"/>
          </w:tcPr>
          <w:p w14:paraId="24C6D695" w14:textId="77777777" w:rsidR="005C2905" w:rsidRPr="00DE3CA2" w:rsidRDefault="005C2905" w:rsidP="0093403C">
            <w:pPr>
              <w:jc w:val="center"/>
              <w:rPr>
                <w:sz w:val="18"/>
                <w:szCs w:val="18"/>
              </w:rPr>
            </w:pPr>
            <w:r w:rsidRPr="00DE3CA2">
              <w:rPr>
                <w:sz w:val="18"/>
                <w:szCs w:val="18"/>
              </w:rPr>
              <w:t>1</w:t>
            </w:r>
          </w:p>
        </w:tc>
        <w:tc>
          <w:tcPr>
            <w:tcW w:w="456" w:type="pct"/>
            <w:tcBorders>
              <w:top w:val="single" w:sz="4" w:space="0" w:color="000000"/>
              <w:left w:val="single" w:sz="4" w:space="0" w:color="000000"/>
              <w:bottom w:val="single" w:sz="4" w:space="0" w:color="000000"/>
              <w:right w:val="single" w:sz="4" w:space="0" w:color="000000"/>
            </w:tcBorders>
            <w:shd w:val="clear" w:color="auto" w:fill="auto"/>
          </w:tcPr>
          <w:p w14:paraId="7B22D0C4" w14:textId="77777777" w:rsidR="005C2905" w:rsidRPr="00DE3CA2" w:rsidRDefault="005C2905" w:rsidP="0093403C">
            <w:pPr>
              <w:rPr>
                <w:sz w:val="18"/>
                <w:szCs w:val="18"/>
              </w:rPr>
            </w:pPr>
          </w:p>
        </w:tc>
        <w:tc>
          <w:tcPr>
            <w:tcW w:w="1202" w:type="pct"/>
            <w:tcBorders>
              <w:top w:val="single" w:sz="4" w:space="0" w:color="000000"/>
              <w:left w:val="single" w:sz="4" w:space="0" w:color="000000"/>
              <w:bottom w:val="single" w:sz="4" w:space="0" w:color="000000"/>
              <w:right w:val="single" w:sz="4" w:space="0" w:color="000000"/>
            </w:tcBorders>
            <w:shd w:val="clear" w:color="auto" w:fill="auto"/>
          </w:tcPr>
          <w:p w14:paraId="01AFE9B7" w14:textId="77777777" w:rsidR="005C2905" w:rsidRPr="00DE3CA2" w:rsidRDefault="005C2905" w:rsidP="0093403C">
            <w:pPr>
              <w:rPr>
                <w:sz w:val="18"/>
                <w:szCs w:val="18"/>
              </w:rPr>
            </w:pPr>
            <w:proofErr w:type="spellStart"/>
            <w:r w:rsidRPr="00DE3CA2">
              <w:rPr>
                <w:sz w:val="18"/>
                <w:szCs w:val="18"/>
              </w:rPr>
              <w:t>CharacterString</w:t>
            </w:r>
            <w:proofErr w:type="spellEnd"/>
            <w:r w:rsidRPr="00DE3CA2">
              <w:rPr>
                <w:sz w:val="18"/>
                <w:szCs w:val="18"/>
              </w:rPr>
              <w:t xml:space="preserve"> </w:t>
            </w:r>
          </w:p>
        </w:tc>
        <w:tc>
          <w:tcPr>
            <w:tcW w:w="1527" w:type="pct"/>
            <w:tcBorders>
              <w:top w:val="single" w:sz="4" w:space="0" w:color="000000"/>
              <w:left w:val="single" w:sz="4" w:space="0" w:color="000000"/>
              <w:bottom w:val="single" w:sz="4" w:space="0" w:color="000000"/>
              <w:right w:val="single" w:sz="4" w:space="0" w:color="000000"/>
            </w:tcBorders>
            <w:shd w:val="clear" w:color="auto" w:fill="auto"/>
          </w:tcPr>
          <w:p w14:paraId="54A5C45B" w14:textId="77777777" w:rsidR="005C2905" w:rsidRPr="00DE3CA2" w:rsidRDefault="005C2905" w:rsidP="0093403C">
            <w:pPr>
              <w:rPr>
                <w:sz w:val="18"/>
                <w:szCs w:val="18"/>
              </w:rPr>
            </w:pPr>
            <w:r w:rsidRPr="00DE3CA2">
              <w:rPr>
                <w:sz w:val="18"/>
                <w:szCs w:val="18"/>
              </w:rPr>
              <w:t xml:space="preserve">Full path from the exchange set root directory </w:t>
            </w:r>
          </w:p>
        </w:tc>
      </w:tr>
      <w:tr w:rsidR="005C2905" w:rsidRPr="0075712D" w14:paraId="2842159A" w14:textId="77777777" w:rsidTr="00DD0002">
        <w:tc>
          <w:tcPr>
            <w:tcW w:w="1148" w:type="pct"/>
            <w:tcBorders>
              <w:top w:val="single" w:sz="4" w:space="0" w:color="000000"/>
              <w:left w:val="single" w:sz="4" w:space="0" w:color="000000"/>
              <w:bottom w:val="single" w:sz="4" w:space="0" w:color="000000"/>
              <w:right w:val="single" w:sz="4" w:space="0" w:color="000000"/>
            </w:tcBorders>
            <w:shd w:val="clear" w:color="auto" w:fill="auto"/>
          </w:tcPr>
          <w:p w14:paraId="77FCDA1D" w14:textId="77777777" w:rsidR="005C2905" w:rsidRPr="00DE3CA2" w:rsidRDefault="005C2905" w:rsidP="0093403C">
            <w:pPr>
              <w:rPr>
                <w:sz w:val="18"/>
                <w:szCs w:val="18"/>
              </w:rPr>
            </w:pPr>
            <w:r w:rsidRPr="00DE3CA2">
              <w:rPr>
                <w:sz w:val="18"/>
                <w:szCs w:val="18"/>
              </w:rPr>
              <w:t xml:space="preserve">description </w:t>
            </w:r>
          </w:p>
        </w:tc>
        <w:tc>
          <w:tcPr>
            <w:tcW w:w="668" w:type="pct"/>
            <w:tcBorders>
              <w:top w:val="single" w:sz="4" w:space="0" w:color="000000"/>
              <w:left w:val="single" w:sz="4" w:space="0" w:color="000000"/>
              <w:bottom w:val="single" w:sz="4" w:space="0" w:color="000000"/>
              <w:right w:val="single" w:sz="4" w:space="0" w:color="000000"/>
            </w:tcBorders>
            <w:shd w:val="clear" w:color="auto" w:fill="auto"/>
          </w:tcPr>
          <w:p w14:paraId="3A487310" w14:textId="77777777" w:rsidR="005C2905" w:rsidRPr="00DE3CA2" w:rsidRDefault="005C2905" w:rsidP="0093403C">
            <w:pPr>
              <w:jc w:val="center"/>
              <w:rPr>
                <w:sz w:val="18"/>
                <w:szCs w:val="18"/>
              </w:rPr>
            </w:pPr>
            <w:r w:rsidRPr="00DE3CA2">
              <w:rPr>
                <w:sz w:val="18"/>
                <w:szCs w:val="18"/>
              </w:rPr>
              <w:t>1</w:t>
            </w:r>
          </w:p>
        </w:tc>
        <w:tc>
          <w:tcPr>
            <w:tcW w:w="456" w:type="pct"/>
            <w:tcBorders>
              <w:top w:val="single" w:sz="4" w:space="0" w:color="000000"/>
              <w:left w:val="single" w:sz="4" w:space="0" w:color="000000"/>
              <w:bottom w:val="single" w:sz="4" w:space="0" w:color="000000"/>
              <w:right w:val="single" w:sz="4" w:space="0" w:color="000000"/>
            </w:tcBorders>
            <w:shd w:val="clear" w:color="auto" w:fill="auto"/>
          </w:tcPr>
          <w:p w14:paraId="0872EF47" w14:textId="77777777" w:rsidR="005C2905" w:rsidRPr="00DE3CA2" w:rsidRDefault="005C2905" w:rsidP="0093403C">
            <w:pPr>
              <w:rPr>
                <w:sz w:val="18"/>
                <w:szCs w:val="18"/>
              </w:rPr>
            </w:pPr>
          </w:p>
        </w:tc>
        <w:tc>
          <w:tcPr>
            <w:tcW w:w="1202" w:type="pct"/>
            <w:tcBorders>
              <w:top w:val="single" w:sz="4" w:space="0" w:color="000000"/>
              <w:left w:val="single" w:sz="4" w:space="0" w:color="000000"/>
              <w:bottom w:val="single" w:sz="4" w:space="0" w:color="000000"/>
              <w:right w:val="single" w:sz="4" w:space="0" w:color="000000"/>
            </w:tcBorders>
            <w:shd w:val="clear" w:color="auto" w:fill="auto"/>
          </w:tcPr>
          <w:p w14:paraId="3C522EB1" w14:textId="77777777" w:rsidR="005C2905" w:rsidRPr="00DE3CA2" w:rsidRDefault="005C2905" w:rsidP="0093403C">
            <w:pPr>
              <w:rPr>
                <w:sz w:val="18"/>
                <w:szCs w:val="18"/>
              </w:rPr>
            </w:pPr>
            <w:proofErr w:type="spellStart"/>
            <w:r w:rsidRPr="00DE3CA2">
              <w:rPr>
                <w:sz w:val="18"/>
                <w:szCs w:val="18"/>
              </w:rPr>
              <w:t>CharacterString</w:t>
            </w:r>
            <w:proofErr w:type="spellEnd"/>
            <w:r w:rsidRPr="00DE3CA2">
              <w:rPr>
                <w:sz w:val="18"/>
                <w:szCs w:val="18"/>
              </w:rPr>
              <w:t xml:space="preserve"> </w:t>
            </w:r>
          </w:p>
        </w:tc>
        <w:tc>
          <w:tcPr>
            <w:tcW w:w="1527" w:type="pct"/>
            <w:tcBorders>
              <w:top w:val="single" w:sz="4" w:space="0" w:color="000000"/>
              <w:left w:val="single" w:sz="4" w:space="0" w:color="000000"/>
              <w:bottom w:val="single" w:sz="4" w:space="0" w:color="000000"/>
              <w:right w:val="single" w:sz="4" w:space="0" w:color="000000"/>
            </w:tcBorders>
            <w:shd w:val="clear" w:color="auto" w:fill="auto"/>
          </w:tcPr>
          <w:p w14:paraId="37D6031C" w14:textId="77777777" w:rsidR="005C2905" w:rsidRPr="00DE3CA2" w:rsidRDefault="005C2905" w:rsidP="0093403C">
            <w:pPr>
              <w:rPr>
                <w:sz w:val="18"/>
                <w:szCs w:val="18"/>
              </w:rPr>
            </w:pPr>
            <w:r w:rsidRPr="00DE3CA2">
              <w:rPr>
                <w:sz w:val="18"/>
                <w:szCs w:val="18"/>
              </w:rPr>
              <w:t xml:space="preserve">Short description of the area covered by dataset, e.g., area, </w:t>
            </w:r>
            <w:proofErr w:type="spellStart"/>
            <w:r w:rsidRPr="00DE3CA2">
              <w:rPr>
                <w:sz w:val="18"/>
                <w:szCs w:val="18"/>
              </w:rPr>
              <w:t>harbour</w:t>
            </w:r>
            <w:proofErr w:type="spellEnd"/>
            <w:r w:rsidRPr="00DE3CA2">
              <w:rPr>
                <w:sz w:val="18"/>
                <w:szCs w:val="18"/>
              </w:rPr>
              <w:t>, or port name, between two named locations etc.</w:t>
            </w:r>
          </w:p>
        </w:tc>
      </w:tr>
      <w:tr w:rsidR="005C2905" w:rsidRPr="0075712D" w14:paraId="10B5106B" w14:textId="77777777" w:rsidTr="00DD0002">
        <w:tc>
          <w:tcPr>
            <w:tcW w:w="1148" w:type="pct"/>
            <w:tcBorders>
              <w:top w:val="single" w:sz="4" w:space="0" w:color="000000"/>
              <w:left w:val="single" w:sz="4" w:space="0" w:color="000000"/>
              <w:bottom w:val="single" w:sz="4" w:space="0" w:color="000000"/>
              <w:right w:val="single" w:sz="4" w:space="0" w:color="000000"/>
            </w:tcBorders>
            <w:shd w:val="clear" w:color="auto" w:fill="auto"/>
          </w:tcPr>
          <w:p w14:paraId="0A4372EA" w14:textId="77777777" w:rsidR="005C2905" w:rsidRPr="00DE3CA2" w:rsidRDefault="005C2905" w:rsidP="0093403C">
            <w:pPr>
              <w:rPr>
                <w:sz w:val="18"/>
                <w:szCs w:val="18"/>
              </w:rPr>
            </w:pPr>
            <w:proofErr w:type="spellStart"/>
            <w:r w:rsidRPr="00DE3CA2">
              <w:rPr>
                <w:sz w:val="18"/>
                <w:szCs w:val="18"/>
              </w:rPr>
              <w:t>dataProtection</w:t>
            </w:r>
            <w:proofErr w:type="spellEnd"/>
            <w:r w:rsidRPr="00DE3CA2">
              <w:rPr>
                <w:sz w:val="18"/>
                <w:szCs w:val="18"/>
              </w:rPr>
              <w:t xml:space="preserve"> </w:t>
            </w:r>
          </w:p>
        </w:tc>
        <w:tc>
          <w:tcPr>
            <w:tcW w:w="668" w:type="pct"/>
            <w:tcBorders>
              <w:top w:val="single" w:sz="4" w:space="0" w:color="000000"/>
              <w:left w:val="single" w:sz="4" w:space="0" w:color="000000"/>
              <w:bottom w:val="single" w:sz="4" w:space="0" w:color="000000"/>
              <w:right w:val="single" w:sz="4" w:space="0" w:color="000000"/>
            </w:tcBorders>
            <w:shd w:val="clear" w:color="auto" w:fill="auto"/>
          </w:tcPr>
          <w:p w14:paraId="589C36CD" w14:textId="77777777" w:rsidR="005C2905" w:rsidRPr="00DE3CA2" w:rsidRDefault="005C2905" w:rsidP="0093403C">
            <w:pPr>
              <w:jc w:val="center"/>
              <w:rPr>
                <w:sz w:val="18"/>
                <w:szCs w:val="18"/>
              </w:rPr>
            </w:pPr>
            <w:r w:rsidRPr="00DE3CA2">
              <w:rPr>
                <w:sz w:val="18"/>
                <w:szCs w:val="18"/>
              </w:rPr>
              <w:t>0..1</w:t>
            </w:r>
          </w:p>
        </w:tc>
        <w:tc>
          <w:tcPr>
            <w:tcW w:w="456" w:type="pct"/>
            <w:tcBorders>
              <w:top w:val="single" w:sz="4" w:space="0" w:color="000000"/>
              <w:left w:val="single" w:sz="4" w:space="0" w:color="000000"/>
              <w:bottom w:val="single" w:sz="4" w:space="0" w:color="000000"/>
              <w:right w:val="single" w:sz="4" w:space="0" w:color="000000"/>
            </w:tcBorders>
            <w:shd w:val="clear" w:color="auto" w:fill="auto"/>
          </w:tcPr>
          <w:p w14:paraId="7BEF2E5C" w14:textId="77777777" w:rsidR="005C2905" w:rsidRPr="00DE3CA2" w:rsidRDefault="005C2905" w:rsidP="0093403C">
            <w:pPr>
              <w:rPr>
                <w:sz w:val="18"/>
                <w:szCs w:val="18"/>
              </w:rPr>
            </w:pPr>
          </w:p>
        </w:tc>
        <w:tc>
          <w:tcPr>
            <w:tcW w:w="1202" w:type="pct"/>
            <w:tcBorders>
              <w:top w:val="single" w:sz="4" w:space="0" w:color="000000"/>
              <w:left w:val="single" w:sz="4" w:space="0" w:color="000000"/>
              <w:bottom w:val="single" w:sz="4" w:space="0" w:color="000000"/>
              <w:right w:val="single" w:sz="4" w:space="0" w:color="000000"/>
            </w:tcBorders>
            <w:shd w:val="clear" w:color="auto" w:fill="auto"/>
          </w:tcPr>
          <w:p w14:paraId="21D28219" w14:textId="77777777" w:rsidR="005C2905" w:rsidRPr="00DE3CA2" w:rsidRDefault="005C2905" w:rsidP="0093403C">
            <w:pPr>
              <w:rPr>
                <w:sz w:val="18"/>
                <w:szCs w:val="18"/>
              </w:rPr>
            </w:pPr>
            <w:r w:rsidRPr="00DE3CA2">
              <w:rPr>
                <w:sz w:val="18"/>
                <w:szCs w:val="18"/>
              </w:rPr>
              <w:t xml:space="preserve">Boolean </w:t>
            </w:r>
          </w:p>
        </w:tc>
        <w:tc>
          <w:tcPr>
            <w:tcW w:w="1527" w:type="pct"/>
            <w:tcBorders>
              <w:top w:val="single" w:sz="4" w:space="0" w:color="000000"/>
              <w:left w:val="single" w:sz="4" w:space="0" w:color="000000"/>
              <w:bottom w:val="single" w:sz="4" w:space="0" w:color="000000"/>
              <w:right w:val="single" w:sz="4" w:space="0" w:color="000000"/>
            </w:tcBorders>
            <w:shd w:val="clear" w:color="auto" w:fill="auto"/>
          </w:tcPr>
          <w:p w14:paraId="23D5CA88" w14:textId="77777777" w:rsidR="005C2905" w:rsidRPr="00DE3CA2" w:rsidRDefault="005C2905" w:rsidP="0093403C">
            <w:pPr>
              <w:rPr>
                <w:sz w:val="18"/>
                <w:szCs w:val="18"/>
              </w:rPr>
            </w:pPr>
            <w:r w:rsidRPr="00DE3CA2">
              <w:rPr>
                <w:sz w:val="18"/>
                <w:szCs w:val="18"/>
              </w:rPr>
              <w:t>TRUE: Encrypted</w:t>
            </w:r>
          </w:p>
          <w:p w14:paraId="5BC787E4" w14:textId="77777777" w:rsidR="005C2905" w:rsidRPr="00DE3CA2" w:rsidRDefault="005C2905" w:rsidP="0093403C">
            <w:pPr>
              <w:rPr>
                <w:sz w:val="18"/>
                <w:szCs w:val="18"/>
              </w:rPr>
            </w:pPr>
            <w:r w:rsidRPr="00DE3CA2">
              <w:rPr>
                <w:sz w:val="18"/>
                <w:szCs w:val="18"/>
              </w:rPr>
              <w:t>FALSE: Unencrypted</w:t>
            </w:r>
          </w:p>
        </w:tc>
      </w:tr>
      <w:tr w:rsidR="005C2905" w:rsidRPr="0075712D" w14:paraId="7D6FD544" w14:textId="77777777" w:rsidTr="00DD0002">
        <w:tc>
          <w:tcPr>
            <w:tcW w:w="1148" w:type="pct"/>
            <w:tcBorders>
              <w:top w:val="single" w:sz="4" w:space="0" w:color="000000"/>
              <w:left w:val="single" w:sz="4" w:space="0" w:color="000000"/>
              <w:bottom w:val="single" w:sz="4" w:space="0" w:color="000000"/>
              <w:right w:val="single" w:sz="4" w:space="0" w:color="000000"/>
            </w:tcBorders>
            <w:shd w:val="clear" w:color="auto" w:fill="auto"/>
          </w:tcPr>
          <w:p w14:paraId="0D43A381" w14:textId="77777777" w:rsidR="005C2905" w:rsidRPr="00DE3CA2" w:rsidRDefault="005C2905" w:rsidP="0093403C">
            <w:pPr>
              <w:rPr>
                <w:sz w:val="18"/>
                <w:szCs w:val="18"/>
              </w:rPr>
            </w:pPr>
            <w:proofErr w:type="spellStart"/>
            <w:r w:rsidRPr="00DE3CA2">
              <w:rPr>
                <w:sz w:val="18"/>
                <w:szCs w:val="18"/>
              </w:rPr>
              <w:t>protectionScheme</w:t>
            </w:r>
            <w:proofErr w:type="spellEnd"/>
            <w:r w:rsidRPr="00DE3CA2">
              <w:rPr>
                <w:sz w:val="18"/>
                <w:szCs w:val="18"/>
              </w:rPr>
              <w:t xml:space="preserve"> </w:t>
            </w:r>
          </w:p>
        </w:tc>
        <w:tc>
          <w:tcPr>
            <w:tcW w:w="668" w:type="pct"/>
            <w:tcBorders>
              <w:top w:val="single" w:sz="4" w:space="0" w:color="000000"/>
              <w:left w:val="single" w:sz="4" w:space="0" w:color="000000"/>
              <w:bottom w:val="single" w:sz="4" w:space="0" w:color="000000"/>
              <w:right w:val="single" w:sz="4" w:space="0" w:color="000000"/>
            </w:tcBorders>
            <w:shd w:val="clear" w:color="auto" w:fill="auto"/>
          </w:tcPr>
          <w:p w14:paraId="76E43C0A" w14:textId="77777777" w:rsidR="005C2905" w:rsidRPr="00DE3CA2" w:rsidDel="00FF3CFE" w:rsidRDefault="005C2905" w:rsidP="0093403C">
            <w:pPr>
              <w:jc w:val="center"/>
              <w:rPr>
                <w:sz w:val="18"/>
                <w:szCs w:val="18"/>
              </w:rPr>
            </w:pPr>
            <w:r w:rsidRPr="00DE3CA2">
              <w:rPr>
                <w:sz w:val="18"/>
                <w:szCs w:val="18"/>
              </w:rPr>
              <w:t>0..1</w:t>
            </w:r>
          </w:p>
        </w:tc>
        <w:tc>
          <w:tcPr>
            <w:tcW w:w="456" w:type="pct"/>
            <w:tcBorders>
              <w:top w:val="single" w:sz="4" w:space="0" w:color="000000"/>
              <w:left w:val="single" w:sz="4" w:space="0" w:color="000000"/>
              <w:bottom w:val="single" w:sz="4" w:space="0" w:color="000000"/>
              <w:right w:val="single" w:sz="4" w:space="0" w:color="000000"/>
            </w:tcBorders>
            <w:shd w:val="clear" w:color="auto" w:fill="auto"/>
          </w:tcPr>
          <w:p w14:paraId="2CE043F8" w14:textId="77777777" w:rsidR="005C2905" w:rsidRPr="00DE3CA2" w:rsidRDefault="005C2905" w:rsidP="0093403C">
            <w:pPr>
              <w:rPr>
                <w:sz w:val="18"/>
                <w:szCs w:val="18"/>
              </w:rPr>
            </w:pPr>
          </w:p>
        </w:tc>
        <w:tc>
          <w:tcPr>
            <w:tcW w:w="1202" w:type="pct"/>
            <w:tcBorders>
              <w:top w:val="single" w:sz="4" w:space="0" w:color="000000"/>
              <w:left w:val="single" w:sz="4" w:space="0" w:color="000000"/>
              <w:bottom w:val="single" w:sz="4" w:space="0" w:color="000000"/>
              <w:right w:val="single" w:sz="4" w:space="0" w:color="000000"/>
            </w:tcBorders>
            <w:shd w:val="clear" w:color="auto" w:fill="auto"/>
          </w:tcPr>
          <w:p w14:paraId="329C5025" w14:textId="77777777" w:rsidR="005C2905" w:rsidRPr="00DE3CA2" w:rsidRDefault="005C2905" w:rsidP="0093403C">
            <w:pPr>
              <w:rPr>
                <w:sz w:val="18"/>
                <w:szCs w:val="18"/>
              </w:rPr>
            </w:pPr>
            <w:r w:rsidRPr="00DE3CA2">
              <w:rPr>
                <w:sz w:val="18"/>
                <w:szCs w:val="18"/>
              </w:rPr>
              <w:t>S100_ProtectionScheme</w:t>
            </w:r>
          </w:p>
        </w:tc>
        <w:tc>
          <w:tcPr>
            <w:tcW w:w="1527" w:type="pct"/>
            <w:tcBorders>
              <w:top w:val="single" w:sz="4" w:space="0" w:color="000000"/>
              <w:left w:val="single" w:sz="4" w:space="0" w:color="000000"/>
              <w:bottom w:val="single" w:sz="4" w:space="0" w:color="000000"/>
              <w:right w:val="single" w:sz="4" w:space="0" w:color="000000"/>
            </w:tcBorders>
            <w:shd w:val="clear" w:color="auto" w:fill="auto"/>
          </w:tcPr>
          <w:p w14:paraId="31BB671F" w14:textId="77777777" w:rsidR="005C2905" w:rsidRPr="00DE3CA2" w:rsidRDefault="005C2905" w:rsidP="0093403C">
            <w:pPr>
              <w:rPr>
                <w:sz w:val="18"/>
                <w:szCs w:val="18"/>
              </w:rPr>
            </w:pPr>
            <w:r w:rsidRPr="00DE3CA2">
              <w:rPr>
                <w:sz w:val="18"/>
                <w:szCs w:val="18"/>
              </w:rPr>
              <w:t xml:space="preserve">See </w:t>
            </w:r>
            <w:r w:rsidRPr="00DE3CA2">
              <w:rPr>
                <w:sz w:val="18"/>
                <w:szCs w:val="18"/>
              </w:rPr>
              <w:fldChar w:fldCharType="begin"/>
            </w:r>
            <w:r w:rsidRPr="00DE3CA2">
              <w:rPr>
                <w:sz w:val="18"/>
                <w:szCs w:val="18"/>
              </w:rPr>
              <w:instrText xml:space="preserve"> REF _Ref522601726 \h  \* MERGEFORMAT </w:instrText>
            </w:r>
            <w:r w:rsidRPr="00DE3CA2">
              <w:rPr>
                <w:sz w:val="18"/>
                <w:szCs w:val="18"/>
              </w:rPr>
            </w:r>
            <w:r w:rsidRPr="00DE3CA2">
              <w:rPr>
                <w:sz w:val="18"/>
                <w:szCs w:val="18"/>
              </w:rPr>
              <w:fldChar w:fldCharType="separate"/>
            </w:r>
            <w:r w:rsidRPr="00DE3CA2">
              <w:rPr>
                <w:sz w:val="18"/>
                <w:szCs w:val="18"/>
              </w:rPr>
              <w:t xml:space="preserve">Figure </w:t>
            </w:r>
            <w:r w:rsidRPr="00DE3CA2">
              <w:rPr>
                <w:noProof/>
                <w:sz w:val="18"/>
                <w:szCs w:val="18"/>
              </w:rPr>
              <w:t>32</w:t>
            </w:r>
            <w:r w:rsidRPr="00DE3CA2">
              <w:rPr>
                <w:sz w:val="18"/>
                <w:szCs w:val="18"/>
              </w:rPr>
              <w:fldChar w:fldCharType="end"/>
            </w:r>
            <w:r w:rsidRPr="00DE3CA2">
              <w:rPr>
                <w:sz w:val="18"/>
                <w:szCs w:val="18"/>
              </w:rPr>
              <w:t xml:space="preserve"> and S-100 Appendix 4a-D.</w:t>
            </w:r>
          </w:p>
        </w:tc>
      </w:tr>
      <w:tr w:rsidR="005C2905" w:rsidRPr="0075712D" w14:paraId="61569EEA" w14:textId="77777777" w:rsidTr="00DD0002">
        <w:tc>
          <w:tcPr>
            <w:tcW w:w="1148" w:type="pct"/>
            <w:tcBorders>
              <w:top w:val="single" w:sz="4" w:space="0" w:color="000000"/>
              <w:left w:val="single" w:sz="4" w:space="0" w:color="000000"/>
              <w:bottom w:val="single" w:sz="4" w:space="0" w:color="000000"/>
              <w:right w:val="single" w:sz="4" w:space="0" w:color="000000"/>
            </w:tcBorders>
            <w:shd w:val="clear" w:color="auto" w:fill="auto"/>
          </w:tcPr>
          <w:p w14:paraId="46559D12" w14:textId="77777777" w:rsidR="005C2905" w:rsidRPr="00DE3CA2" w:rsidRDefault="005C2905" w:rsidP="0093403C">
            <w:pPr>
              <w:rPr>
                <w:sz w:val="18"/>
                <w:szCs w:val="18"/>
              </w:rPr>
            </w:pPr>
            <w:bookmarkStart w:id="261" w:name="_Hlk522645726"/>
            <w:proofErr w:type="spellStart"/>
            <w:r w:rsidRPr="00DE3CA2">
              <w:rPr>
                <w:sz w:val="18"/>
                <w:szCs w:val="18"/>
              </w:rPr>
              <w:t>digitalSignatureReference</w:t>
            </w:r>
            <w:proofErr w:type="spellEnd"/>
          </w:p>
        </w:tc>
        <w:tc>
          <w:tcPr>
            <w:tcW w:w="668" w:type="pct"/>
            <w:tcBorders>
              <w:top w:val="single" w:sz="4" w:space="0" w:color="000000"/>
              <w:left w:val="single" w:sz="4" w:space="0" w:color="000000"/>
              <w:bottom w:val="single" w:sz="4" w:space="0" w:color="000000"/>
              <w:right w:val="single" w:sz="4" w:space="0" w:color="000000"/>
            </w:tcBorders>
            <w:shd w:val="clear" w:color="auto" w:fill="auto"/>
          </w:tcPr>
          <w:p w14:paraId="5D778FAF" w14:textId="77777777" w:rsidR="005C2905" w:rsidRPr="00DE3CA2" w:rsidDel="00FF3CFE" w:rsidRDefault="005C2905" w:rsidP="0093403C">
            <w:pPr>
              <w:jc w:val="center"/>
              <w:rPr>
                <w:sz w:val="18"/>
                <w:szCs w:val="18"/>
              </w:rPr>
            </w:pPr>
            <w:r w:rsidRPr="00DE3CA2">
              <w:rPr>
                <w:sz w:val="18"/>
                <w:szCs w:val="18"/>
              </w:rPr>
              <w:t>1</w:t>
            </w:r>
          </w:p>
        </w:tc>
        <w:tc>
          <w:tcPr>
            <w:tcW w:w="456" w:type="pct"/>
            <w:tcBorders>
              <w:top w:val="single" w:sz="4" w:space="0" w:color="000000"/>
              <w:left w:val="single" w:sz="4" w:space="0" w:color="000000"/>
              <w:bottom w:val="single" w:sz="4" w:space="0" w:color="000000"/>
              <w:right w:val="single" w:sz="4" w:space="0" w:color="000000"/>
            </w:tcBorders>
            <w:shd w:val="clear" w:color="auto" w:fill="auto"/>
          </w:tcPr>
          <w:p w14:paraId="4ED005BD" w14:textId="77777777" w:rsidR="005C2905" w:rsidRPr="00DE3CA2" w:rsidRDefault="005C2905" w:rsidP="0093403C">
            <w:pPr>
              <w:rPr>
                <w:sz w:val="18"/>
                <w:szCs w:val="18"/>
              </w:rPr>
            </w:pPr>
          </w:p>
        </w:tc>
        <w:tc>
          <w:tcPr>
            <w:tcW w:w="1202" w:type="pct"/>
            <w:tcBorders>
              <w:top w:val="single" w:sz="4" w:space="0" w:color="000000"/>
              <w:left w:val="single" w:sz="4" w:space="0" w:color="000000"/>
              <w:bottom w:val="single" w:sz="4" w:space="0" w:color="000000"/>
              <w:right w:val="single" w:sz="4" w:space="0" w:color="000000"/>
            </w:tcBorders>
            <w:shd w:val="clear" w:color="auto" w:fill="auto"/>
          </w:tcPr>
          <w:p w14:paraId="1D790359" w14:textId="77777777" w:rsidR="005C2905" w:rsidRPr="00DE3CA2" w:rsidRDefault="005C2905" w:rsidP="0093403C">
            <w:pPr>
              <w:rPr>
                <w:sz w:val="18"/>
                <w:szCs w:val="18"/>
              </w:rPr>
            </w:pPr>
            <w:r w:rsidRPr="00DE3CA2">
              <w:rPr>
                <w:sz w:val="18"/>
                <w:szCs w:val="18"/>
              </w:rPr>
              <w:t>S100_DigitalSignature</w:t>
            </w:r>
          </w:p>
        </w:tc>
        <w:tc>
          <w:tcPr>
            <w:tcW w:w="1527" w:type="pct"/>
            <w:tcBorders>
              <w:top w:val="single" w:sz="4" w:space="0" w:color="000000"/>
              <w:left w:val="single" w:sz="4" w:space="0" w:color="000000"/>
              <w:bottom w:val="single" w:sz="4" w:space="0" w:color="000000"/>
              <w:right w:val="single" w:sz="4" w:space="0" w:color="000000"/>
            </w:tcBorders>
            <w:shd w:val="clear" w:color="auto" w:fill="auto"/>
          </w:tcPr>
          <w:p w14:paraId="46821F16" w14:textId="77777777" w:rsidR="005C2905" w:rsidRPr="00DE3CA2" w:rsidRDefault="005C2905" w:rsidP="0093403C">
            <w:pPr>
              <w:rPr>
                <w:sz w:val="18"/>
                <w:szCs w:val="18"/>
              </w:rPr>
            </w:pPr>
            <w:r w:rsidRPr="00DE3CA2">
              <w:rPr>
                <w:sz w:val="18"/>
                <w:szCs w:val="18"/>
              </w:rPr>
              <w:t xml:space="preserve">Specifies the algorithm used to compute </w:t>
            </w:r>
            <w:proofErr w:type="spellStart"/>
            <w:r w:rsidRPr="00DE3CA2">
              <w:rPr>
                <w:sz w:val="18"/>
                <w:szCs w:val="18"/>
              </w:rPr>
              <w:t>digitalSignatureValue</w:t>
            </w:r>
            <w:proofErr w:type="spellEnd"/>
            <w:r w:rsidRPr="00DE3CA2">
              <w:rPr>
                <w:sz w:val="18"/>
                <w:szCs w:val="18"/>
              </w:rPr>
              <w:t>.</w:t>
            </w:r>
          </w:p>
          <w:p w14:paraId="08EF59D9" w14:textId="77777777" w:rsidR="005C2905" w:rsidRPr="00DE3CA2" w:rsidRDefault="005C2905" w:rsidP="0093403C">
            <w:pPr>
              <w:rPr>
                <w:sz w:val="18"/>
                <w:szCs w:val="18"/>
              </w:rPr>
            </w:pPr>
            <w:r w:rsidRPr="00DE3CA2">
              <w:rPr>
                <w:sz w:val="18"/>
                <w:szCs w:val="18"/>
              </w:rPr>
              <w:t xml:space="preserve">See </w:t>
            </w:r>
            <w:r w:rsidRPr="00DE3CA2">
              <w:rPr>
                <w:sz w:val="18"/>
                <w:szCs w:val="18"/>
              </w:rPr>
              <w:fldChar w:fldCharType="begin"/>
            </w:r>
            <w:r w:rsidRPr="00DE3CA2">
              <w:rPr>
                <w:sz w:val="18"/>
                <w:szCs w:val="18"/>
                <w:lang w:val="en-GB"/>
              </w:rPr>
              <w:instrText xml:space="preserve"> REF _Ref522601726 \h  \* MERGEFORMAT </w:instrText>
            </w:r>
            <w:r w:rsidRPr="00DE3CA2">
              <w:rPr>
                <w:sz w:val="18"/>
                <w:szCs w:val="18"/>
              </w:rPr>
            </w:r>
            <w:r w:rsidRPr="00DE3CA2">
              <w:rPr>
                <w:sz w:val="18"/>
                <w:szCs w:val="18"/>
              </w:rPr>
              <w:fldChar w:fldCharType="separate"/>
            </w:r>
            <w:r w:rsidRPr="00DE3CA2">
              <w:rPr>
                <w:sz w:val="18"/>
                <w:szCs w:val="18"/>
              </w:rPr>
              <w:t xml:space="preserve">Figure </w:t>
            </w:r>
            <w:r w:rsidRPr="00DE3CA2">
              <w:rPr>
                <w:noProof/>
                <w:sz w:val="18"/>
                <w:szCs w:val="18"/>
              </w:rPr>
              <w:t>32</w:t>
            </w:r>
            <w:r w:rsidRPr="00DE3CA2">
              <w:rPr>
                <w:sz w:val="18"/>
                <w:szCs w:val="18"/>
              </w:rPr>
              <w:fldChar w:fldCharType="end"/>
            </w:r>
            <w:r w:rsidRPr="00DE3CA2">
              <w:rPr>
                <w:sz w:val="18"/>
                <w:szCs w:val="18"/>
              </w:rPr>
              <w:t xml:space="preserve"> and S-100 Appendix 4a-D.</w:t>
            </w:r>
          </w:p>
        </w:tc>
      </w:tr>
      <w:tr w:rsidR="005C2905" w:rsidRPr="0075712D" w14:paraId="4188E2D1" w14:textId="77777777" w:rsidTr="00DD0002">
        <w:tc>
          <w:tcPr>
            <w:tcW w:w="1148" w:type="pct"/>
            <w:tcBorders>
              <w:top w:val="single" w:sz="4" w:space="0" w:color="000000"/>
              <w:left w:val="single" w:sz="4" w:space="0" w:color="000000"/>
              <w:bottom w:val="single" w:sz="4" w:space="0" w:color="000000"/>
              <w:right w:val="single" w:sz="4" w:space="0" w:color="000000"/>
            </w:tcBorders>
            <w:shd w:val="clear" w:color="auto" w:fill="auto"/>
          </w:tcPr>
          <w:p w14:paraId="531B62FB" w14:textId="77777777" w:rsidR="005C2905" w:rsidRPr="00DE3CA2" w:rsidRDefault="005C2905" w:rsidP="0093403C">
            <w:pPr>
              <w:rPr>
                <w:sz w:val="18"/>
                <w:szCs w:val="18"/>
              </w:rPr>
            </w:pPr>
            <w:proofErr w:type="spellStart"/>
            <w:r w:rsidRPr="00DE3CA2">
              <w:rPr>
                <w:sz w:val="18"/>
                <w:szCs w:val="18"/>
              </w:rPr>
              <w:t>digitalSignatureValue</w:t>
            </w:r>
            <w:proofErr w:type="spellEnd"/>
          </w:p>
        </w:tc>
        <w:tc>
          <w:tcPr>
            <w:tcW w:w="668" w:type="pct"/>
            <w:tcBorders>
              <w:top w:val="single" w:sz="4" w:space="0" w:color="000000"/>
              <w:left w:val="single" w:sz="4" w:space="0" w:color="000000"/>
              <w:bottom w:val="single" w:sz="4" w:space="0" w:color="000000"/>
              <w:right w:val="single" w:sz="4" w:space="0" w:color="000000"/>
            </w:tcBorders>
            <w:shd w:val="clear" w:color="auto" w:fill="auto"/>
          </w:tcPr>
          <w:p w14:paraId="5CB10735" w14:textId="77777777" w:rsidR="005C2905" w:rsidRPr="00DE3CA2" w:rsidDel="00FF3CFE" w:rsidRDefault="005C2905" w:rsidP="0093403C">
            <w:pPr>
              <w:jc w:val="center"/>
              <w:rPr>
                <w:sz w:val="18"/>
                <w:szCs w:val="18"/>
              </w:rPr>
            </w:pPr>
            <w:r w:rsidRPr="00DE3CA2">
              <w:rPr>
                <w:sz w:val="18"/>
                <w:szCs w:val="18"/>
              </w:rPr>
              <w:t>1</w:t>
            </w:r>
          </w:p>
        </w:tc>
        <w:tc>
          <w:tcPr>
            <w:tcW w:w="456" w:type="pct"/>
            <w:tcBorders>
              <w:top w:val="single" w:sz="4" w:space="0" w:color="000000"/>
              <w:left w:val="single" w:sz="4" w:space="0" w:color="000000"/>
              <w:bottom w:val="single" w:sz="4" w:space="0" w:color="000000"/>
              <w:right w:val="single" w:sz="4" w:space="0" w:color="000000"/>
            </w:tcBorders>
            <w:shd w:val="clear" w:color="auto" w:fill="auto"/>
          </w:tcPr>
          <w:p w14:paraId="0E6E55CC" w14:textId="77777777" w:rsidR="005C2905" w:rsidRPr="00DE3CA2" w:rsidRDefault="005C2905" w:rsidP="0093403C">
            <w:pPr>
              <w:rPr>
                <w:sz w:val="18"/>
                <w:szCs w:val="18"/>
              </w:rPr>
            </w:pPr>
          </w:p>
        </w:tc>
        <w:tc>
          <w:tcPr>
            <w:tcW w:w="1202" w:type="pct"/>
            <w:tcBorders>
              <w:top w:val="single" w:sz="4" w:space="0" w:color="000000"/>
              <w:left w:val="single" w:sz="4" w:space="0" w:color="000000"/>
              <w:bottom w:val="single" w:sz="4" w:space="0" w:color="000000"/>
              <w:right w:val="single" w:sz="4" w:space="0" w:color="000000"/>
            </w:tcBorders>
            <w:shd w:val="clear" w:color="auto" w:fill="auto"/>
          </w:tcPr>
          <w:p w14:paraId="39DE28E9" w14:textId="77777777" w:rsidR="005C2905" w:rsidRPr="00DE3CA2" w:rsidRDefault="005C2905" w:rsidP="0093403C">
            <w:pPr>
              <w:rPr>
                <w:sz w:val="18"/>
                <w:szCs w:val="18"/>
              </w:rPr>
            </w:pPr>
            <w:r w:rsidRPr="00DE3CA2">
              <w:rPr>
                <w:sz w:val="18"/>
                <w:szCs w:val="18"/>
              </w:rPr>
              <w:t>S100_DigitalSignatureValue</w:t>
            </w:r>
          </w:p>
        </w:tc>
        <w:tc>
          <w:tcPr>
            <w:tcW w:w="1527" w:type="pct"/>
            <w:tcBorders>
              <w:top w:val="single" w:sz="4" w:space="0" w:color="000000"/>
              <w:left w:val="single" w:sz="4" w:space="0" w:color="000000"/>
              <w:bottom w:val="single" w:sz="4" w:space="0" w:color="000000"/>
              <w:right w:val="single" w:sz="4" w:space="0" w:color="000000"/>
            </w:tcBorders>
            <w:shd w:val="clear" w:color="auto" w:fill="auto"/>
          </w:tcPr>
          <w:p w14:paraId="1AD43628" w14:textId="77777777" w:rsidR="005C2905" w:rsidRPr="00DE3CA2" w:rsidRDefault="005C2905" w:rsidP="0093403C">
            <w:pPr>
              <w:rPr>
                <w:sz w:val="18"/>
                <w:szCs w:val="18"/>
              </w:rPr>
            </w:pPr>
            <w:r w:rsidRPr="00DE3CA2">
              <w:rPr>
                <w:sz w:val="18"/>
                <w:szCs w:val="18"/>
              </w:rPr>
              <w:t xml:space="preserve">The value resulting from application of </w:t>
            </w:r>
            <w:proofErr w:type="spellStart"/>
            <w:r w:rsidRPr="00DE3CA2">
              <w:rPr>
                <w:sz w:val="18"/>
                <w:szCs w:val="18"/>
              </w:rPr>
              <w:t>digitalSignatureReference</w:t>
            </w:r>
            <w:proofErr w:type="spellEnd"/>
            <w:r w:rsidRPr="00DE3CA2">
              <w:rPr>
                <w:sz w:val="18"/>
                <w:szCs w:val="18"/>
              </w:rPr>
              <w:t>.</w:t>
            </w:r>
          </w:p>
          <w:p w14:paraId="5A2E6942" w14:textId="77777777" w:rsidR="005C2905" w:rsidRPr="00DE3CA2" w:rsidRDefault="005C2905" w:rsidP="0093403C">
            <w:pPr>
              <w:rPr>
                <w:sz w:val="18"/>
                <w:szCs w:val="18"/>
              </w:rPr>
            </w:pPr>
            <w:r w:rsidRPr="00DE3CA2">
              <w:rPr>
                <w:sz w:val="18"/>
                <w:szCs w:val="18"/>
              </w:rPr>
              <w:t>Implemented as the digital signature format specified in S-100 Part 15.</w:t>
            </w:r>
          </w:p>
        </w:tc>
      </w:tr>
      <w:bookmarkEnd w:id="261"/>
      <w:tr w:rsidR="005C2905" w:rsidRPr="0075712D" w14:paraId="59A9478D" w14:textId="77777777" w:rsidTr="00DD0002">
        <w:tc>
          <w:tcPr>
            <w:tcW w:w="1148" w:type="pct"/>
            <w:tcBorders>
              <w:top w:val="single" w:sz="4" w:space="0" w:color="000000"/>
              <w:left w:val="single" w:sz="4" w:space="0" w:color="000000"/>
              <w:bottom w:val="single" w:sz="4" w:space="0" w:color="000000"/>
              <w:right w:val="single" w:sz="4" w:space="0" w:color="000000"/>
            </w:tcBorders>
            <w:shd w:val="clear" w:color="auto" w:fill="auto"/>
          </w:tcPr>
          <w:p w14:paraId="3B723D99" w14:textId="77777777" w:rsidR="005C2905" w:rsidRPr="00DE3CA2" w:rsidRDefault="005C2905" w:rsidP="0093403C">
            <w:pPr>
              <w:rPr>
                <w:sz w:val="18"/>
                <w:szCs w:val="18"/>
              </w:rPr>
            </w:pPr>
            <w:r w:rsidRPr="00DE3CA2">
              <w:rPr>
                <w:sz w:val="18"/>
                <w:szCs w:val="18"/>
              </w:rPr>
              <w:t>copyright</w:t>
            </w:r>
          </w:p>
        </w:tc>
        <w:tc>
          <w:tcPr>
            <w:tcW w:w="668" w:type="pct"/>
            <w:tcBorders>
              <w:top w:val="single" w:sz="4" w:space="0" w:color="000000"/>
              <w:left w:val="single" w:sz="4" w:space="0" w:color="000000"/>
              <w:bottom w:val="single" w:sz="4" w:space="0" w:color="000000"/>
              <w:right w:val="single" w:sz="4" w:space="0" w:color="000000"/>
            </w:tcBorders>
            <w:shd w:val="clear" w:color="auto" w:fill="auto"/>
          </w:tcPr>
          <w:p w14:paraId="28B1EFF9" w14:textId="77777777" w:rsidR="005C2905" w:rsidRPr="00DE3CA2" w:rsidDel="00FF3CFE" w:rsidRDefault="005C2905" w:rsidP="0093403C">
            <w:pPr>
              <w:jc w:val="center"/>
              <w:rPr>
                <w:sz w:val="18"/>
                <w:szCs w:val="18"/>
              </w:rPr>
            </w:pPr>
            <w:r w:rsidRPr="00DE3CA2">
              <w:rPr>
                <w:sz w:val="18"/>
                <w:szCs w:val="18"/>
              </w:rPr>
              <w:t>0..1</w:t>
            </w:r>
          </w:p>
        </w:tc>
        <w:tc>
          <w:tcPr>
            <w:tcW w:w="456" w:type="pct"/>
            <w:tcBorders>
              <w:top w:val="single" w:sz="4" w:space="0" w:color="000000"/>
              <w:left w:val="single" w:sz="4" w:space="0" w:color="000000"/>
              <w:bottom w:val="single" w:sz="4" w:space="0" w:color="000000"/>
              <w:right w:val="single" w:sz="4" w:space="0" w:color="000000"/>
            </w:tcBorders>
            <w:shd w:val="clear" w:color="auto" w:fill="auto"/>
          </w:tcPr>
          <w:p w14:paraId="4D4FF1AF" w14:textId="77777777" w:rsidR="005C2905" w:rsidRPr="00DE3CA2" w:rsidRDefault="005C2905" w:rsidP="0093403C">
            <w:pPr>
              <w:rPr>
                <w:sz w:val="18"/>
                <w:szCs w:val="18"/>
              </w:rPr>
            </w:pPr>
          </w:p>
        </w:tc>
        <w:tc>
          <w:tcPr>
            <w:tcW w:w="1202" w:type="pct"/>
            <w:tcBorders>
              <w:top w:val="single" w:sz="4" w:space="0" w:color="000000"/>
              <w:left w:val="single" w:sz="4" w:space="0" w:color="000000"/>
              <w:bottom w:val="single" w:sz="4" w:space="0" w:color="000000"/>
              <w:right w:val="single" w:sz="4" w:space="0" w:color="000000"/>
            </w:tcBorders>
            <w:shd w:val="clear" w:color="auto" w:fill="auto"/>
          </w:tcPr>
          <w:p w14:paraId="0EF79254" w14:textId="77777777" w:rsidR="005C2905" w:rsidRPr="00DE3CA2" w:rsidRDefault="005C2905" w:rsidP="0093403C">
            <w:pPr>
              <w:rPr>
                <w:sz w:val="18"/>
                <w:szCs w:val="18"/>
              </w:rPr>
            </w:pPr>
            <w:proofErr w:type="spellStart"/>
            <w:r w:rsidRPr="00DE3CA2">
              <w:rPr>
                <w:sz w:val="18"/>
                <w:szCs w:val="18"/>
              </w:rPr>
              <w:t>MD_LegalConstraints</w:t>
            </w:r>
            <w:proofErr w:type="spellEnd"/>
            <w:r w:rsidRPr="00DE3CA2">
              <w:rPr>
                <w:sz w:val="18"/>
                <w:szCs w:val="18"/>
              </w:rPr>
              <w:t>&gt;</w:t>
            </w:r>
            <w:proofErr w:type="spellStart"/>
            <w:r w:rsidRPr="00DE3CA2">
              <w:rPr>
                <w:sz w:val="18"/>
                <w:szCs w:val="18"/>
              </w:rPr>
              <w:t>MD_RestrictionCode</w:t>
            </w:r>
            <w:proofErr w:type="spellEnd"/>
          </w:p>
          <w:p w14:paraId="4AB56C7E" w14:textId="77777777" w:rsidR="005C2905" w:rsidRPr="00DE3CA2" w:rsidRDefault="005C2905" w:rsidP="0093403C">
            <w:pPr>
              <w:rPr>
                <w:sz w:val="18"/>
                <w:szCs w:val="18"/>
              </w:rPr>
            </w:pPr>
            <w:r w:rsidRPr="00DE3CA2">
              <w:rPr>
                <w:sz w:val="18"/>
                <w:szCs w:val="18"/>
              </w:rPr>
              <w:t>&lt;copyright&gt; (ISO 19115-1)</w:t>
            </w:r>
          </w:p>
        </w:tc>
        <w:tc>
          <w:tcPr>
            <w:tcW w:w="1527" w:type="pct"/>
            <w:tcBorders>
              <w:top w:val="single" w:sz="4" w:space="0" w:color="000000"/>
              <w:left w:val="single" w:sz="4" w:space="0" w:color="000000"/>
              <w:bottom w:val="single" w:sz="4" w:space="0" w:color="000000"/>
              <w:right w:val="single" w:sz="4" w:space="0" w:color="000000"/>
            </w:tcBorders>
            <w:shd w:val="clear" w:color="auto" w:fill="auto"/>
          </w:tcPr>
          <w:p w14:paraId="2D0FFEA8" w14:textId="77777777" w:rsidR="005C2905" w:rsidRPr="00DE3CA2" w:rsidRDefault="005C2905" w:rsidP="0093403C">
            <w:pPr>
              <w:rPr>
                <w:sz w:val="18"/>
                <w:szCs w:val="18"/>
              </w:rPr>
            </w:pPr>
            <w:r w:rsidRPr="00DE3CA2">
              <w:rPr>
                <w:sz w:val="18"/>
                <w:szCs w:val="18"/>
              </w:rPr>
              <w:t>“copyright” for copyrighted datasets, omitted otherwise</w:t>
            </w:r>
          </w:p>
        </w:tc>
      </w:tr>
      <w:tr w:rsidR="005C2905" w:rsidRPr="0075712D" w14:paraId="682F6303" w14:textId="77777777" w:rsidTr="00DD0002">
        <w:tc>
          <w:tcPr>
            <w:tcW w:w="1148" w:type="pct"/>
            <w:tcBorders>
              <w:top w:val="single" w:sz="4" w:space="0" w:color="000000"/>
              <w:left w:val="single" w:sz="4" w:space="0" w:color="000000"/>
              <w:bottom w:val="single" w:sz="4" w:space="0" w:color="000000"/>
              <w:right w:val="single" w:sz="4" w:space="0" w:color="000000"/>
            </w:tcBorders>
            <w:shd w:val="clear" w:color="auto" w:fill="auto"/>
          </w:tcPr>
          <w:p w14:paraId="4E2AC1DD" w14:textId="77777777" w:rsidR="005C2905" w:rsidRPr="00DE3CA2" w:rsidRDefault="005C2905" w:rsidP="0093403C">
            <w:pPr>
              <w:rPr>
                <w:sz w:val="18"/>
                <w:szCs w:val="18"/>
              </w:rPr>
            </w:pPr>
            <w:r w:rsidRPr="00DE3CA2">
              <w:rPr>
                <w:sz w:val="18"/>
                <w:szCs w:val="18"/>
              </w:rPr>
              <w:lastRenderedPageBreak/>
              <w:t>classification</w:t>
            </w:r>
          </w:p>
        </w:tc>
        <w:tc>
          <w:tcPr>
            <w:tcW w:w="668" w:type="pct"/>
            <w:tcBorders>
              <w:top w:val="single" w:sz="4" w:space="0" w:color="000000"/>
              <w:left w:val="single" w:sz="4" w:space="0" w:color="000000"/>
              <w:bottom w:val="single" w:sz="4" w:space="0" w:color="000000"/>
              <w:right w:val="single" w:sz="4" w:space="0" w:color="000000"/>
            </w:tcBorders>
            <w:shd w:val="clear" w:color="auto" w:fill="auto"/>
          </w:tcPr>
          <w:p w14:paraId="595C2CBA" w14:textId="77777777" w:rsidR="005C2905" w:rsidRPr="00DE3CA2" w:rsidDel="00FF3CFE" w:rsidRDefault="005C2905" w:rsidP="0093403C">
            <w:pPr>
              <w:jc w:val="center"/>
              <w:rPr>
                <w:sz w:val="18"/>
                <w:szCs w:val="18"/>
              </w:rPr>
            </w:pPr>
            <w:r w:rsidRPr="00DE3CA2">
              <w:rPr>
                <w:sz w:val="18"/>
                <w:szCs w:val="18"/>
              </w:rPr>
              <w:t>0..1</w:t>
            </w:r>
          </w:p>
        </w:tc>
        <w:tc>
          <w:tcPr>
            <w:tcW w:w="456" w:type="pct"/>
            <w:tcBorders>
              <w:top w:val="single" w:sz="4" w:space="0" w:color="000000"/>
              <w:left w:val="single" w:sz="4" w:space="0" w:color="000000"/>
              <w:bottom w:val="single" w:sz="4" w:space="0" w:color="000000"/>
              <w:right w:val="single" w:sz="4" w:space="0" w:color="000000"/>
            </w:tcBorders>
            <w:shd w:val="clear" w:color="auto" w:fill="auto"/>
          </w:tcPr>
          <w:p w14:paraId="402CB58F" w14:textId="77777777" w:rsidR="005C2905" w:rsidRPr="00DE3CA2" w:rsidRDefault="005C2905" w:rsidP="0093403C">
            <w:pPr>
              <w:rPr>
                <w:sz w:val="18"/>
                <w:szCs w:val="18"/>
              </w:rPr>
            </w:pPr>
            <w:r w:rsidRPr="00DE3CA2">
              <w:rPr>
                <w:sz w:val="18"/>
                <w:szCs w:val="18"/>
              </w:rPr>
              <w:t xml:space="preserve">(one of the literals from the ISO </w:t>
            </w:r>
            <w:proofErr w:type="spellStart"/>
            <w:r w:rsidRPr="00DE3CA2">
              <w:rPr>
                <w:sz w:val="18"/>
                <w:szCs w:val="18"/>
              </w:rPr>
              <w:t>codelist</w:t>
            </w:r>
            <w:proofErr w:type="spellEnd"/>
            <w:r w:rsidRPr="00DE3CA2">
              <w:rPr>
                <w:sz w:val="18"/>
                <w:szCs w:val="18"/>
              </w:rPr>
              <w:t>)</w:t>
            </w:r>
          </w:p>
        </w:tc>
        <w:tc>
          <w:tcPr>
            <w:tcW w:w="1202" w:type="pct"/>
            <w:tcBorders>
              <w:top w:val="single" w:sz="4" w:space="0" w:color="000000"/>
              <w:left w:val="single" w:sz="4" w:space="0" w:color="000000"/>
              <w:bottom w:val="single" w:sz="4" w:space="0" w:color="000000"/>
              <w:right w:val="single" w:sz="4" w:space="0" w:color="000000"/>
            </w:tcBorders>
            <w:shd w:val="clear" w:color="auto" w:fill="auto"/>
          </w:tcPr>
          <w:p w14:paraId="0E3E0E90" w14:textId="77777777" w:rsidR="005C2905" w:rsidRPr="00DE3CA2" w:rsidRDefault="005C2905" w:rsidP="0093403C">
            <w:pPr>
              <w:rPr>
                <w:sz w:val="18"/>
                <w:szCs w:val="18"/>
              </w:rPr>
            </w:pPr>
            <w:r w:rsidRPr="00DE3CA2">
              <w:rPr>
                <w:sz w:val="18"/>
                <w:szCs w:val="18"/>
              </w:rPr>
              <w:t>Class</w:t>
            </w:r>
          </w:p>
          <w:p w14:paraId="7DC15518" w14:textId="77777777" w:rsidR="005C2905" w:rsidRPr="00DE3CA2" w:rsidRDefault="005C2905" w:rsidP="0093403C">
            <w:pPr>
              <w:rPr>
                <w:sz w:val="18"/>
                <w:szCs w:val="18"/>
              </w:rPr>
            </w:pPr>
            <w:proofErr w:type="spellStart"/>
            <w:r w:rsidRPr="00DE3CA2">
              <w:rPr>
                <w:sz w:val="18"/>
                <w:szCs w:val="18"/>
              </w:rPr>
              <w:t>MD_SecurityConstraints</w:t>
            </w:r>
            <w:proofErr w:type="spellEnd"/>
            <w:r w:rsidRPr="00DE3CA2">
              <w:rPr>
                <w:sz w:val="18"/>
                <w:szCs w:val="18"/>
              </w:rPr>
              <w:t>&gt;</w:t>
            </w:r>
            <w:proofErr w:type="spellStart"/>
            <w:r w:rsidRPr="00DE3CA2">
              <w:rPr>
                <w:sz w:val="18"/>
                <w:szCs w:val="18"/>
              </w:rPr>
              <w:t>MD_ClassificationCode</w:t>
            </w:r>
            <w:proofErr w:type="spellEnd"/>
            <w:r w:rsidRPr="00DE3CA2">
              <w:rPr>
                <w:sz w:val="18"/>
                <w:szCs w:val="18"/>
              </w:rPr>
              <w:t xml:space="preserve"> (</w:t>
            </w:r>
            <w:proofErr w:type="spellStart"/>
            <w:r w:rsidRPr="00DE3CA2">
              <w:rPr>
                <w:sz w:val="18"/>
                <w:szCs w:val="18"/>
              </w:rPr>
              <w:t>codelist</w:t>
            </w:r>
            <w:proofErr w:type="spellEnd"/>
            <w:r w:rsidRPr="00DE3CA2">
              <w:rPr>
                <w:sz w:val="18"/>
                <w:szCs w:val="18"/>
              </w:rPr>
              <w:t>)</w:t>
            </w:r>
          </w:p>
          <w:p w14:paraId="7CEA6F0E" w14:textId="77777777" w:rsidR="005C2905" w:rsidRPr="00DE3CA2" w:rsidRDefault="005C2905" w:rsidP="0093403C">
            <w:pPr>
              <w:rPr>
                <w:sz w:val="18"/>
                <w:szCs w:val="18"/>
              </w:rPr>
            </w:pPr>
            <w:r w:rsidRPr="00DE3CA2">
              <w:rPr>
                <w:sz w:val="18"/>
                <w:szCs w:val="18"/>
              </w:rPr>
              <w:t>ISO 19115-1</w:t>
            </w:r>
          </w:p>
        </w:tc>
        <w:tc>
          <w:tcPr>
            <w:tcW w:w="1527" w:type="pct"/>
            <w:tcBorders>
              <w:top w:val="single" w:sz="4" w:space="0" w:color="000000"/>
              <w:left w:val="single" w:sz="4" w:space="0" w:color="000000"/>
              <w:bottom w:val="single" w:sz="4" w:space="0" w:color="000000"/>
              <w:right w:val="single" w:sz="4" w:space="0" w:color="000000"/>
            </w:tcBorders>
            <w:shd w:val="clear" w:color="auto" w:fill="auto"/>
          </w:tcPr>
          <w:p w14:paraId="48B3574F" w14:textId="77777777" w:rsidR="005C2905" w:rsidRPr="00DE3CA2" w:rsidRDefault="005C2905" w:rsidP="0093403C">
            <w:pPr>
              <w:rPr>
                <w:sz w:val="18"/>
                <w:szCs w:val="18"/>
              </w:rPr>
            </w:pPr>
            <w:r w:rsidRPr="00DE3CA2">
              <w:rPr>
                <w:sz w:val="18"/>
                <w:szCs w:val="18"/>
              </w:rPr>
              <w:t>1. unclassified</w:t>
            </w:r>
          </w:p>
          <w:p w14:paraId="232948D8" w14:textId="77777777" w:rsidR="005C2905" w:rsidRPr="00DE3CA2" w:rsidRDefault="005C2905" w:rsidP="0093403C">
            <w:pPr>
              <w:rPr>
                <w:sz w:val="18"/>
                <w:szCs w:val="18"/>
              </w:rPr>
            </w:pPr>
            <w:r w:rsidRPr="00DE3CA2">
              <w:rPr>
                <w:sz w:val="18"/>
                <w:szCs w:val="18"/>
              </w:rPr>
              <w:t>2. restricted</w:t>
            </w:r>
          </w:p>
          <w:p w14:paraId="01DC4377" w14:textId="77777777" w:rsidR="005C2905" w:rsidRPr="00DE3CA2" w:rsidRDefault="005C2905" w:rsidP="0093403C">
            <w:pPr>
              <w:rPr>
                <w:sz w:val="18"/>
                <w:szCs w:val="18"/>
              </w:rPr>
            </w:pPr>
            <w:r w:rsidRPr="00DE3CA2">
              <w:rPr>
                <w:sz w:val="18"/>
                <w:szCs w:val="18"/>
              </w:rPr>
              <w:t>3. confidential</w:t>
            </w:r>
          </w:p>
          <w:p w14:paraId="7A14DA29" w14:textId="77777777" w:rsidR="005C2905" w:rsidRPr="00DE3CA2" w:rsidRDefault="005C2905" w:rsidP="0093403C">
            <w:pPr>
              <w:rPr>
                <w:sz w:val="18"/>
                <w:szCs w:val="18"/>
              </w:rPr>
            </w:pPr>
            <w:r w:rsidRPr="00DE3CA2">
              <w:rPr>
                <w:sz w:val="18"/>
                <w:szCs w:val="18"/>
              </w:rPr>
              <w:t>4. secret</w:t>
            </w:r>
          </w:p>
          <w:p w14:paraId="0D023E00" w14:textId="77777777" w:rsidR="005C2905" w:rsidRPr="00DE3CA2" w:rsidRDefault="005C2905" w:rsidP="0093403C">
            <w:pPr>
              <w:rPr>
                <w:sz w:val="18"/>
                <w:szCs w:val="18"/>
              </w:rPr>
            </w:pPr>
            <w:r w:rsidRPr="00DE3CA2">
              <w:rPr>
                <w:sz w:val="18"/>
                <w:szCs w:val="18"/>
              </w:rPr>
              <w:t>5. top secret</w:t>
            </w:r>
          </w:p>
          <w:p w14:paraId="2A114E28" w14:textId="77777777" w:rsidR="005C2905" w:rsidRPr="00DE3CA2" w:rsidRDefault="005C2905" w:rsidP="0093403C">
            <w:pPr>
              <w:rPr>
                <w:sz w:val="18"/>
                <w:szCs w:val="18"/>
              </w:rPr>
            </w:pPr>
            <w:r w:rsidRPr="00DE3CA2">
              <w:rPr>
                <w:sz w:val="18"/>
                <w:szCs w:val="18"/>
              </w:rPr>
              <w:t>6. sensitive but unclassified</w:t>
            </w:r>
          </w:p>
          <w:p w14:paraId="74F02B4C" w14:textId="77777777" w:rsidR="005C2905" w:rsidRPr="00DE3CA2" w:rsidRDefault="005C2905" w:rsidP="0093403C">
            <w:pPr>
              <w:rPr>
                <w:sz w:val="18"/>
                <w:szCs w:val="18"/>
              </w:rPr>
            </w:pPr>
            <w:r w:rsidRPr="00DE3CA2">
              <w:rPr>
                <w:sz w:val="18"/>
                <w:szCs w:val="18"/>
              </w:rPr>
              <w:t>7. for official use only</w:t>
            </w:r>
          </w:p>
          <w:p w14:paraId="3CB9E97D" w14:textId="77777777" w:rsidR="005C2905" w:rsidRPr="00DE3CA2" w:rsidRDefault="005C2905" w:rsidP="0093403C">
            <w:pPr>
              <w:rPr>
                <w:sz w:val="18"/>
                <w:szCs w:val="18"/>
              </w:rPr>
            </w:pPr>
            <w:r w:rsidRPr="00DE3CA2">
              <w:rPr>
                <w:sz w:val="18"/>
                <w:szCs w:val="18"/>
              </w:rPr>
              <w:t>8. protected</w:t>
            </w:r>
          </w:p>
          <w:p w14:paraId="433F2306" w14:textId="77777777" w:rsidR="005C2905" w:rsidRPr="00DE3CA2" w:rsidRDefault="005C2905" w:rsidP="0093403C">
            <w:pPr>
              <w:rPr>
                <w:sz w:val="18"/>
                <w:szCs w:val="18"/>
              </w:rPr>
            </w:pPr>
            <w:r w:rsidRPr="00DE3CA2">
              <w:rPr>
                <w:sz w:val="18"/>
                <w:szCs w:val="18"/>
              </w:rPr>
              <w:t>9. limited distribution</w:t>
            </w:r>
          </w:p>
        </w:tc>
      </w:tr>
      <w:tr w:rsidR="005C2905" w:rsidRPr="0075712D" w14:paraId="1EF7D016" w14:textId="77777777" w:rsidTr="00DD0002">
        <w:trPr>
          <w:trHeight w:val="701"/>
        </w:trPr>
        <w:tc>
          <w:tcPr>
            <w:tcW w:w="1148" w:type="pct"/>
            <w:tcBorders>
              <w:top w:val="single" w:sz="4" w:space="0" w:color="000000"/>
              <w:left w:val="single" w:sz="4" w:space="0" w:color="000000"/>
              <w:bottom w:val="single" w:sz="4" w:space="0" w:color="000000"/>
              <w:right w:val="single" w:sz="4" w:space="0" w:color="000000"/>
            </w:tcBorders>
            <w:shd w:val="clear" w:color="auto" w:fill="auto"/>
          </w:tcPr>
          <w:p w14:paraId="7CF64F04" w14:textId="77777777" w:rsidR="005C2905" w:rsidRPr="0072501B" w:rsidRDefault="005C2905" w:rsidP="0093403C">
            <w:pPr>
              <w:rPr>
                <w:sz w:val="18"/>
                <w:szCs w:val="18"/>
              </w:rPr>
            </w:pPr>
            <w:r w:rsidRPr="0072501B">
              <w:rPr>
                <w:sz w:val="18"/>
                <w:szCs w:val="18"/>
              </w:rPr>
              <w:t xml:space="preserve">purpose </w:t>
            </w:r>
          </w:p>
        </w:tc>
        <w:tc>
          <w:tcPr>
            <w:tcW w:w="668" w:type="pct"/>
            <w:tcBorders>
              <w:top w:val="single" w:sz="4" w:space="0" w:color="000000"/>
              <w:left w:val="single" w:sz="4" w:space="0" w:color="000000"/>
              <w:bottom w:val="single" w:sz="4" w:space="0" w:color="000000"/>
              <w:right w:val="single" w:sz="4" w:space="0" w:color="000000"/>
            </w:tcBorders>
            <w:shd w:val="clear" w:color="auto" w:fill="auto"/>
          </w:tcPr>
          <w:p w14:paraId="10423FFF" w14:textId="77777777" w:rsidR="005C2905" w:rsidRPr="0072501B" w:rsidRDefault="005C2905" w:rsidP="0093403C">
            <w:pPr>
              <w:jc w:val="center"/>
              <w:rPr>
                <w:sz w:val="18"/>
                <w:szCs w:val="18"/>
              </w:rPr>
            </w:pPr>
            <w:r w:rsidRPr="0072501B">
              <w:rPr>
                <w:sz w:val="18"/>
                <w:szCs w:val="18"/>
              </w:rPr>
              <w:t>1</w:t>
            </w:r>
          </w:p>
        </w:tc>
        <w:tc>
          <w:tcPr>
            <w:tcW w:w="456" w:type="pct"/>
            <w:tcBorders>
              <w:top w:val="single" w:sz="4" w:space="0" w:color="000000"/>
              <w:left w:val="single" w:sz="4" w:space="0" w:color="000000"/>
              <w:bottom w:val="single" w:sz="4" w:space="0" w:color="000000"/>
              <w:right w:val="single" w:sz="4" w:space="0" w:color="000000"/>
            </w:tcBorders>
            <w:shd w:val="clear" w:color="auto" w:fill="auto"/>
          </w:tcPr>
          <w:p w14:paraId="589DD0B5" w14:textId="77777777" w:rsidR="005C2905" w:rsidRPr="0072501B" w:rsidRDefault="005C2905" w:rsidP="0093403C">
            <w:pPr>
              <w:rPr>
                <w:sz w:val="18"/>
                <w:szCs w:val="18"/>
              </w:rPr>
            </w:pPr>
            <w:r w:rsidRPr="0072501B">
              <w:rPr>
                <w:sz w:val="18"/>
                <w:szCs w:val="18"/>
              </w:rPr>
              <w:t>{1}, {2}</w:t>
            </w:r>
          </w:p>
        </w:tc>
        <w:tc>
          <w:tcPr>
            <w:tcW w:w="1202" w:type="pct"/>
            <w:tcBorders>
              <w:top w:val="single" w:sz="4" w:space="0" w:color="000000"/>
              <w:left w:val="single" w:sz="4" w:space="0" w:color="000000"/>
              <w:bottom w:val="single" w:sz="4" w:space="0" w:color="000000"/>
              <w:right w:val="single" w:sz="4" w:space="0" w:color="000000"/>
            </w:tcBorders>
            <w:shd w:val="clear" w:color="auto" w:fill="auto"/>
          </w:tcPr>
          <w:p w14:paraId="395C9D00" w14:textId="77777777" w:rsidR="005C2905" w:rsidRPr="0072501B" w:rsidRDefault="005C2905" w:rsidP="0093403C">
            <w:pPr>
              <w:rPr>
                <w:sz w:val="18"/>
                <w:szCs w:val="18"/>
              </w:rPr>
            </w:pPr>
            <w:proofErr w:type="spellStart"/>
            <w:r w:rsidRPr="0072501B">
              <w:rPr>
                <w:sz w:val="18"/>
                <w:szCs w:val="18"/>
              </w:rPr>
              <w:t>MD_Identification</w:t>
            </w:r>
            <w:proofErr w:type="spellEnd"/>
            <w:r w:rsidRPr="0072501B">
              <w:rPr>
                <w:sz w:val="18"/>
                <w:szCs w:val="18"/>
              </w:rPr>
              <w:t>&gt;purpose (character string)</w:t>
            </w:r>
          </w:p>
        </w:tc>
        <w:tc>
          <w:tcPr>
            <w:tcW w:w="1527" w:type="pct"/>
            <w:tcBorders>
              <w:top w:val="single" w:sz="4" w:space="0" w:color="000000"/>
              <w:left w:val="single" w:sz="4" w:space="0" w:color="000000"/>
              <w:bottom w:val="single" w:sz="4" w:space="0" w:color="000000"/>
              <w:right w:val="single" w:sz="4" w:space="0" w:color="000000"/>
            </w:tcBorders>
            <w:shd w:val="clear" w:color="auto" w:fill="auto"/>
          </w:tcPr>
          <w:p w14:paraId="30FFDC65" w14:textId="77777777" w:rsidR="005C2905" w:rsidRPr="0072501B" w:rsidRDefault="005C2905" w:rsidP="0093403C">
            <w:pPr>
              <w:pStyle w:val="ae"/>
              <w:numPr>
                <w:ilvl w:val="0"/>
                <w:numId w:val="15"/>
              </w:numPr>
              <w:rPr>
                <w:sz w:val="18"/>
                <w:szCs w:val="18"/>
              </w:rPr>
            </w:pPr>
            <w:r w:rsidRPr="0072501B">
              <w:rPr>
                <w:sz w:val="18"/>
                <w:szCs w:val="18"/>
              </w:rPr>
              <w:t>New dataset</w:t>
            </w:r>
          </w:p>
          <w:p w14:paraId="62B6EEE6" w14:textId="77777777" w:rsidR="005C2905" w:rsidRPr="0072501B" w:rsidRDefault="005C2905" w:rsidP="0093403C">
            <w:pPr>
              <w:pStyle w:val="ae"/>
              <w:numPr>
                <w:ilvl w:val="0"/>
                <w:numId w:val="15"/>
              </w:numPr>
              <w:rPr>
                <w:sz w:val="18"/>
                <w:szCs w:val="18"/>
              </w:rPr>
            </w:pPr>
            <w:r w:rsidRPr="0072501B">
              <w:rPr>
                <w:sz w:val="18"/>
                <w:szCs w:val="18"/>
              </w:rPr>
              <w:t>New edition</w:t>
            </w:r>
          </w:p>
        </w:tc>
      </w:tr>
      <w:tr w:rsidR="005C2905" w:rsidRPr="0075712D" w14:paraId="3374BA08" w14:textId="77777777" w:rsidTr="00DD0002">
        <w:trPr>
          <w:trHeight w:val="638"/>
        </w:trPr>
        <w:tc>
          <w:tcPr>
            <w:tcW w:w="1148" w:type="pct"/>
            <w:tcBorders>
              <w:top w:val="single" w:sz="4" w:space="0" w:color="000000"/>
              <w:left w:val="single" w:sz="4" w:space="0" w:color="000000"/>
              <w:bottom w:val="single" w:sz="4" w:space="0" w:color="000000"/>
              <w:right w:val="single" w:sz="4" w:space="0" w:color="000000"/>
            </w:tcBorders>
            <w:shd w:val="clear" w:color="auto" w:fill="auto"/>
          </w:tcPr>
          <w:p w14:paraId="23F6B05D" w14:textId="77777777" w:rsidR="005C2905" w:rsidRPr="0072501B" w:rsidRDefault="005C2905" w:rsidP="0093403C">
            <w:pPr>
              <w:rPr>
                <w:sz w:val="18"/>
                <w:szCs w:val="18"/>
              </w:rPr>
            </w:pPr>
            <w:proofErr w:type="spellStart"/>
            <w:r w:rsidRPr="0072501B">
              <w:rPr>
                <w:sz w:val="18"/>
                <w:szCs w:val="18"/>
              </w:rPr>
              <w:t>specificUsage</w:t>
            </w:r>
            <w:proofErr w:type="spellEnd"/>
            <w:r w:rsidRPr="0072501B">
              <w:rPr>
                <w:sz w:val="18"/>
                <w:szCs w:val="18"/>
              </w:rPr>
              <w:t xml:space="preserve"> </w:t>
            </w:r>
          </w:p>
        </w:tc>
        <w:tc>
          <w:tcPr>
            <w:tcW w:w="668" w:type="pct"/>
            <w:tcBorders>
              <w:top w:val="single" w:sz="4" w:space="0" w:color="000000"/>
              <w:left w:val="single" w:sz="4" w:space="0" w:color="000000"/>
              <w:bottom w:val="single" w:sz="4" w:space="0" w:color="000000"/>
              <w:right w:val="single" w:sz="4" w:space="0" w:color="000000"/>
            </w:tcBorders>
            <w:shd w:val="clear" w:color="auto" w:fill="auto"/>
          </w:tcPr>
          <w:p w14:paraId="49D8A77E" w14:textId="77777777" w:rsidR="005C2905" w:rsidRPr="0072501B" w:rsidRDefault="005C2905" w:rsidP="0093403C">
            <w:pPr>
              <w:jc w:val="center"/>
              <w:rPr>
                <w:sz w:val="18"/>
                <w:szCs w:val="18"/>
              </w:rPr>
            </w:pPr>
            <w:r w:rsidRPr="0072501B">
              <w:rPr>
                <w:sz w:val="18"/>
                <w:szCs w:val="18"/>
              </w:rPr>
              <w:t>1</w:t>
            </w:r>
          </w:p>
        </w:tc>
        <w:tc>
          <w:tcPr>
            <w:tcW w:w="456" w:type="pct"/>
            <w:tcBorders>
              <w:top w:val="single" w:sz="4" w:space="0" w:color="000000"/>
              <w:left w:val="single" w:sz="4" w:space="0" w:color="000000"/>
              <w:bottom w:val="single" w:sz="4" w:space="0" w:color="000000"/>
              <w:right w:val="single" w:sz="4" w:space="0" w:color="000000"/>
            </w:tcBorders>
            <w:shd w:val="clear" w:color="auto" w:fill="auto"/>
          </w:tcPr>
          <w:p w14:paraId="179E6019" w14:textId="77777777" w:rsidR="005C2905" w:rsidRPr="0072501B" w:rsidRDefault="005C2905" w:rsidP="0093403C">
            <w:pPr>
              <w:rPr>
                <w:sz w:val="18"/>
                <w:szCs w:val="18"/>
              </w:rPr>
            </w:pPr>
          </w:p>
        </w:tc>
        <w:tc>
          <w:tcPr>
            <w:tcW w:w="1202" w:type="pct"/>
            <w:tcBorders>
              <w:top w:val="single" w:sz="4" w:space="0" w:color="000000"/>
              <w:left w:val="single" w:sz="4" w:space="0" w:color="000000"/>
              <w:bottom w:val="single" w:sz="4" w:space="0" w:color="000000"/>
              <w:right w:val="single" w:sz="4" w:space="0" w:color="000000"/>
            </w:tcBorders>
            <w:shd w:val="clear" w:color="auto" w:fill="auto"/>
          </w:tcPr>
          <w:p w14:paraId="31D951F6" w14:textId="77777777" w:rsidR="005C2905" w:rsidRPr="0072501B" w:rsidRDefault="005C2905" w:rsidP="0093403C">
            <w:pPr>
              <w:rPr>
                <w:sz w:val="18"/>
                <w:szCs w:val="18"/>
              </w:rPr>
            </w:pPr>
            <w:r w:rsidRPr="0072501B">
              <w:rPr>
                <w:sz w:val="18"/>
                <w:szCs w:val="18"/>
              </w:rPr>
              <w:t>MD_USAGE&gt;</w:t>
            </w:r>
            <w:proofErr w:type="spellStart"/>
            <w:r w:rsidRPr="0072501B">
              <w:rPr>
                <w:sz w:val="18"/>
                <w:szCs w:val="18"/>
              </w:rPr>
              <w:t>specificUsage</w:t>
            </w:r>
            <w:proofErr w:type="spellEnd"/>
          </w:p>
          <w:p w14:paraId="792A0AA7" w14:textId="77777777" w:rsidR="005C2905" w:rsidRPr="0072501B" w:rsidRDefault="005C2905" w:rsidP="0093403C">
            <w:pPr>
              <w:rPr>
                <w:sz w:val="18"/>
                <w:szCs w:val="18"/>
              </w:rPr>
            </w:pPr>
            <w:r w:rsidRPr="0072501B">
              <w:rPr>
                <w:sz w:val="18"/>
                <w:szCs w:val="18"/>
              </w:rPr>
              <w:t>(character string)</w:t>
            </w:r>
          </w:p>
          <w:p w14:paraId="5CE7A306" w14:textId="77777777" w:rsidR="005C2905" w:rsidRPr="0072501B" w:rsidRDefault="005C2905" w:rsidP="0093403C">
            <w:pPr>
              <w:rPr>
                <w:sz w:val="18"/>
                <w:szCs w:val="18"/>
              </w:rPr>
            </w:pPr>
            <w:r w:rsidRPr="0072501B">
              <w:rPr>
                <w:sz w:val="18"/>
                <w:szCs w:val="18"/>
              </w:rPr>
              <w:t>MD_USAGE&gt;</w:t>
            </w:r>
            <w:proofErr w:type="spellStart"/>
            <w:r w:rsidRPr="0072501B">
              <w:rPr>
                <w:sz w:val="18"/>
                <w:szCs w:val="18"/>
              </w:rPr>
              <w:t>userContactInfo</w:t>
            </w:r>
            <w:proofErr w:type="spellEnd"/>
          </w:p>
          <w:p w14:paraId="3D660ED9" w14:textId="77777777" w:rsidR="005C2905" w:rsidRPr="0072501B" w:rsidRDefault="005C2905" w:rsidP="0093403C">
            <w:pPr>
              <w:rPr>
                <w:sz w:val="18"/>
                <w:szCs w:val="18"/>
              </w:rPr>
            </w:pPr>
            <w:r w:rsidRPr="0072501B">
              <w:rPr>
                <w:sz w:val="18"/>
                <w:szCs w:val="18"/>
              </w:rPr>
              <w:t>(</w:t>
            </w:r>
            <w:proofErr w:type="spellStart"/>
            <w:r w:rsidRPr="0072501B">
              <w:rPr>
                <w:sz w:val="18"/>
                <w:szCs w:val="18"/>
              </w:rPr>
              <w:t>CI_Responsibility</w:t>
            </w:r>
            <w:proofErr w:type="spellEnd"/>
            <w:r w:rsidRPr="0072501B">
              <w:rPr>
                <w:sz w:val="18"/>
                <w:szCs w:val="18"/>
              </w:rPr>
              <w:t>)</w:t>
            </w:r>
          </w:p>
        </w:tc>
        <w:tc>
          <w:tcPr>
            <w:tcW w:w="1527" w:type="pct"/>
            <w:tcBorders>
              <w:top w:val="single" w:sz="4" w:space="0" w:color="000000"/>
              <w:left w:val="single" w:sz="4" w:space="0" w:color="000000"/>
              <w:bottom w:val="single" w:sz="4" w:space="0" w:color="000000"/>
              <w:right w:val="single" w:sz="4" w:space="0" w:color="000000"/>
            </w:tcBorders>
            <w:shd w:val="clear" w:color="auto" w:fill="auto"/>
          </w:tcPr>
          <w:p w14:paraId="0F54635E" w14:textId="77777777" w:rsidR="005C2905" w:rsidRPr="0072501B" w:rsidRDefault="005C2905" w:rsidP="0093403C">
            <w:pPr>
              <w:rPr>
                <w:sz w:val="18"/>
                <w:szCs w:val="18"/>
              </w:rPr>
            </w:pPr>
            <w:r w:rsidRPr="0072501B">
              <w:rPr>
                <w:sz w:val="18"/>
                <w:szCs w:val="18"/>
              </w:rPr>
              <w:t>brief description of the resource and/or resource series usage</w:t>
            </w:r>
          </w:p>
        </w:tc>
      </w:tr>
      <w:tr w:rsidR="005C2905" w:rsidRPr="0075712D" w14:paraId="52B9CA47" w14:textId="77777777" w:rsidTr="00DD0002">
        <w:tc>
          <w:tcPr>
            <w:tcW w:w="1148" w:type="pct"/>
            <w:tcBorders>
              <w:top w:val="single" w:sz="4" w:space="0" w:color="000000"/>
              <w:left w:val="single" w:sz="4" w:space="0" w:color="000000"/>
              <w:bottom w:val="single" w:sz="4" w:space="0" w:color="000000"/>
              <w:right w:val="single" w:sz="4" w:space="0" w:color="000000"/>
            </w:tcBorders>
            <w:shd w:val="clear" w:color="auto" w:fill="auto"/>
          </w:tcPr>
          <w:p w14:paraId="2011972E" w14:textId="77777777" w:rsidR="005C2905" w:rsidRPr="0072501B" w:rsidRDefault="005C2905" w:rsidP="0093403C">
            <w:pPr>
              <w:rPr>
                <w:sz w:val="18"/>
                <w:szCs w:val="18"/>
              </w:rPr>
            </w:pPr>
            <w:proofErr w:type="spellStart"/>
            <w:r w:rsidRPr="0072501B">
              <w:rPr>
                <w:sz w:val="18"/>
                <w:szCs w:val="18"/>
              </w:rPr>
              <w:t>editionNumber</w:t>
            </w:r>
            <w:proofErr w:type="spellEnd"/>
            <w:r w:rsidRPr="0072501B">
              <w:rPr>
                <w:sz w:val="18"/>
                <w:szCs w:val="18"/>
              </w:rPr>
              <w:t xml:space="preserve"> </w:t>
            </w:r>
          </w:p>
        </w:tc>
        <w:tc>
          <w:tcPr>
            <w:tcW w:w="668" w:type="pct"/>
            <w:tcBorders>
              <w:top w:val="single" w:sz="4" w:space="0" w:color="000000"/>
              <w:left w:val="single" w:sz="4" w:space="0" w:color="000000"/>
              <w:bottom w:val="single" w:sz="4" w:space="0" w:color="000000"/>
              <w:right w:val="single" w:sz="4" w:space="0" w:color="000000"/>
            </w:tcBorders>
            <w:shd w:val="clear" w:color="auto" w:fill="auto"/>
          </w:tcPr>
          <w:p w14:paraId="5DE1841E" w14:textId="77777777" w:rsidR="005C2905" w:rsidRPr="0072501B" w:rsidRDefault="005C2905" w:rsidP="0093403C">
            <w:pPr>
              <w:jc w:val="center"/>
              <w:rPr>
                <w:sz w:val="18"/>
                <w:szCs w:val="18"/>
              </w:rPr>
            </w:pPr>
            <w:r w:rsidRPr="0072501B">
              <w:rPr>
                <w:sz w:val="18"/>
                <w:szCs w:val="18"/>
              </w:rPr>
              <w:t>1</w:t>
            </w:r>
          </w:p>
        </w:tc>
        <w:tc>
          <w:tcPr>
            <w:tcW w:w="456" w:type="pct"/>
            <w:tcBorders>
              <w:top w:val="single" w:sz="4" w:space="0" w:color="000000"/>
              <w:left w:val="single" w:sz="4" w:space="0" w:color="000000"/>
              <w:bottom w:val="single" w:sz="4" w:space="0" w:color="000000"/>
              <w:right w:val="single" w:sz="4" w:space="0" w:color="000000"/>
            </w:tcBorders>
            <w:shd w:val="clear" w:color="auto" w:fill="auto"/>
          </w:tcPr>
          <w:p w14:paraId="2F966CE2" w14:textId="77777777" w:rsidR="005C2905" w:rsidRPr="0072501B" w:rsidRDefault="005C2905" w:rsidP="0093403C">
            <w:pPr>
              <w:rPr>
                <w:sz w:val="18"/>
                <w:szCs w:val="18"/>
              </w:rPr>
            </w:pPr>
          </w:p>
        </w:tc>
        <w:tc>
          <w:tcPr>
            <w:tcW w:w="1202" w:type="pct"/>
            <w:tcBorders>
              <w:top w:val="single" w:sz="4" w:space="0" w:color="000000"/>
              <w:left w:val="single" w:sz="4" w:space="0" w:color="000000"/>
              <w:bottom w:val="single" w:sz="4" w:space="0" w:color="000000"/>
              <w:right w:val="single" w:sz="4" w:space="0" w:color="000000"/>
            </w:tcBorders>
            <w:shd w:val="clear" w:color="auto" w:fill="auto"/>
          </w:tcPr>
          <w:p w14:paraId="38DBE8DA" w14:textId="77777777" w:rsidR="005C2905" w:rsidRPr="0072501B" w:rsidRDefault="005C2905" w:rsidP="0093403C">
            <w:pPr>
              <w:rPr>
                <w:sz w:val="18"/>
                <w:szCs w:val="18"/>
              </w:rPr>
            </w:pPr>
            <w:proofErr w:type="spellStart"/>
            <w:r w:rsidRPr="0072501B">
              <w:rPr>
                <w:sz w:val="18"/>
                <w:szCs w:val="18"/>
              </w:rPr>
              <w:t>CharacterString</w:t>
            </w:r>
            <w:proofErr w:type="spellEnd"/>
            <w:r w:rsidRPr="0072501B">
              <w:rPr>
                <w:sz w:val="18"/>
                <w:szCs w:val="18"/>
              </w:rPr>
              <w:t xml:space="preserve"> </w:t>
            </w:r>
          </w:p>
        </w:tc>
        <w:tc>
          <w:tcPr>
            <w:tcW w:w="1527" w:type="pct"/>
            <w:tcBorders>
              <w:top w:val="single" w:sz="4" w:space="0" w:color="000000"/>
              <w:left w:val="single" w:sz="4" w:space="0" w:color="000000"/>
              <w:bottom w:val="single" w:sz="4" w:space="0" w:color="000000"/>
              <w:right w:val="single" w:sz="4" w:space="0" w:color="000000"/>
            </w:tcBorders>
            <w:shd w:val="clear" w:color="auto" w:fill="auto"/>
          </w:tcPr>
          <w:p w14:paraId="6780C95C" w14:textId="77777777" w:rsidR="005C2905" w:rsidRPr="0072501B" w:rsidRDefault="005C2905" w:rsidP="0093403C">
            <w:pPr>
              <w:rPr>
                <w:sz w:val="18"/>
                <w:szCs w:val="18"/>
              </w:rPr>
            </w:pPr>
            <w:r w:rsidRPr="0072501B">
              <w:rPr>
                <w:sz w:val="18"/>
                <w:szCs w:val="18"/>
              </w:rPr>
              <w:t xml:space="preserve">When a dataset is initially created, the edition number “1” is assigned to it.  The edition number is increased by one with each new edition. </w:t>
            </w:r>
          </w:p>
        </w:tc>
      </w:tr>
      <w:tr w:rsidR="005C2905" w:rsidRPr="0075712D" w14:paraId="2E46ACEA" w14:textId="77777777" w:rsidTr="00DD0002">
        <w:tc>
          <w:tcPr>
            <w:tcW w:w="1148" w:type="pct"/>
            <w:tcBorders>
              <w:top w:val="single" w:sz="4" w:space="0" w:color="000000"/>
              <w:left w:val="single" w:sz="4" w:space="0" w:color="000000"/>
              <w:bottom w:val="single" w:sz="4" w:space="0" w:color="000000"/>
              <w:right w:val="single" w:sz="4" w:space="0" w:color="000000"/>
            </w:tcBorders>
            <w:shd w:val="clear" w:color="auto" w:fill="auto"/>
          </w:tcPr>
          <w:p w14:paraId="3C91E94C" w14:textId="77777777" w:rsidR="005C2905" w:rsidRPr="008E334F" w:rsidRDefault="005C2905" w:rsidP="0093403C">
            <w:pPr>
              <w:rPr>
                <w:sz w:val="18"/>
                <w:szCs w:val="18"/>
              </w:rPr>
            </w:pPr>
            <w:proofErr w:type="spellStart"/>
            <w:r w:rsidRPr="008E334F">
              <w:rPr>
                <w:sz w:val="18"/>
                <w:szCs w:val="18"/>
              </w:rPr>
              <w:t>issueDate</w:t>
            </w:r>
            <w:proofErr w:type="spellEnd"/>
            <w:r w:rsidRPr="008E334F">
              <w:rPr>
                <w:sz w:val="18"/>
                <w:szCs w:val="18"/>
              </w:rPr>
              <w:t xml:space="preserve"> </w:t>
            </w:r>
          </w:p>
        </w:tc>
        <w:tc>
          <w:tcPr>
            <w:tcW w:w="668" w:type="pct"/>
            <w:tcBorders>
              <w:top w:val="single" w:sz="4" w:space="0" w:color="000000"/>
              <w:left w:val="single" w:sz="4" w:space="0" w:color="000000"/>
              <w:bottom w:val="single" w:sz="4" w:space="0" w:color="000000"/>
              <w:right w:val="single" w:sz="4" w:space="0" w:color="000000"/>
            </w:tcBorders>
            <w:shd w:val="clear" w:color="auto" w:fill="auto"/>
          </w:tcPr>
          <w:p w14:paraId="44AFEAD7" w14:textId="77777777" w:rsidR="005C2905" w:rsidRPr="008E334F" w:rsidRDefault="005C2905" w:rsidP="0093403C">
            <w:pPr>
              <w:jc w:val="center"/>
              <w:rPr>
                <w:sz w:val="18"/>
                <w:szCs w:val="18"/>
              </w:rPr>
            </w:pPr>
            <w:r w:rsidRPr="008E334F">
              <w:rPr>
                <w:sz w:val="18"/>
                <w:szCs w:val="18"/>
              </w:rPr>
              <w:t>1</w:t>
            </w:r>
          </w:p>
        </w:tc>
        <w:tc>
          <w:tcPr>
            <w:tcW w:w="456" w:type="pct"/>
            <w:tcBorders>
              <w:top w:val="single" w:sz="4" w:space="0" w:color="000000"/>
              <w:left w:val="single" w:sz="4" w:space="0" w:color="000000"/>
              <w:bottom w:val="single" w:sz="4" w:space="0" w:color="000000"/>
              <w:right w:val="single" w:sz="4" w:space="0" w:color="000000"/>
            </w:tcBorders>
            <w:shd w:val="clear" w:color="auto" w:fill="auto"/>
          </w:tcPr>
          <w:p w14:paraId="2BD118F7" w14:textId="77777777" w:rsidR="005C2905" w:rsidRPr="008E334F" w:rsidRDefault="005C2905" w:rsidP="0093403C">
            <w:pPr>
              <w:rPr>
                <w:sz w:val="18"/>
                <w:szCs w:val="18"/>
              </w:rPr>
            </w:pPr>
          </w:p>
        </w:tc>
        <w:tc>
          <w:tcPr>
            <w:tcW w:w="1202" w:type="pct"/>
            <w:tcBorders>
              <w:top w:val="single" w:sz="4" w:space="0" w:color="000000"/>
              <w:left w:val="single" w:sz="4" w:space="0" w:color="000000"/>
              <w:bottom w:val="single" w:sz="4" w:space="0" w:color="000000"/>
              <w:right w:val="single" w:sz="4" w:space="0" w:color="000000"/>
            </w:tcBorders>
            <w:shd w:val="clear" w:color="auto" w:fill="auto"/>
          </w:tcPr>
          <w:p w14:paraId="0FB793ED" w14:textId="77777777" w:rsidR="005C2905" w:rsidRPr="008E334F" w:rsidRDefault="005C2905" w:rsidP="0093403C">
            <w:pPr>
              <w:rPr>
                <w:sz w:val="18"/>
                <w:szCs w:val="18"/>
              </w:rPr>
            </w:pPr>
            <w:r w:rsidRPr="008E334F">
              <w:rPr>
                <w:sz w:val="18"/>
                <w:szCs w:val="18"/>
              </w:rPr>
              <w:t xml:space="preserve">Date </w:t>
            </w:r>
          </w:p>
        </w:tc>
        <w:tc>
          <w:tcPr>
            <w:tcW w:w="1527" w:type="pct"/>
            <w:tcBorders>
              <w:top w:val="single" w:sz="4" w:space="0" w:color="000000"/>
              <w:left w:val="single" w:sz="4" w:space="0" w:color="000000"/>
              <w:bottom w:val="single" w:sz="4" w:space="0" w:color="000000"/>
              <w:right w:val="single" w:sz="4" w:space="0" w:color="000000"/>
            </w:tcBorders>
            <w:shd w:val="clear" w:color="auto" w:fill="auto"/>
          </w:tcPr>
          <w:p w14:paraId="10B2968F" w14:textId="77777777" w:rsidR="005C2905" w:rsidRPr="008E334F" w:rsidRDefault="005C2905" w:rsidP="0093403C">
            <w:pPr>
              <w:rPr>
                <w:sz w:val="18"/>
                <w:szCs w:val="18"/>
              </w:rPr>
            </w:pPr>
            <w:r w:rsidRPr="008E334F">
              <w:rPr>
                <w:sz w:val="18"/>
                <w:szCs w:val="18"/>
              </w:rPr>
              <w:t xml:space="preserve">Date on which the dataset was generated. </w:t>
            </w:r>
          </w:p>
        </w:tc>
      </w:tr>
      <w:tr w:rsidR="005C2905" w:rsidRPr="0075712D" w14:paraId="4C7945B1" w14:textId="77777777" w:rsidTr="00DD0002">
        <w:tc>
          <w:tcPr>
            <w:tcW w:w="1148" w:type="pct"/>
            <w:tcBorders>
              <w:top w:val="single" w:sz="4" w:space="0" w:color="000000"/>
              <w:left w:val="single" w:sz="4" w:space="0" w:color="000000"/>
              <w:bottom w:val="single" w:sz="4" w:space="0" w:color="000000"/>
              <w:right w:val="single" w:sz="4" w:space="0" w:color="000000"/>
            </w:tcBorders>
            <w:shd w:val="clear" w:color="auto" w:fill="auto"/>
          </w:tcPr>
          <w:p w14:paraId="686452FD" w14:textId="77777777" w:rsidR="005C2905" w:rsidRPr="008E334F" w:rsidRDefault="005C2905" w:rsidP="0093403C">
            <w:pPr>
              <w:rPr>
                <w:sz w:val="18"/>
                <w:szCs w:val="18"/>
              </w:rPr>
            </w:pPr>
            <w:proofErr w:type="spellStart"/>
            <w:r w:rsidRPr="008E334F">
              <w:rPr>
                <w:sz w:val="18"/>
                <w:szCs w:val="18"/>
              </w:rPr>
              <w:t>issueTime</w:t>
            </w:r>
            <w:proofErr w:type="spellEnd"/>
          </w:p>
        </w:tc>
        <w:tc>
          <w:tcPr>
            <w:tcW w:w="668" w:type="pct"/>
            <w:tcBorders>
              <w:top w:val="single" w:sz="4" w:space="0" w:color="000000"/>
              <w:left w:val="single" w:sz="4" w:space="0" w:color="000000"/>
              <w:bottom w:val="single" w:sz="4" w:space="0" w:color="000000"/>
              <w:right w:val="single" w:sz="4" w:space="0" w:color="000000"/>
            </w:tcBorders>
            <w:shd w:val="clear" w:color="auto" w:fill="auto"/>
          </w:tcPr>
          <w:p w14:paraId="6BD0A6C6" w14:textId="77777777" w:rsidR="005C2905" w:rsidRPr="008E334F" w:rsidRDefault="005C2905" w:rsidP="0093403C">
            <w:pPr>
              <w:jc w:val="center"/>
              <w:rPr>
                <w:sz w:val="18"/>
                <w:szCs w:val="18"/>
              </w:rPr>
            </w:pPr>
            <w:r w:rsidRPr="008E334F">
              <w:rPr>
                <w:sz w:val="18"/>
                <w:szCs w:val="18"/>
              </w:rPr>
              <w:t>0..1</w:t>
            </w:r>
          </w:p>
        </w:tc>
        <w:tc>
          <w:tcPr>
            <w:tcW w:w="456" w:type="pct"/>
            <w:tcBorders>
              <w:top w:val="single" w:sz="4" w:space="0" w:color="000000"/>
              <w:left w:val="single" w:sz="4" w:space="0" w:color="000000"/>
              <w:bottom w:val="single" w:sz="4" w:space="0" w:color="000000"/>
              <w:right w:val="single" w:sz="4" w:space="0" w:color="000000"/>
            </w:tcBorders>
            <w:shd w:val="clear" w:color="auto" w:fill="auto"/>
          </w:tcPr>
          <w:p w14:paraId="3E9AE53A" w14:textId="77777777" w:rsidR="005C2905" w:rsidRPr="008E334F" w:rsidRDefault="005C2905" w:rsidP="0093403C">
            <w:pPr>
              <w:rPr>
                <w:sz w:val="18"/>
                <w:szCs w:val="18"/>
              </w:rPr>
            </w:pPr>
          </w:p>
        </w:tc>
        <w:tc>
          <w:tcPr>
            <w:tcW w:w="1202" w:type="pct"/>
            <w:tcBorders>
              <w:top w:val="single" w:sz="4" w:space="0" w:color="000000"/>
              <w:left w:val="single" w:sz="4" w:space="0" w:color="000000"/>
              <w:bottom w:val="single" w:sz="4" w:space="0" w:color="000000"/>
              <w:right w:val="single" w:sz="4" w:space="0" w:color="000000"/>
            </w:tcBorders>
            <w:shd w:val="clear" w:color="auto" w:fill="auto"/>
          </w:tcPr>
          <w:p w14:paraId="5758C01B" w14:textId="77777777" w:rsidR="005C2905" w:rsidRPr="008E334F" w:rsidRDefault="005C2905" w:rsidP="0093403C">
            <w:pPr>
              <w:rPr>
                <w:sz w:val="18"/>
                <w:szCs w:val="18"/>
              </w:rPr>
            </w:pPr>
            <w:r w:rsidRPr="008E334F">
              <w:rPr>
                <w:sz w:val="18"/>
                <w:szCs w:val="18"/>
              </w:rPr>
              <w:t>Time</w:t>
            </w:r>
          </w:p>
        </w:tc>
        <w:tc>
          <w:tcPr>
            <w:tcW w:w="1527" w:type="pct"/>
            <w:tcBorders>
              <w:top w:val="single" w:sz="4" w:space="0" w:color="000000"/>
              <w:left w:val="single" w:sz="4" w:space="0" w:color="000000"/>
              <w:bottom w:val="single" w:sz="4" w:space="0" w:color="000000"/>
              <w:right w:val="single" w:sz="4" w:space="0" w:color="000000"/>
            </w:tcBorders>
            <w:shd w:val="clear" w:color="auto" w:fill="auto"/>
          </w:tcPr>
          <w:p w14:paraId="02CEA414" w14:textId="77777777" w:rsidR="005C2905" w:rsidRPr="008E334F" w:rsidRDefault="005C2905" w:rsidP="0093403C">
            <w:pPr>
              <w:rPr>
                <w:sz w:val="18"/>
                <w:szCs w:val="18"/>
              </w:rPr>
            </w:pPr>
            <w:r w:rsidRPr="008E334F">
              <w:rPr>
                <w:sz w:val="18"/>
                <w:szCs w:val="18"/>
              </w:rPr>
              <w:t>Encoded only if time of issue is significant.</w:t>
            </w:r>
          </w:p>
        </w:tc>
      </w:tr>
      <w:tr w:rsidR="005C2905" w:rsidRPr="0075712D" w14:paraId="0D9B14EC" w14:textId="77777777" w:rsidTr="00DD0002">
        <w:tc>
          <w:tcPr>
            <w:tcW w:w="1148" w:type="pct"/>
            <w:tcBorders>
              <w:top w:val="single" w:sz="4" w:space="0" w:color="000000"/>
              <w:left w:val="single" w:sz="4" w:space="0" w:color="000000"/>
              <w:bottom w:val="single" w:sz="4" w:space="0" w:color="000000"/>
              <w:right w:val="single" w:sz="4" w:space="0" w:color="000000"/>
            </w:tcBorders>
            <w:shd w:val="clear" w:color="auto" w:fill="auto"/>
          </w:tcPr>
          <w:p w14:paraId="63737A82" w14:textId="77777777" w:rsidR="005C2905" w:rsidRPr="0072501B" w:rsidRDefault="005C2905" w:rsidP="0093403C">
            <w:pPr>
              <w:rPr>
                <w:sz w:val="18"/>
                <w:szCs w:val="18"/>
              </w:rPr>
            </w:pPr>
            <w:proofErr w:type="spellStart"/>
            <w:r w:rsidRPr="0072501B">
              <w:rPr>
                <w:sz w:val="18"/>
                <w:szCs w:val="18"/>
              </w:rPr>
              <w:t>productSpecification</w:t>
            </w:r>
            <w:proofErr w:type="spellEnd"/>
            <w:r w:rsidRPr="0072501B">
              <w:rPr>
                <w:sz w:val="18"/>
                <w:szCs w:val="18"/>
              </w:rPr>
              <w:t xml:space="preserve"> </w:t>
            </w:r>
          </w:p>
        </w:tc>
        <w:tc>
          <w:tcPr>
            <w:tcW w:w="668" w:type="pct"/>
            <w:tcBorders>
              <w:top w:val="single" w:sz="4" w:space="0" w:color="000000"/>
              <w:left w:val="single" w:sz="4" w:space="0" w:color="000000"/>
              <w:bottom w:val="single" w:sz="4" w:space="0" w:color="000000"/>
              <w:right w:val="single" w:sz="4" w:space="0" w:color="000000"/>
            </w:tcBorders>
            <w:shd w:val="clear" w:color="auto" w:fill="auto"/>
          </w:tcPr>
          <w:p w14:paraId="602FAA96" w14:textId="77777777" w:rsidR="005C2905" w:rsidRPr="0072501B" w:rsidRDefault="005C2905" w:rsidP="0093403C">
            <w:pPr>
              <w:jc w:val="center"/>
              <w:rPr>
                <w:sz w:val="18"/>
                <w:szCs w:val="18"/>
              </w:rPr>
            </w:pPr>
            <w:r w:rsidRPr="0072501B">
              <w:rPr>
                <w:sz w:val="18"/>
                <w:szCs w:val="18"/>
              </w:rPr>
              <w:t>1</w:t>
            </w:r>
          </w:p>
        </w:tc>
        <w:tc>
          <w:tcPr>
            <w:tcW w:w="456" w:type="pct"/>
            <w:tcBorders>
              <w:top w:val="single" w:sz="4" w:space="0" w:color="000000"/>
              <w:left w:val="single" w:sz="4" w:space="0" w:color="000000"/>
              <w:bottom w:val="single" w:sz="4" w:space="0" w:color="000000"/>
              <w:right w:val="single" w:sz="4" w:space="0" w:color="000000"/>
            </w:tcBorders>
            <w:shd w:val="clear" w:color="auto" w:fill="auto"/>
          </w:tcPr>
          <w:p w14:paraId="1FB022C6" w14:textId="77777777" w:rsidR="005C2905" w:rsidRPr="0072501B" w:rsidRDefault="005C2905" w:rsidP="0093403C">
            <w:pPr>
              <w:rPr>
                <w:sz w:val="18"/>
                <w:szCs w:val="18"/>
              </w:rPr>
            </w:pPr>
          </w:p>
        </w:tc>
        <w:tc>
          <w:tcPr>
            <w:tcW w:w="1202" w:type="pct"/>
            <w:tcBorders>
              <w:top w:val="single" w:sz="4" w:space="0" w:color="000000"/>
              <w:left w:val="single" w:sz="4" w:space="0" w:color="000000"/>
              <w:bottom w:val="single" w:sz="4" w:space="0" w:color="000000"/>
              <w:right w:val="single" w:sz="4" w:space="0" w:color="000000"/>
            </w:tcBorders>
            <w:shd w:val="clear" w:color="auto" w:fill="auto"/>
          </w:tcPr>
          <w:p w14:paraId="4332B715" w14:textId="77777777" w:rsidR="005C2905" w:rsidRPr="0072501B" w:rsidRDefault="005C2905" w:rsidP="0093403C">
            <w:pPr>
              <w:rPr>
                <w:sz w:val="18"/>
                <w:szCs w:val="18"/>
              </w:rPr>
            </w:pPr>
            <w:r w:rsidRPr="0072501B">
              <w:rPr>
                <w:sz w:val="18"/>
                <w:szCs w:val="18"/>
              </w:rPr>
              <w:t>S100_ProductSpecification</w:t>
            </w:r>
          </w:p>
        </w:tc>
        <w:tc>
          <w:tcPr>
            <w:tcW w:w="1527" w:type="pct"/>
            <w:tcBorders>
              <w:top w:val="single" w:sz="4" w:space="0" w:color="000000"/>
              <w:left w:val="single" w:sz="4" w:space="0" w:color="000000"/>
              <w:bottom w:val="single" w:sz="4" w:space="0" w:color="000000"/>
              <w:right w:val="single" w:sz="4" w:space="0" w:color="000000"/>
            </w:tcBorders>
            <w:shd w:val="clear" w:color="auto" w:fill="auto"/>
          </w:tcPr>
          <w:p w14:paraId="0BA68077" w14:textId="77777777" w:rsidR="005C2905" w:rsidRPr="0072501B" w:rsidRDefault="005C2905" w:rsidP="0093403C">
            <w:pPr>
              <w:rPr>
                <w:sz w:val="18"/>
                <w:szCs w:val="18"/>
              </w:rPr>
            </w:pPr>
            <w:r w:rsidRPr="0072501B">
              <w:rPr>
                <w:sz w:val="18"/>
                <w:szCs w:val="18"/>
              </w:rPr>
              <w:t>See Notes below this table for constraints on values.</w:t>
            </w:r>
          </w:p>
        </w:tc>
      </w:tr>
      <w:tr w:rsidR="005C2905" w:rsidRPr="0075712D" w14:paraId="478FE7B5" w14:textId="77777777" w:rsidTr="00DD0002">
        <w:tc>
          <w:tcPr>
            <w:tcW w:w="1148" w:type="pct"/>
            <w:tcBorders>
              <w:top w:val="single" w:sz="4" w:space="0" w:color="000000"/>
              <w:left w:val="single" w:sz="4" w:space="0" w:color="000000"/>
              <w:bottom w:val="single" w:sz="4" w:space="0" w:color="000000"/>
              <w:right w:val="single" w:sz="4" w:space="0" w:color="000000"/>
            </w:tcBorders>
            <w:shd w:val="clear" w:color="auto" w:fill="auto"/>
          </w:tcPr>
          <w:p w14:paraId="117E6459" w14:textId="77777777" w:rsidR="005C2905" w:rsidRPr="007B0CD6" w:rsidRDefault="005C2905" w:rsidP="0093403C">
            <w:pPr>
              <w:rPr>
                <w:sz w:val="18"/>
                <w:szCs w:val="18"/>
              </w:rPr>
            </w:pPr>
            <w:proofErr w:type="spellStart"/>
            <w:r w:rsidRPr="007B0CD6">
              <w:rPr>
                <w:sz w:val="18"/>
                <w:szCs w:val="18"/>
              </w:rPr>
              <w:t>producingAgency</w:t>
            </w:r>
            <w:proofErr w:type="spellEnd"/>
            <w:r w:rsidRPr="007B0CD6">
              <w:rPr>
                <w:sz w:val="18"/>
                <w:szCs w:val="18"/>
              </w:rPr>
              <w:t xml:space="preserve"> </w:t>
            </w:r>
          </w:p>
        </w:tc>
        <w:tc>
          <w:tcPr>
            <w:tcW w:w="668" w:type="pct"/>
            <w:tcBorders>
              <w:top w:val="single" w:sz="4" w:space="0" w:color="000000"/>
              <w:left w:val="single" w:sz="4" w:space="0" w:color="000000"/>
              <w:bottom w:val="single" w:sz="4" w:space="0" w:color="000000"/>
              <w:right w:val="single" w:sz="4" w:space="0" w:color="000000"/>
            </w:tcBorders>
            <w:shd w:val="clear" w:color="auto" w:fill="auto"/>
          </w:tcPr>
          <w:p w14:paraId="38DC702A" w14:textId="77777777" w:rsidR="005C2905" w:rsidRPr="007B0CD6" w:rsidRDefault="005C2905" w:rsidP="0093403C">
            <w:pPr>
              <w:jc w:val="center"/>
              <w:rPr>
                <w:sz w:val="18"/>
                <w:szCs w:val="18"/>
              </w:rPr>
            </w:pPr>
            <w:r w:rsidRPr="007B0CD6">
              <w:rPr>
                <w:sz w:val="18"/>
                <w:szCs w:val="18"/>
              </w:rPr>
              <w:t>1</w:t>
            </w:r>
          </w:p>
        </w:tc>
        <w:tc>
          <w:tcPr>
            <w:tcW w:w="456" w:type="pct"/>
            <w:tcBorders>
              <w:top w:val="single" w:sz="4" w:space="0" w:color="000000"/>
              <w:left w:val="single" w:sz="4" w:space="0" w:color="000000"/>
              <w:bottom w:val="single" w:sz="4" w:space="0" w:color="000000"/>
              <w:right w:val="single" w:sz="4" w:space="0" w:color="000000"/>
            </w:tcBorders>
            <w:shd w:val="clear" w:color="auto" w:fill="auto"/>
          </w:tcPr>
          <w:p w14:paraId="7BC7E02F" w14:textId="77777777" w:rsidR="005C2905" w:rsidRPr="007B0CD6" w:rsidRDefault="005C2905" w:rsidP="0093403C">
            <w:pPr>
              <w:rPr>
                <w:sz w:val="18"/>
                <w:szCs w:val="18"/>
              </w:rPr>
            </w:pPr>
          </w:p>
        </w:tc>
        <w:tc>
          <w:tcPr>
            <w:tcW w:w="1202" w:type="pct"/>
            <w:tcBorders>
              <w:top w:val="single" w:sz="4" w:space="0" w:color="000000"/>
              <w:left w:val="single" w:sz="4" w:space="0" w:color="000000"/>
              <w:bottom w:val="single" w:sz="4" w:space="0" w:color="000000"/>
              <w:right w:val="single" w:sz="4" w:space="0" w:color="000000"/>
            </w:tcBorders>
            <w:shd w:val="clear" w:color="auto" w:fill="auto"/>
          </w:tcPr>
          <w:p w14:paraId="3DF05E9D" w14:textId="77777777" w:rsidR="005C2905" w:rsidRPr="007B0CD6" w:rsidRDefault="005C2905" w:rsidP="0093403C">
            <w:pPr>
              <w:rPr>
                <w:sz w:val="18"/>
                <w:szCs w:val="18"/>
              </w:rPr>
            </w:pPr>
            <w:proofErr w:type="spellStart"/>
            <w:r w:rsidRPr="007B0CD6">
              <w:rPr>
                <w:sz w:val="18"/>
                <w:szCs w:val="18"/>
              </w:rPr>
              <w:t>CI_Responsibility</w:t>
            </w:r>
            <w:proofErr w:type="spellEnd"/>
            <w:r w:rsidRPr="007B0CD6">
              <w:rPr>
                <w:sz w:val="18"/>
                <w:szCs w:val="18"/>
              </w:rPr>
              <w:t>&gt;</w:t>
            </w:r>
            <w:proofErr w:type="spellStart"/>
            <w:r w:rsidRPr="007B0CD6">
              <w:rPr>
                <w:sz w:val="18"/>
                <w:szCs w:val="18"/>
              </w:rPr>
              <w:t>CI_Organisation</w:t>
            </w:r>
            <w:proofErr w:type="spellEnd"/>
            <w:r w:rsidRPr="007B0CD6">
              <w:rPr>
                <w:sz w:val="18"/>
                <w:szCs w:val="18"/>
              </w:rPr>
              <w:t xml:space="preserve"> or</w:t>
            </w:r>
          </w:p>
          <w:p w14:paraId="496A8A78" w14:textId="77777777" w:rsidR="005C2905" w:rsidRPr="007B0CD6" w:rsidRDefault="005C2905" w:rsidP="0093403C">
            <w:pPr>
              <w:rPr>
                <w:sz w:val="18"/>
                <w:szCs w:val="18"/>
              </w:rPr>
            </w:pPr>
            <w:proofErr w:type="spellStart"/>
            <w:r w:rsidRPr="007B0CD6">
              <w:rPr>
                <w:sz w:val="18"/>
                <w:szCs w:val="18"/>
              </w:rPr>
              <w:t>CI_Responsibility</w:t>
            </w:r>
            <w:proofErr w:type="spellEnd"/>
            <w:r w:rsidRPr="007B0CD6">
              <w:rPr>
                <w:sz w:val="18"/>
                <w:szCs w:val="18"/>
              </w:rPr>
              <w:t>&gt;</w:t>
            </w:r>
            <w:proofErr w:type="spellStart"/>
            <w:r w:rsidRPr="007B0CD6">
              <w:rPr>
                <w:sz w:val="18"/>
                <w:szCs w:val="18"/>
              </w:rPr>
              <w:t>CI_Individual</w:t>
            </w:r>
            <w:proofErr w:type="spellEnd"/>
          </w:p>
        </w:tc>
        <w:tc>
          <w:tcPr>
            <w:tcW w:w="1527" w:type="pct"/>
            <w:tcBorders>
              <w:top w:val="single" w:sz="4" w:space="0" w:color="000000"/>
              <w:left w:val="single" w:sz="4" w:space="0" w:color="000000"/>
              <w:bottom w:val="single" w:sz="4" w:space="0" w:color="000000"/>
              <w:right w:val="single" w:sz="4" w:space="0" w:color="000000"/>
            </w:tcBorders>
            <w:shd w:val="clear" w:color="auto" w:fill="auto"/>
          </w:tcPr>
          <w:p w14:paraId="174F0AD8" w14:textId="77777777" w:rsidR="005C2905" w:rsidRPr="007B0CD6" w:rsidRDefault="005C2905" w:rsidP="0093403C">
            <w:pPr>
              <w:rPr>
                <w:sz w:val="18"/>
                <w:szCs w:val="18"/>
              </w:rPr>
            </w:pPr>
            <w:r w:rsidRPr="007B0CD6">
              <w:rPr>
                <w:sz w:val="18"/>
                <w:szCs w:val="18"/>
              </w:rPr>
              <w:t>Party responsible for generating the dataset.</w:t>
            </w:r>
          </w:p>
          <w:p w14:paraId="4E5FAD80" w14:textId="77777777" w:rsidR="005C2905" w:rsidRPr="007B0CD6" w:rsidRDefault="005C2905" w:rsidP="0093403C">
            <w:pPr>
              <w:rPr>
                <w:sz w:val="18"/>
                <w:szCs w:val="18"/>
              </w:rPr>
            </w:pPr>
            <w:r w:rsidRPr="007B0CD6">
              <w:rPr>
                <w:sz w:val="18"/>
                <w:szCs w:val="18"/>
              </w:rPr>
              <w:t xml:space="preserve">See Part 4a Tables 4a-2 and 4a-3. </w:t>
            </w:r>
          </w:p>
        </w:tc>
      </w:tr>
      <w:tr w:rsidR="005C2905" w:rsidRPr="0075712D" w14:paraId="5AA62746" w14:textId="77777777" w:rsidTr="00DD0002">
        <w:tc>
          <w:tcPr>
            <w:tcW w:w="1148" w:type="pct"/>
            <w:tcBorders>
              <w:top w:val="single" w:sz="4" w:space="0" w:color="000000"/>
              <w:left w:val="single" w:sz="4" w:space="0" w:color="000000"/>
              <w:bottom w:val="single" w:sz="4" w:space="0" w:color="000000"/>
              <w:right w:val="single" w:sz="4" w:space="0" w:color="000000"/>
            </w:tcBorders>
            <w:shd w:val="clear" w:color="auto" w:fill="auto"/>
          </w:tcPr>
          <w:p w14:paraId="76B8ED48" w14:textId="77777777" w:rsidR="005C2905" w:rsidRPr="007B0CD6" w:rsidRDefault="005C2905" w:rsidP="0093403C">
            <w:pPr>
              <w:rPr>
                <w:sz w:val="18"/>
                <w:szCs w:val="18"/>
              </w:rPr>
            </w:pPr>
            <w:proofErr w:type="spellStart"/>
            <w:r w:rsidRPr="007B0CD6">
              <w:rPr>
                <w:sz w:val="18"/>
                <w:szCs w:val="18"/>
              </w:rPr>
              <w:t>horizontalDatumReference</w:t>
            </w:r>
            <w:proofErr w:type="spellEnd"/>
          </w:p>
        </w:tc>
        <w:tc>
          <w:tcPr>
            <w:tcW w:w="668" w:type="pct"/>
            <w:tcBorders>
              <w:top w:val="single" w:sz="4" w:space="0" w:color="000000"/>
              <w:left w:val="single" w:sz="4" w:space="0" w:color="000000"/>
              <w:bottom w:val="single" w:sz="4" w:space="0" w:color="000000"/>
              <w:right w:val="single" w:sz="4" w:space="0" w:color="000000"/>
            </w:tcBorders>
            <w:shd w:val="clear" w:color="auto" w:fill="auto"/>
          </w:tcPr>
          <w:p w14:paraId="2F73DDE4" w14:textId="77777777" w:rsidR="005C2905" w:rsidRPr="007B0CD6" w:rsidRDefault="005C2905" w:rsidP="0093403C">
            <w:pPr>
              <w:jc w:val="center"/>
              <w:rPr>
                <w:sz w:val="18"/>
                <w:szCs w:val="18"/>
              </w:rPr>
            </w:pPr>
            <w:r w:rsidRPr="007B0CD6">
              <w:rPr>
                <w:sz w:val="18"/>
                <w:szCs w:val="18"/>
              </w:rPr>
              <w:t>1</w:t>
            </w:r>
          </w:p>
        </w:tc>
        <w:tc>
          <w:tcPr>
            <w:tcW w:w="456" w:type="pct"/>
            <w:tcBorders>
              <w:top w:val="single" w:sz="4" w:space="0" w:color="000000"/>
              <w:left w:val="single" w:sz="4" w:space="0" w:color="000000"/>
              <w:bottom w:val="single" w:sz="4" w:space="0" w:color="000000"/>
              <w:right w:val="single" w:sz="4" w:space="0" w:color="000000"/>
            </w:tcBorders>
            <w:shd w:val="clear" w:color="auto" w:fill="auto"/>
          </w:tcPr>
          <w:p w14:paraId="0B143BB0" w14:textId="77777777" w:rsidR="005C2905" w:rsidRPr="007B0CD6" w:rsidRDefault="005C2905" w:rsidP="0093403C">
            <w:pPr>
              <w:rPr>
                <w:sz w:val="18"/>
                <w:szCs w:val="18"/>
              </w:rPr>
            </w:pPr>
            <w:r w:rsidRPr="007B0CD6">
              <w:rPr>
                <w:sz w:val="18"/>
                <w:szCs w:val="18"/>
              </w:rPr>
              <w:t>EPSG</w:t>
            </w:r>
            <w:r w:rsidRPr="007B0CD6" w:rsidDel="00841F42">
              <w:rPr>
                <w:sz w:val="18"/>
                <w:szCs w:val="18"/>
              </w:rPr>
              <w:t xml:space="preserve"> </w:t>
            </w:r>
          </w:p>
        </w:tc>
        <w:tc>
          <w:tcPr>
            <w:tcW w:w="1202" w:type="pct"/>
            <w:tcBorders>
              <w:top w:val="single" w:sz="4" w:space="0" w:color="000000"/>
              <w:left w:val="single" w:sz="4" w:space="0" w:color="000000"/>
              <w:bottom w:val="single" w:sz="4" w:space="0" w:color="000000"/>
              <w:right w:val="single" w:sz="4" w:space="0" w:color="000000"/>
            </w:tcBorders>
            <w:shd w:val="clear" w:color="auto" w:fill="auto"/>
          </w:tcPr>
          <w:p w14:paraId="224289D5" w14:textId="77777777" w:rsidR="005C2905" w:rsidRPr="007B0CD6" w:rsidRDefault="005C2905" w:rsidP="0093403C">
            <w:pPr>
              <w:rPr>
                <w:sz w:val="18"/>
                <w:szCs w:val="18"/>
              </w:rPr>
            </w:pPr>
            <w:proofErr w:type="spellStart"/>
            <w:r w:rsidRPr="007B0CD6">
              <w:rPr>
                <w:sz w:val="18"/>
                <w:szCs w:val="18"/>
              </w:rPr>
              <w:t>CharacterString</w:t>
            </w:r>
            <w:proofErr w:type="spellEnd"/>
          </w:p>
        </w:tc>
        <w:tc>
          <w:tcPr>
            <w:tcW w:w="1527" w:type="pct"/>
            <w:tcBorders>
              <w:top w:val="single" w:sz="4" w:space="0" w:color="000000"/>
              <w:left w:val="single" w:sz="4" w:space="0" w:color="000000"/>
              <w:bottom w:val="single" w:sz="4" w:space="0" w:color="000000"/>
              <w:right w:val="single" w:sz="4" w:space="0" w:color="000000"/>
            </w:tcBorders>
            <w:shd w:val="clear" w:color="auto" w:fill="auto"/>
          </w:tcPr>
          <w:p w14:paraId="6DAE8160" w14:textId="77777777" w:rsidR="005C2905" w:rsidRPr="007B0CD6" w:rsidRDefault="005C2905" w:rsidP="0093403C">
            <w:pPr>
              <w:rPr>
                <w:sz w:val="18"/>
                <w:szCs w:val="18"/>
              </w:rPr>
            </w:pPr>
          </w:p>
        </w:tc>
      </w:tr>
      <w:tr w:rsidR="005C2905" w:rsidRPr="0075712D" w14:paraId="30AF1713" w14:textId="77777777" w:rsidTr="00DD0002">
        <w:tc>
          <w:tcPr>
            <w:tcW w:w="1148" w:type="pct"/>
            <w:tcBorders>
              <w:top w:val="single" w:sz="4" w:space="0" w:color="000000"/>
              <w:left w:val="single" w:sz="4" w:space="0" w:color="000000"/>
              <w:bottom w:val="single" w:sz="4" w:space="0" w:color="000000"/>
              <w:right w:val="single" w:sz="4" w:space="0" w:color="000000"/>
            </w:tcBorders>
            <w:shd w:val="clear" w:color="auto" w:fill="auto"/>
          </w:tcPr>
          <w:p w14:paraId="333D9BBF" w14:textId="77777777" w:rsidR="005C2905" w:rsidRPr="007B0CD6" w:rsidRDefault="005C2905" w:rsidP="0093403C">
            <w:pPr>
              <w:rPr>
                <w:sz w:val="18"/>
                <w:szCs w:val="18"/>
              </w:rPr>
            </w:pPr>
            <w:proofErr w:type="spellStart"/>
            <w:r w:rsidRPr="007B0CD6">
              <w:rPr>
                <w:sz w:val="18"/>
                <w:szCs w:val="18"/>
              </w:rPr>
              <w:t>horizontalDatumValue</w:t>
            </w:r>
            <w:proofErr w:type="spellEnd"/>
            <w:r w:rsidRPr="007B0CD6">
              <w:rPr>
                <w:sz w:val="18"/>
                <w:szCs w:val="18"/>
              </w:rPr>
              <w:t xml:space="preserve"> </w:t>
            </w:r>
          </w:p>
        </w:tc>
        <w:tc>
          <w:tcPr>
            <w:tcW w:w="668" w:type="pct"/>
            <w:tcBorders>
              <w:top w:val="single" w:sz="4" w:space="0" w:color="000000"/>
              <w:left w:val="single" w:sz="4" w:space="0" w:color="000000"/>
              <w:bottom w:val="single" w:sz="4" w:space="0" w:color="000000"/>
              <w:right w:val="single" w:sz="4" w:space="0" w:color="000000"/>
            </w:tcBorders>
            <w:shd w:val="clear" w:color="auto" w:fill="auto"/>
          </w:tcPr>
          <w:p w14:paraId="5D8CB6C4" w14:textId="77777777" w:rsidR="005C2905" w:rsidRPr="007B0CD6" w:rsidRDefault="005C2905" w:rsidP="0093403C">
            <w:pPr>
              <w:jc w:val="center"/>
              <w:rPr>
                <w:sz w:val="18"/>
                <w:szCs w:val="18"/>
              </w:rPr>
            </w:pPr>
            <w:r w:rsidRPr="007B0CD6">
              <w:rPr>
                <w:sz w:val="18"/>
                <w:szCs w:val="18"/>
              </w:rPr>
              <w:t>1</w:t>
            </w:r>
          </w:p>
        </w:tc>
        <w:tc>
          <w:tcPr>
            <w:tcW w:w="456" w:type="pct"/>
            <w:tcBorders>
              <w:top w:val="single" w:sz="4" w:space="0" w:color="000000"/>
              <w:left w:val="single" w:sz="4" w:space="0" w:color="000000"/>
              <w:bottom w:val="single" w:sz="4" w:space="0" w:color="000000"/>
              <w:right w:val="single" w:sz="4" w:space="0" w:color="000000"/>
            </w:tcBorders>
            <w:shd w:val="clear" w:color="auto" w:fill="auto"/>
          </w:tcPr>
          <w:p w14:paraId="7A4C68DF" w14:textId="77777777" w:rsidR="005C2905" w:rsidRPr="007B0CD6" w:rsidRDefault="005C2905" w:rsidP="0093403C">
            <w:pPr>
              <w:rPr>
                <w:sz w:val="18"/>
                <w:szCs w:val="18"/>
              </w:rPr>
            </w:pPr>
            <w:r w:rsidRPr="007B0CD6">
              <w:rPr>
                <w:sz w:val="18"/>
                <w:szCs w:val="18"/>
              </w:rPr>
              <w:t>4326</w:t>
            </w:r>
          </w:p>
        </w:tc>
        <w:tc>
          <w:tcPr>
            <w:tcW w:w="1202" w:type="pct"/>
            <w:tcBorders>
              <w:top w:val="single" w:sz="4" w:space="0" w:color="000000"/>
              <w:left w:val="single" w:sz="4" w:space="0" w:color="000000"/>
              <w:bottom w:val="single" w:sz="4" w:space="0" w:color="000000"/>
              <w:right w:val="single" w:sz="4" w:space="0" w:color="000000"/>
            </w:tcBorders>
            <w:shd w:val="clear" w:color="auto" w:fill="auto"/>
          </w:tcPr>
          <w:p w14:paraId="606033E3" w14:textId="77777777" w:rsidR="005C2905" w:rsidRPr="007B0CD6" w:rsidRDefault="005C2905" w:rsidP="0093403C">
            <w:pPr>
              <w:rPr>
                <w:sz w:val="18"/>
                <w:szCs w:val="18"/>
              </w:rPr>
            </w:pPr>
            <w:r w:rsidRPr="007B0CD6">
              <w:rPr>
                <w:sz w:val="18"/>
                <w:szCs w:val="18"/>
              </w:rPr>
              <w:t xml:space="preserve">Integer </w:t>
            </w:r>
          </w:p>
        </w:tc>
        <w:tc>
          <w:tcPr>
            <w:tcW w:w="1527" w:type="pct"/>
            <w:tcBorders>
              <w:top w:val="single" w:sz="4" w:space="0" w:color="000000"/>
              <w:left w:val="single" w:sz="4" w:space="0" w:color="000000"/>
              <w:bottom w:val="single" w:sz="4" w:space="0" w:color="000000"/>
              <w:right w:val="single" w:sz="4" w:space="0" w:color="000000"/>
            </w:tcBorders>
            <w:shd w:val="clear" w:color="auto" w:fill="auto"/>
          </w:tcPr>
          <w:p w14:paraId="65B3757D" w14:textId="77777777" w:rsidR="005C2905" w:rsidRPr="007B0CD6" w:rsidRDefault="005C2905" w:rsidP="0093403C">
            <w:pPr>
              <w:rPr>
                <w:sz w:val="18"/>
                <w:szCs w:val="18"/>
              </w:rPr>
            </w:pPr>
            <w:r w:rsidRPr="007B0CD6">
              <w:rPr>
                <w:sz w:val="18"/>
                <w:szCs w:val="18"/>
              </w:rPr>
              <w:t>WGS84</w:t>
            </w:r>
          </w:p>
        </w:tc>
      </w:tr>
      <w:tr w:rsidR="005C2905" w:rsidRPr="0075712D" w14:paraId="08247633" w14:textId="77777777" w:rsidTr="00DD0002">
        <w:tc>
          <w:tcPr>
            <w:tcW w:w="1148" w:type="pct"/>
            <w:tcBorders>
              <w:top w:val="single" w:sz="4" w:space="0" w:color="000000"/>
              <w:left w:val="single" w:sz="4" w:space="0" w:color="000000"/>
              <w:bottom w:val="single" w:sz="4" w:space="0" w:color="000000"/>
              <w:right w:val="single" w:sz="4" w:space="0" w:color="000000"/>
            </w:tcBorders>
            <w:shd w:val="clear" w:color="auto" w:fill="auto"/>
          </w:tcPr>
          <w:p w14:paraId="48150580" w14:textId="77777777" w:rsidR="005C2905" w:rsidRPr="007B0CD6" w:rsidRDefault="005C2905" w:rsidP="0093403C">
            <w:pPr>
              <w:rPr>
                <w:sz w:val="18"/>
                <w:szCs w:val="18"/>
              </w:rPr>
            </w:pPr>
            <w:r w:rsidRPr="007B0CD6">
              <w:rPr>
                <w:sz w:val="18"/>
                <w:szCs w:val="18"/>
              </w:rPr>
              <w:t>epoch</w:t>
            </w:r>
          </w:p>
        </w:tc>
        <w:tc>
          <w:tcPr>
            <w:tcW w:w="668" w:type="pct"/>
            <w:tcBorders>
              <w:top w:val="single" w:sz="4" w:space="0" w:color="000000"/>
              <w:left w:val="single" w:sz="4" w:space="0" w:color="000000"/>
              <w:bottom w:val="single" w:sz="4" w:space="0" w:color="000000"/>
              <w:right w:val="single" w:sz="4" w:space="0" w:color="000000"/>
            </w:tcBorders>
            <w:shd w:val="clear" w:color="auto" w:fill="auto"/>
          </w:tcPr>
          <w:p w14:paraId="6980D1EB" w14:textId="77777777" w:rsidR="005C2905" w:rsidRPr="007B0CD6" w:rsidRDefault="005C2905" w:rsidP="0093403C">
            <w:pPr>
              <w:jc w:val="center"/>
              <w:rPr>
                <w:sz w:val="18"/>
                <w:szCs w:val="18"/>
              </w:rPr>
            </w:pPr>
            <w:r w:rsidRPr="007B0CD6">
              <w:rPr>
                <w:sz w:val="18"/>
                <w:szCs w:val="18"/>
              </w:rPr>
              <w:t>0..1</w:t>
            </w:r>
          </w:p>
        </w:tc>
        <w:tc>
          <w:tcPr>
            <w:tcW w:w="456" w:type="pct"/>
            <w:tcBorders>
              <w:top w:val="single" w:sz="4" w:space="0" w:color="000000"/>
              <w:left w:val="single" w:sz="4" w:space="0" w:color="000000"/>
              <w:bottom w:val="single" w:sz="4" w:space="0" w:color="000000"/>
              <w:right w:val="single" w:sz="4" w:space="0" w:color="000000"/>
            </w:tcBorders>
            <w:shd w:val="clear" w:color="auto" w:fill="auto"/>
          </w:tcPr>
          <w:p w14:paraId="0E021D15" w14:textId="77777777" w:rsidR="005C2905" w:rsidRPr="007B0CD6" w:rsidRDefault="005C2905" w:rsidP="0093403C">
            <w:pPr>
              <w:rPr>
                <w:sz w:val="18"/>
                <w:szCs w:val="18"/>
              </w:rPr>
            </w:pPr>
          </w:p>
        </w:tc>
        <w:tc>
          <w:tcPr>
            <w:tcW w:w="1202" w:type="pct"/>
            <w:tcBorders>
              <w:top w:val="single" w:sz="4" w:space="0" w:color="000000"/>
              <w:left w:val="single" w:sz="4" w:space="0" w:color="000000"/>
              <w:bottom w:val="single" w:sz="4" w:space="0" w:color="000000"/>
              <w:right w:val="single" w:sz="4" w:space="0" w:color="000000"/>
            </w:tcBorders>
            <w:shd w:val="clear" w:color="auto" w:fill="auto"/>
          </w:tcPr>
          <w:p w14:paraId="02227A03" w14:textId="77777777" w:rsidR="005C2905" w:rsidRPr="007B0CD6" w:rsidRDefault="005C2905" w:rsidP="0093403C">
            <w:pPr>
              <w:rPr>
                <w:sz w:val="18"/>
                <w:szCs w:val="18"/>
              </w:rPr>
            </w:pPr>
            <w:proofErr w:type="spellStart"/>
            <w:r w:rsidRPr="007B0CD6">
              <w:rPr>
                <w:sz w:val="18"/>
                <w:szCs w:val="18"/>
              </w:rPr>
              <w:t>CharacterString</w:t>
            </w:r>
            <w:proofErr w:type="spellEnd"/>
          </w:p>
        </w:tc>
        <w:tc>
          <w:tcPr>
            <w:tcW w:w="1527" w:type="pct"/>
            <w:tcBorders>
              <w:top w:val="single" w:sz="4" w:space="0" w:color="000000"/>
              <w:left w:val="single" w:sz="4" w:space="0" w:color="000000"/>
              <w:bottom w:val="single" w:sz="4" w:space="0" w:color="000000"/>
              <w:right w:val="single" w:sz="4" w:space="0" w:color="000000"/>
            </w:tcBorders>
            <w:shd w:val="clear" w:color="auto" w:fill="auto"/>
          </w:tcPr>
          <w:p w14:paraId="7FAF6E39" w14:textId="77777777" w:rsidR="005C2905" w:rsidRPr="007B0CD6" w:rsidRDefault="005C2905" w:rsidP="0093403C">
            <w:pPr>
              <w:rPr>
                <w:sz w:val="18"/>
                <w:szCs w:val="18"/>
              </w:rPr>
            </w:pPr>
            <w:r w:rsidRPr="007B0CD6">
              <w:rPr>
                <w:sz w:val="18"/>
                <w:szCs w:val="18"/>
              </w:rPr>
              <w:t>For example, G1762 for the 2013-10-16 realization of the geodetic datum for WGS84</w:t>
            </w:r>
          </w:p>
        </w:tc>
      </w:tr>
      <w:tr w:rsidR="005C2905" w:rsidRPr="0075712D" w14:paraId="2637B881" w14:textId="77777777" w:rsidTr="00DD0002">
        <w:trPr>
          <w:trHeight w:val="321"/>
        </w:trPr>
        <w:tc>
          <w:tcPr>
            <w:tcW w:w="1148" w:type="pct"/>
            <w:tcBorders>
              <w:top w:val="single" w:sz="4" w:space="0" w:color="000000"/>
              <w:left w:val="single" w:sz="4" w:space="0" w:color="000000"/>
              <w:bottom w:val="single" w:sz="4" w:space="0" w:color="000000"/>
              <w:right w:val="single" w:sz="4" w:space="0" w:color="000000"/>
            </w:tcBorders>
            <w:shd w:val="clear" w:color="auto" w:fill="auto"/>
          </w:tcPr>
          <w:p w14:paraId="79D745E2" w14:textId="77777777" w:rsidR="005C2905" w:rsidRPr="007B0CD6" w:rsidRDefault="005C2905" w:rsidP="0093403C">
            <w:pPr>
              <w:rPr>
                <w:sz w:val="18"/>
                <w:szCs w:val="18"/>
              </w:rPr>
            </w:pPr>
            <w:proofErr w:type="spellStart"/>
            <w:r w:rsidRPr="007B0CD6">
              <w:rPr>
                <w:sz w:val="18"/>
                <w:szCs w:val="18"/>
              </w:rPr>
              <w:t>dataType</w:t>
            </w:r>
            <w:proofErr w:type="spellEnd"/>
            <w:r w:rsidRPr="007B0CD6">
              <w:rPr>
                <w:sz w:val="18"/>
                <w:szCs w:val="18"/>
              </w:rPr>
              <w:t xml:space="preserve"> </w:t>
            </w:r>
          </w:p>
        </w:tc>
        <w:tc>
          <w:tcPr>
            <w:tcW w:w="668" w:type="pct"/>
            <w:tcBorders>
              <w:top w:val="single" w:sz="4" w:space="0" w:color="000000"/>
              <w:left w:val="single" w:sz="4" w:space="0" w:color="000000"/>
              <w:bottom w:val="single" w:sz="4" w:space="0" w:color="000000"/>
              <w:right w:val="single" w:sz="4" w:space="0" w:color="000000"/>
            </w:tcBorders>
            <w:shd w:val="clear" w:color="auto" w:fill="auto"/>
          </w:tcPr>
          <w:p w14:paraId="52A0FA9E" w14:textId="77777777" w:rsidR="005C2905" w:rsidRPr="007B0CD6" w:rsidRDefault="005C2905" w:rsidP="0093403C">
            <w:pPr>
              <w:jc w:val="center"/>
              <w:rPr>
                <w:sz w:val="18"/>
                <w:szCs w:val="18"/>
              </w:rPr>
            </w:pPr>
            <w:r w:rsidRPr="007B0CD6">
              <w:rPr>
                <w:sz w:val="18"/>
                <w:szCs w:val="18"/>
              </w:rPr>
              <w:t>1</w:t>
            </w:r>
          </w:p>
        </w:tc>
        <w:tc>
          <w:tcPr>
            <w:tcW w:w="456" w:type="pct"/>
            <w:tcBorders>
              <w:top w:val="single" w:sz="4" w:space="0" w:color="000000"/>
              <w:left w:val="single" w:sz="4" w:space="0" w:color="000000"/>
              <w:bottom w:val="single" w:sz="4" w:space="0" w:color="000000"/>
              <w:right w:val="single" w:sz="4" w:space="0" w:color="000000"/>
            </w:tcBorders>
            <w:shd w:val="clear" w:color="auto" w:fill="auto"/>
          </w:tcPr>
          <w:p w14:paraId="04BB61A2" w14:textId="77777777" w:rsidR="005C2905" w:rsidRPr="007B0CD6" w:rsidRDefault="005C2905" w:rsidP="0093403C">
            <w:pPr>
              <w:rPr>
                <w:sz w:val="18"/>
                <w:szCs w:val="18"/>
              </w:rPr>
            </w:pPr>
            <w:r w:rsidRPr="007B0CD6">
              <w:rPr>
                <w:sz w:val="18"/>
                <w:szCs w:val="18"/>
              </w:rPr>
              <w:t xml:space="preserve">GML </w:t>
            </w:r>
          </w:p>
        </w:tc>
        <w:tc>
          <w:tcPr>
            <w:tcW w:w="1202" w:type="pct"/>
            <w:tcBorders>
              <w:top w:val="single" w:sz="4" w:space="0" w:color="000000"/>
              <w:left w:val="single" w:sz="4" w:space="0" w:color="000000"/>
              <w:bottom w:val="single" w:sz="4" w:space="0" w:color="000000"/>
              <w:right w:val="single" w:sz="4" w:space="0" w:color="000000"/>
            </w:tcBorders>
            <w:shd w:val="clear" w:color="auto" w:fill="auto"/>
          </w:tcPr>
          <w:p w14:paraId="239D3C59" w14:textId="77777777" w:rsidR="005C2905" w:rsidRPr="007B0CD6" w:rsidRDefault="005C2905" w:rsidP="0093403C">
            <w:pPr>
              <w:rPr>
                <w:sz w:val="18"/>
                <w:szCs w:val="18"/>
              </w:rPr>
            </w:pPr>
            <w:r w:rsidRPr="007B0CD6">
              <w:rPr>
                <w:sz w:val="18"/>
                <w:szCs w:val="18"/>
              </w:rPr>
              <w:t>S100_DataFormat</w:t>
            </w:r>
          </w:p>
        </w:tc>
        <w:tc>
          <w:tcPr>
            <w:tcW w:w="1527" w:type="pct"/>
            <w:tcBorders>
              <w:top w:val="single" w:sz="4" w:space="0" w:color="000000"/>
              <w:left w:val="single" w:sz="4" w:space="0" w:color="000000"/>
              <w:bottom w:val="single" w:sz="4" w:space="0" w:color="000000"/>
              <w:right w:val="single" w:sz="4" w:space="0" w:color="000000"/>
            </w:tcBorders>
            <w:shd w:val="clear" w:color="auto" w:fill="auto"/>
          </w:tcPr>
          <w:p w14:paraId="6220FA85" w14:textId="77777777" w:rsidR="005C2905" w:rsidRPr="007B0CD6" w:rsidRDefault="005C2905" w:rsidP="0093403C">
            <w:pPr>
              <w:rPr>
                <w:sz w:val="18"/>
                <w:szCs w:val="18"/>
              </w:rPr>
            </w:pPr>
            <w:r w:rsidRPr="007B0CD6">
              <w:rPr>
                <w:sz w:val="18"/>
                <w:szCs w:val="18"/>
              </w:rPr>
              <w:t>The only value allowed is “GML”.</w:t>
            </w:r>
          </w:p>
        </w:tc>
      </w:tr>
      <w:tr w:rsidR="005C2905" w:rsidRPr="0075712D" w14:paraId="431D94B5" w14:textId="77777777" w:rsidTr="00DD0002">
        <w:trPr>
          <w:trHeight w:val="341"/>
        </w:trPr>
        <w:tc>
          <w:tcPr>
            <w:tcW w:w="1148" w:type="pct"/>
            <w:tcBorders>
              <w:top w:val="single" w:sz="4" w:space="0" w:color="000000"/>
              <w:left w:val="single" w:sz="4" w:space="0" w:color="000000"/>
              <w:bottom w:val="single" w:sz="4" w:space="0" w:color="000000"/>
              <w:right w:val="single" w:sz="4" w:space="0" w:color="000000"/>
            </w:tcBorders>
            <w:shd w:val="clear" w:color="auto" w:fill="auto"/>
          </w:tcPr>
          <w:p w14:paraId="42ADEDD4" w14:textId="77777777" w:rsidR="005C2905" w:rsidRPr="007B0CD6" w:rsidRDefault="005C2905" w:rsidP="0093403C">
            <w:pPr>
              <w:rPr>
                <w:sz w:val="18"/>
                <w:szCs w:val="18"/>
              </w:rPr>
            </w:pPr>
            <w:proofErr w:type="spellStart"/>
            <w:r w:rsidRPr="007B0CD6">
              <w:rPr>
                <w:sz w:val="18"/>
                <w:szCs w:val="18"/>
              </w:rPr>
              <w:t>dataTypeVersion</w:t>
            </w:r>
            <w:proofErr w:type="spellEnd"/>
          </w:p>
        </w:tc>
        <w:tc>
          <w:tcPr>
            <w:tcW w:w="668" w:type="pct"/>
            <w:tcBorders>
              <w:top w:val="single" w:sz="4" w:space="0" w:color="000000"/>
              <w:left w:val="single" w:sz="4" w:space="0" w:color="000000"/>
              <w:bottom w:val="single" w:sz="4" w:space="0" w:color="000000"/>
              <w:right w:val="single" w:sz="4" w:space="0" w:color="000000"/>
            </w:tcBorders>
            <w:shd w:val="clear" w:color="auto" w:fill="auto"/>
          </w:tcPr>
          <w:p w14:paraId="2589A400" w14:textId="77777777" w:rsidR="005C2905" w:rsidRPr="007B0CD6" w:rsidRDefault="005C2905" w:rsidP="0093403C">
            <w:pPr>
              <w:jc w:val="center"/>
              <w:rPr>
                <w:sz w:val="18"/>
                <w:szCs w:val="18"/>
              </w:rPr>
            </w:pPr>
            <w:r w:rsidRPr="007B0CD6">
              <w:rPr>
                <w:sz w:val="18"/>
                <w:szCs w:val="18"/>
              </w:rPr>
              <w:t>1</w:t>
            </w:r>
          </w:p>
        </w:tc>
        <w:tc>
          <w:tcPr>
            <w:tcW w:w="456" w:type="pct"/>
            <w:tcBorders>
              <w:top w:val="single" w:sz="4" w:space="0" w:color="000000"/>
              <w:left w:val="single" w:sz="4" w:space="0" w:color="000000"/>
              <w:bottom w:val="single" w:sz="4" w:space="0" w:color="000000"/>
              <w:right w:val="single" w:sz="4" w:space="0" w:color="000000"/>
            </w:tcBorders>
            <w:shd w:val="clear" w:color="auto" w:fill="auto"/>
          </w:tcPr>
          <w:p w14:paraId="2C656081" w14:textId="77777777" w:rsidR="005C2905" w:rsidRPr="007B0CD6" w:rsidRDefault="005C2905" w:rsidP="0093403C">
            <w:pPr>
              <w:rPr>
                <w:sz w:val="18"/>
                <w:szCs w:val="18"/>
              </w:rPr>
            </w:pPr>
            <w:r w:rsidRPr="007B0CD6">
              <w:rPr>
                <w:sz w:val="18"/>
                <w:szCs w:val="18"/>
              </w:rPr>
              <w:t>3.2.1</w:t>
            </w:r>
          </w:p>
        </w:tc>
        <w:tc>
          <w:tcPr>
            <w:tcW w:w="1202" w:type="pct"/>
            <w:tcBorders>
              <w:top w:val="single" w:sz="4" w:space="0" w:color="000000"/>
              <w:left w:val="single" w:sz="4" w:space="0" w:color="000000"/>
              <w:bottom w:val="single" w:sz="4" w:space="0" w:color="000000"/>
              <w:right w:val="single" w:sz="4" w:space="0" w:color="000000"/>
            </w:tcBorders>
            <w:shd w:val="clear" w:color="auto" w:fill="auto"/>
          </w:tcPr>
          <w:p w14:paraId="4833F9CC" w14:textId="77777777" w:rsidR="005C2905" w:rsidRPr="007B0CD6" w:rsidRDefault="005C2905" w:rsidP="0093403C">
            <w:pPr>
              <w:rPr>
                <w:sz w:val="18"/>
                <w:szCs w:val="18"/>
              </w:rPr>
            </w:pPr>
            <w:proofErr w:type="spellStart"/>
            <w:r w:rsidRPr="007B0CD6">
              <w:rPr>
                <w:sz w:val="18"/>
                <w:szCs w:val="18"/>
              </w:rPr>
              <w:t>CharacterString</w:t>
            </w:r>
            <w:proofErr w:type="spellEnd"/>
          </w:p>
        </w:tc>
        <w:tc>
          <w:tcPr>
            <w:tcW w:w="1527" w:type="pct"/>
            <w:tcBorders>
              <w:top w:val="single" w:sz="4" w:space="0" w:color="000000"/>
              <w:left w:val="single" w:sz="4" w:space="0" w:color="000000"/>
              <w:bottom w:val="single" w:sz="4" w:space="0" w:color="000000"/>
              <w:right w:val="single" w:sz="4" w:space="0" w:color="000000"/>
            </w:tcBorders>
            <w:shd w:val="clear" w:color="auto" w:fill="auto"/>
          </w:tcPr>
          <w:p w14:paraId="0D02E526" w14:textId="77777777" w:rsidR="005C2905" w:rsidRPr="007B0CD6" w:rsidRDefault="005C2905" w:rsidP="0093403C">
            <w:pPr>
              <w:rPr>
                <w:sz w:val="18"/>
                <w:szCs w:val="18"/>
              </w:rPr>
            </w:pPr>
          </w:p>
        </w:tc>
      </w:tr>
      <w:tr w:rsidR="005C2905" w:rsidRPr="0075712D" w14:paraId="1E85721C" w14:textId="77777777" w:rsidTr="00DD0002">
        <w:tc>
          <w:tcPr>
            <w:tcW w:w="1148" w:type="pct"/>
            <w:tcBorders>
              <w:top w:val="single" w:sz="4" w:space="0" w:color="000000"/>
              <w:left w:val="single" w:sz="4" w:space="0" w:color="000000"/>
              <w:bottom w:val="single" w:sz="4" w:space="0" w:color="000000"/>
              <w:right w:val="single" w:sz="4" w:space="0" w:color="000000"/>
            </w:tcBorders>
            <w:shd w:val="clear" w:color="auto" w:fill="auto"/>
          </w:tcPr>
          <w:p w14:paraId="60DEBC8B" w14:textId="77777777" w:rsidR="005C2905" w:rsidRPr="0072501B" w:rsidRDefault="005C2905" w:rsidP="0093403C">
            <w:pPr>
              <w:rPr>
                <w:sz w:val="18"/>
                <w:szCs w:val="18"/>
              </w:rPr>
            </w:pPr>
            <w:proofErr w:type="spellStart"/>
            <w:r w:rsidRPr="0072501B">
              <w:rPr>
                <w:sz w:val="18"/>
                <w:szCs w:val="18"/>
              </w:rPr>
              <w:t>dataCoverage</w:t>
            </w:r>
            <w:proofErr w:type="spellEnd"/>
          </w:p>
        </w:tc>
        <w:tc>
          <w:tcPr>
            <w:tcW w:w="668" w:type="pct"/>
            <w:tcBorders>
              <w:top w:val="single" w:sz="4" w:space="0" w:color="000000"/>
              <w:left w:val="single" w:sz="4" w:space="0" w:color="000000"/>
              <w:bottom w:val="single" w:sz="4" w:space="0" w:color="000000"/>
              <w:right w:val="single" w:sz="4" w:space="0" w:color="000000"/>
            </w:tcBorders>
            <w:shd w:val="clear" w:color="auto" w:fill="auto"/>
          </w:tcPr>
          <w:p w14:paraId="5BF403B3" w14:textId="77777777" w:rsidR="005C2905" w:rsidRPr="0072501B" w:rsidRDefault="005C2905" w:rsidP="0093403C">
            <w:pPr>
              <w:jc w:val="center"/>
              <w:rPr>
                <w:sz w:val="18"/>
                <w:szCs w:val="18"/>
              </w:rPr>
            </w:pPr>
            <w:r w:rsidRPr="0072501B">
              <w:rPr>
                <w:sz w:val="18"/>
                <w:szCs w:val="18"/>
              </w:rPr>
              <w:t>1..*</w:t>
            </w:r>
          </w:p>
        </w:tc>
        <w:tc>
          <w:tcPr>
            <w:tcW w:w="456" w:type="pct"/>
            <w:tcBorders>
              <w:top w:val="single" w:sz="4" w:space="0" w:color="000000"/>
              <w:left w:val="single" w:sz="4" w:space="0" w:color="000000"/>
              <w:bottom w:val="single" w:sz="4" w:space="0" w:color="000000"/>
              <w:right w:val="single" w:sz="4" w:space="0" w:color="000000"/>
            </w:tcBorders>
            <w:shd w:val="clear" w:color="auto" w:fill="auto"/>
          </w:tcPr>
          <w:p w14:paraId="3B3ED6C0" w14:textId="77777777" w:rsidR="005C2905" w:rsidRPr="0072501B" w:rsidRDefault="005C2905" w:rsidP="0093403C">
            <w:pPr>
              <w:rPr>
                <w:sz w:val="18"/>
                <w:szCs w:val="18"/>
              </w:rPr>
            </w:pPr>
          </w:p>
        </w:tc>
        <w:tc>
          <w:tcPr>
            <w:tcW w:w="1202" w:type="pct"/>
            <w:tcBorders>
              <w:top w:val="single" w:sz="4" w:space="0" w:color="000000"/>
              <w:left w:val="single" w:sz="4" w:space="0" w:color="000000"/>
              <w:bottom w:val="single" w:sz="4" w:space="0" w:color="000000"/>
              <w:right w:val="single" w:sz="4" w:space="0" w:color="000000"/>
            </w:tcBorders>
            <w:shd w:val="clear" w:color="auto" w:fill="auto"/>
          </w:tcPr>
          <w:p w14:paraId="74C14CBA" w14:textId="77777777" w:rsidR="005C2905" w:rsidRPr="0072501B" w:rsidRDefault="005C2905" w:rsidP="0093403C">
            <w:pPr>
              <w:rPr>
                <w:sz w:val="18"/>
                <w:szCs w:val="18"/>
              </w:rPr>
            </w:pPr>
            <w:r w:rsidRPr="0072501B">
              <w:rPr>
                <w:sz w:val="18"/>
                <w:szCs w:val="18"/>
              </w:rPr>
              <w:t>S100_DataCoverage</w:t>
            </w:r>
          </w:p>
        </w:tc>
        <w:tc>
          <w:tcPr>
            <w:tcW w:w="1527" w:type="pct"/>
            <w:tcBorders>
              <w:top w:val="single" w:sz="4" w:space="0" w:color="000000"/>
              <w:left w:val="single" w:sz="4" w:space="0" w:color="000000"/>
              <w:bottom w:val="single" w:sz="4" w:space="0" w:color="000000"/>
              <w:right w:val="single" w:sz="4" w:space="0" w:color="000000"/>
            </w:tcBorders>
            <w:shd w:val="clear" w:color="auto" w:fill="auto"/>
          </w:tcPr>
          <w:p w14:paraId="36A978A0" w14:textId="5D728C6A" w:rsidR="005C2905" w:rsidRPr="0072501B" w:rsidRDefault="005C2905" w:rsidP="005C2905">
            <w:pPr>
              <w:rPr>
                <w:sz w:val="18"/>
                <w:szCs w:val="18"/>
              </w:rPr>
            </w:pPr>
            <w:r w:rsidRPr="0072501B">
              <w:rPr>
                <w:sz w:val="18"/>
                <w:szCs w:val="18"/>
              </w:rPr>
              <w:t xml:space="preserve">See </w:t>
            </w:r>
            <w:r w:rsidRPr="007B0CD6">
              <w:rPr>
                <w:sz w:val="18"/>
                <w:szCs w:val="18"/>
              </w:rPr>
              <w:fldChar w:fldCharType="begin"/>
            </w:r>
            <w:r w:rsidRPr="0072501B">
              <w:rPr>
                <w:sz w:val="18"/>
                <w:szCs w:val="18"/>
              </w:rPr>
              <w:instrText xml:space="preserve"> REF _Ref522601726 \h  \* MERGEFORMAT </w:instrText>
            </w:r>
            <w:r w:rsidRPr="007B0CD6">
              <w:rPr>
                <w:sz w:val="18"/>
                <w:szCs w:val="18"/>
              </w:rPr>
            </w:r>
            <w:r w:rsidRPr="007B0CD6">
              <w:rPr>
                <w:sz w:val="18"/>
                <w:szCs w:val="18"/>
              </w:rPr>
              <w:fldChar w:fldCharType="separate"/>
            </w:r>
            <w:r w:rsidRPr="0072501B">
              <w:rPr>
                <w:sz w:val="18"/>
                <w:szCs w:val="18"/>
              </w:rPr>
              <w:t xml:space="preserve">Figure </w:t>
            </w:r>
            <w:r w:rsidRPr="0072501B">
              <w:rPr>
                <w:noProof/>
                <w:sz w:val="18"/>
                <w:szCs w:val="18"/>
              </w:rPr>
              <w:t>32</w:t>
            </w:r>
            <w:r w:rsidRPr="007B0CD6">
              <w:rPr>
                <w:sz w:val="18"/>
                <w:szCs w:val="18"/>
              </w:rPr>
              <w:fldChar w:fldCharType="end"/>
            </w:r>
            <w:r w:rsidRPr="0072501B">
              <w:rPr>
                <w:sz w:val="18"/>
                <w:szCs w:val="18"/>
              </w:rPr>
              <w:t xml:space="preserve"> and S-100 Appendix 4a-D. A new or new-edition S-12</w:t>
            </w:r>
            <w:r>
              <w:rPr>
                <w:sz w:val="18"/>
                <w:szCs w:val="18"/>
              </w:rPr>
              <w:t>8</w:t>
            </w:r>
            <w:r w:rsidRPr="0072501B">
              <w:rPr>
                <w:sz w:val="18"/>
                <w:szCs w:val="18"/>
              </w:rPr>
              <w:t xml:space="preserve"> dataset must have at least one coverage.</w:t>
            </w:r>
          </w:p>
        </w:tc>
      </w:tr>
      <w:tr w:rsidR="005C2905" w:rsidRPr="0075712D" w14:paraId="02C0810D" w14:textId="77777777" w:rsidTr="00DD0002">
        <w:trPr>
          <w:trHeight w:val="325"/>
        </w:trPr>
        <w:tc>
          <w:tcPr>
            <w:tcW w:w="1148" w:type="pct"/>
            <w:tcBorders>
              <w:top w:val="single" w:sz="4" w:space="0" w:color="000000"/>
              <w:left w:val="single" w:sz="4" w:space="0" w:color="000000"/>
              <w:bottom w:val="single" w:sz="4" w:space="0" w:color="000000"/>
              <w:right w:val="single" w:sz="4" w:space="0" w:color="000000"/>
            </w:tcBorders>
            <w:shd w:val="clear" w:color="auto" w:fill="auto"/>
          </w:tcPr>
          <w:p w14:paraId="007769CD" w14:textId="77777777" w:rsidR="005C2905" w:rsidRPr="007B0CD6" w:rsidRDefault="005C2905" w:rsidP="0093403C">
            <w:pPr>
              <w:rPr>
                <w:sz w:val="18"/>
                <w:szCs w:val="18"/>
              </w:rPr>
            </w:pPr>
            <w:r w:rsidRPr="007B0CD6">
              <w:rPr>
                <w:sz w:val="18"/>
                <w:szCs w:val="18"/>
              </w:rPr>
              <w:t xml:space="preserve">comment </w:t>
            </w:r>
          </w:p>
        </w:tc>
        <w:tc>
          <w:tcPr>
            <w:tcW w:w="668" w:type="pct"/>
            <w:tcBorders>
              <w:top w:val="single" w:sz="4" w:space="0" w:color="000000"/>
              <w:left w:val="single" w:sz="4" w:space="0" w:color="000000"/>
              <w:bottom w:val="single" w:sz="4" w:space="0" w:color="000000"/>
              <w:right w:val="single" w:sz="4" w:space="0" w:color="000000"/>
            </w:tcBorders>
            <w:shd w:val="clear" w:color="auto" w:fill="auto"/>
          </w:tcPr>
          <w:p w14:paraId="002297D9" w14:textId="77777777" w:rsidR="005C2905" w:rsidRPr="007B0CD6" w:rsidRDefault="005C2905" w:rsidP="0093403C">
            <w:pPr>
              <w:jc w:val="center"/>
              <w:rPr>
                <w:sz w:val="18"/>
                <w:szCs w:val="18"/>
              </w:rPr>
            </w:pPr>
            <w:r w:rsidRPr="007B0CD6">
              <w:rPr>
                <w:sz w:val="18"/>
                <w:szCs w:val="18"/>
              </w:rPr>
              <w:t>0..1</w:t>
            </w:r>
          </w:p>
        </w:tc>
        <w:tc>
          <w:tcPr>
            <w:tcW w:w="456" w:type="pct"/>
            <w:tcBorders>
              <w:top w:val="single" w:sz="4" w:space="0" w:color="000000"/>
              <w:left w:val="single" w:sz="4" w:space="0" w:color="000000"/>
              <w:bottom w:val="single" w:sz="4" w:space="0" w:color="000000"/>
              <w:right w:val="single" w:sz="4" w:space="0" w:color="000000"/>
            </w:tcBorders>
            <w:shd w:val="clear" w:color="auto" w:fill="auto"/>
          </w:tcPr>
          <w:p w14:paraId="4A28000D" w14:textId="77777777" w:rsidR="005C2905" w:rsidRPr="007B0CD6" w:rsidRDefault="005C2905" w:rsidP="0093403C">
            <w:pPr>
              <w:rPr>
                <w:sz w:val="18"/>
                <w:szCs w:val="18"/>
              </w:rPr>
            </w:pPr>
          </w:p>
        </w:tc>
        <w:tc>
          <w:tcPr>
            <w:tcW w:w="1202" w:type="pct"/>
            <w:tcBorders>
              <w:top w:val="single" w:sz="4" w:space="0" w:color="000000"/>
              <w:left w:val="single" w:sz="4" w:space="0" w:color="000000"/>
              <w:bottom w:val="single" w:sz="4" w:space="0" w:color="000000"/>
              <w:right w:val="single" w:sz="4" w:space="0" w:color="000000"/>
            </w:tcBorders>
            <w:shd w:val="clear" w:color="auto" w:fill="auto"/>
          </w:tcPr>
          <w:p w14:paraId="7B96DC1B" w14:textId="77777777" w:rsidR="005C2905" w:rsidRPr="007B0CD6" w:rsidRDefault="005C2905" w:rsidP="0093403C">
            <w:pPr>
              <w:rPr>
                <w:sz w:val="18"/>
                <w:szCs w:val="18"/>
              </w:rPr>
            </w:pPr>
            <w:proofErr w:type="spellStart"/>
            <w:r w:rsidRPr="007B0CD6">
              <w:rPr>
                <w:sz w:val="18"/>
                <w:szCs w:val="18"/>
              </w:rPr>
              <w:t>CharacterString</w:t>
            </w:r>
            <w:proofErr w:type="spellEnd"/>
            <w:r w:rsidRPr="007B0CD6">
              <w:rPr>
                <w:sz w:val="18"/>
                <w:szCs w:val="18"/>
              </w:rPr>
              <w:t xml:space="preserve"> </w:t>
            </w:r>
          </w:p>
        </w:tc>
        <w:tc>
          <w:tcPr>
            <w:tcW w:w="1527" w:type="pct"/>
            <w:tcBorders>
              <w:top w:val="single" w:sz="4" w:space="0" w:color="000000"/>
              <w:left w:val="single" w:sz="4" w:space="0" w:color="000000"/>
              <w:bottom w:val="single" w:sz="4" w:space="0" w:color="000000"/>
              <w:right w:val="single" w:sz="4" w:space="0" w:color="000000"/>
            </w:tcBorders>
            <w:shd w:val="clear" w:color="auto" w:fill="auto"/>
          </w:tcPr>
          <w:p w14:paraId="6586E307" w14:textId="77777777" w:rsidR="005C2905" w:rsidRPr="007B0CD6" w:rsidRDefault="005C2905" w:rsidP="0093403C">
            <w:pPr>
              <w:rPr>
                <w:sz w:val="18"/>
                <w:szCs w:val="18"/>
              </w:rPr>
            </w:pPr>
            <w:r w:rsidRPr="007B0CD6">
              <w:rPr>
                <w:sz w:val="18"/>
                <w:szCs w:val="18"/>
              </w:rPr>
              <w:t xml:space="preserve">Any additional Information </w:t>
            </w:r>
          </w:p>
        </w:tc>
      </w:tr>
      <w:tr w:rsidR="005C2905" w:rsidRPr="0075712D" w14:paraId="5790E21F" w14:textId="77777777" w:rsidTr="00DD0002">
        <w:trPr>
          <w:trHeight w:val="325"/>
        </w:trPr>
        <w:tc>
          <w:tcPr>
            <w:tcW w:w="1148" w:type="pct"/>
            <w:tcBorders>
              <w:top w:val="single" w:sz="4" w:space="0" w:color="000000"/>
              <w:left w:val="single" w:sz="4" w:space="0" w:color="000000"/>
              <w:bottom w:val="single" w:sz="4" w:space="0" w:color="000000"/>
              <w:right w:val="single" w:sz="4" w:space="0" w:color="000000"/>
            </w:tcBorders>
            <w:shd w:val="clear" w:color="auto" w:fill="auto"/>
          </w:tcPr>
          <w:p w14:paraId="2E238CB7" w14:textId="77777777" w:rsidR="005C2905" w:rsidRPr="002070B5" w:rsidRDefault="005C2905" w:rsidP="0093403C">
            <w:pPr>
              <w:rPr>
                <w:sz w:val="18"/>
                <w:szCs w:val="18"/>
              </w:rPr>
            </w:pPr>
            <w:proofErr w:type="spellStart"/>
            <w:r w:rsidRPr="002070B5">
              <w:rPr>
                <w:sz w:val="18"/>
                <w:szCs w:val="18"/>
              </w:rPr>
              <w:t>layerID</w:t>
            </w:r>
            <w:proofErr w:type="spellEnd"/>
          </w:p>
        </w:tc>
        <w:tc>
          <w:tcPr>
            <w:tcW w:w="668" w:type="pct"/>
            <w:tcBorders>
              <w:top w:val="single" w:sz="4" w:space="0" w:color="000000"/>
              <w:left w:val="single" w:sz="4" w:space="0" w:color="000000"/>
              <w:bottom w:val="single" w:sz="4" w:space="0" w:color="000000"/>
              <w:right w:val="single" w:sz="4" w:space="0" w:color="000000"/>
            </w:tcBorders>
            <w:shd w:val="clear" w:color="auto" w:fill="auto"/>
          </w:tcPr>
          <w:p w14:paraId="24DA1CC7" w14:textId="77777777" w:rsidR="005C2905" w:rsidRPr="002070B5" w:rsidRDefault="005C2905" w:rsidP="0093403C">
            <w:pPr>
              <w:jc w:val="center"/>
              <w:rPr>
                <w:sz w:val="18"/>
                <w:szCs w:val="18"/>
              </w:rPr>
            </w:pPr>
            <w:r w:rsidRPr="002070B5">
              <w:rPr>
                <w:sz w:val="18"/>
                <w:szCs w:val="18"/>
              </w:rPr>
              <w:t>1..*</w:t>
            </w:r>
          </w:p>
        </w:tc>
        <w:tc>
          <w:tcPr>
            <w:tcW w:w="456" w:type="pct"/>
            <w:tcBorders>
              <w:top w:val="single" w:sz="4" w:space="0" w:color="000000"/>
              <w:left w:val="single" w:sz="4" w:space="0" w:color="000000"/>
              <w:bottom w:val="single" w:sz="4" w:space="0" w:color="000000"/>
              <w:right w:val="single" w:sz="4" w:space="0" w:color="000000"/>
            </w:tcBorders>
            <w:shd w:val="clear" w:color="auto" w:fill="auto"/>
          </w:tcPr>
          <w:p w14:paraId="5E8ED608" w14:textId="77777777" w:rsidR="005C2905" w:rsidRPr="002070B5" w:rsidRDefault="005C2905" w:rsidP="0093403C">
            <w:pPr>
              <w:rPr>
                <w:sz w:val="18"/>
                <w:szCs w:val="18"/>
              </w:rPr>
            </w:pPr>
            <w:r w:rsidRPr="002070B5">
              <w:rPr>
                <w:sz w:val="18"/>
                <w:szCs w:val="18"/>
              </w:rPr>
              <w:t>S-101</w:t>
            </w:r>
          </w:p>
        </w:tc>
        <w:tc>
          <w:tcPr>
            <w:tcW w:w="1202" w:type="pct"/>
            <w:tcBorders>
              <w:top w:val="single" w:sz="4" w:space="0" w:color="000000"/>
              <w:left w:val="single" w:sz="4" w:space="0" w:color="000000"/>
              <w:bottom w:val="single" w:sz="4" w:space="0" w:color="000000"/>
              <w:right w:val="single" w:sz="4" w:space="0" w:color="000000"/>
            </w:tcBorders>
            <w:shd w:val="clear" w:color="auto" w:fill="auto"/>
          </w:tcPr>
          <w:p w14:paraId="28B5E5A5" w14:textId="77777777" w:rsidR="005C2905" w:rsidRPr="002070B5" w:rsidRDefault="005C2905" w:rsidP="0093403C">
            <w:pPr>
              <w:rPr>
                <w:sz w:val="18"/>
                <w:szCs w:val="18"/>
              </w:rPr>
            </w:pPr>
            <w:proofErr w:type="spellStart"/>
            <w:r w:rsidRPr="002070B5">
              <w:rPr>
                <w:sz w:val="18"/>
                <w:szCs w:val="18"/>
              </w:rPr>
              <w:t>CharacterString</w:t>
            </w:r>
            <w:proofErr w:type="spellEnd"/>
          </w:p>
        </w:tc>
        <w:tc>
          <w:tcPr>
            <w:tcW w:w="1527" w:type="pct"/>
            <w:tcBorders>
              <w:top w:val="single" w:sz="4" w:space="0" w:color="000000"/>
              <w:left w:val="single" w:sz="4" w:space="0" w:color="000000"/>
              <w:bottom w:val="single" w:sz="4" w:space="0" w:color="000000"/>
              <w:right w:val="single" w:sz="4" w:space="0" w:color="000000"/>
            </w:tcBorders>
            <w:shd w:val="clear" w:color="auto" w:fill="auto"/>
          </w:tcPr>
          <w:p w14:paraId="6537C4A1" w14:textId="77777777" w:rsidR="005C2905" w:rsidRPr="002070B5" w:rsidRDefault="005C2905" w:rsidP="0093403C">
            <w:pPr>
              <w:rPr>
                <w:sz w:val="18"/>
                <w:szCs w:val="18"/>
              </w:rPr>
            </w:pPr>
            <w:r w:rsidRPr="002070B5">
              <w:rPr>
                <w:sz w:val="18"/>
                <w:szCs w:val="18"/>
              </w:rPr>
              <w:t>Dataset must be used with ENC in an ECDIS.</w:t>
            </w:r>
          </w:p>
          <w:p w14:paraId="277F3E97" w14:textId="72A877D7" w:rsidR="005C2905" w:rsidRPr="002070B5" w:rsidRDefault="005C2905" w:rsidP="005C2905">
            <w:pPr>
              <w:rPr>
                <w:sz w:val="18"/>
                <w:szCs w:val="18"/>
              </w:rPr>
            </w:pPr>
            <w:r w:rsidRPr="002070B5">
              <w:rPr>
                <w:sz w:val="18"/>
                <w:szCs w:val="18"/>
              </w:rPr>
              <w:t>Mandatory for S-12</w:t>
            </w:r>
            <w:r>
              <w:rPr>
                <w:sz w:val="18"/>
                <w:szCs w:val="18"/>
              </w:rPr>
              <w:t>8</w:t>
            </w:r>
            <w:r w:rsidRPr="002070B5">
              <w:rPr>
                <w:sz w:val="18"/>
                <w:szCs w:val="18"/>
              </w:rPr>
              <w:t xml:space="preserve"> new datasets and new editions.</w:t>
            </w:r>
          </w:p>
        </w:tc>
      </w:tr>
      <w:tr w:rsidR="005C2905" w:rsidRPr="0075712D" w14:paraId="1840CAD1" w14:textId="77777777" w:rsidTr="00DD0002">
        <w:trPr>
          <w:trHeight w:val="325"/>
        </w:trPr>
        <w:tc>
          <w:tcPr>
            <w:tcW w:w="1148" w:type="pct"/>
            <w:tcBorders>
              <w:top w:val="single" w:sz="8" w:space="0" w:color="000000"/>
              <w:left w:val="single" w:sz="4" w:space="0" w:color="auto"/>
              <w:bottom w:val="single" w:sz="8" w:space="0" w:color="000000"/>
              <w:right w:val="single" w:sz="4" w:space="0" w:color="auto"/>
            </w:tcBorders>
            <w:shd w:val="clear" w:color="auto" w:fill="auto"/>
          </w:tcPr>
          <w:p w14:paraId="6C3FB319" w14:textId="77777777" w:rsidR="005C2905" w:rsidRPr="002070B5" w:rsidRDefault="005C2905" w:rsidP="0093403C">
            <w:pPr>
              <w:rPr>
                <w:sz w:val="18"/>
                <w:szCs w:val="18"/>
              </w:rPr>
            </w:pPr>
            <w:proofErr w:type="spellStart"/>
            <w:r w:rsidRPr="002070B5">
              <w:rPr>
                <w:sz w:val="18"/>
                <w:szCs w:val="18"/>
              </w:rPr>
              <w:t>defaultLocale</w:t>
            </w:r>
            <w:proofErr w:type="spellEnd"/>
          </w:p>
        </w:tc>
        <w:tc>
          <w:tcPr>
            <w:tcW w:w="668" w:type="pct"/>
            <w:tcBorders>
              <w:top w:val="single" w:sz="8" w:space="0" w:color="000000"/>
              <w:left w:val="nil"/>
              <w:bottom w:val="single" w:sz="8" w:space="0" w:color="000000"/>
              <w:right w:val="single" w:sz="4" w:space="0" w:color="auto"/>
            </w:tcBorders>
            <w:shd w:val="clear" w:color="auto" w:fill="auto"/>
          </w:tcPr>
          <w:p w14:paraId="62C6BF3D" w14:textId="77777777" w:rsidR="005C2905" w:rsidRPr="002070B5" w:rsidRDefault="005C2905" w:rsidP="0093403C">
            <w:pPr>
              <w:jc w:val="center"/>
              <w:rPr>
                <w:sz w:val="18"/>
                <w:szCs w:val="18"/>
              </w:rPr>
            </w:pPr>
            <w:r w:rsidRPr="002070B5">
              <w:rPr>
                <w:sz w:val="18"/>
                <w:szCs w:val="18"/>
              </w:rPr>
              <w:t>1</w:t>
            </w:r>
          </w:p>
        </w:tc>
        <w:tc>
          <w:tcPr>
            <w:tcW w:w="456" w:type="pct"/>
            <w:tcBorders>
              <w:top w:val="single" w:sz="8" w:space="0" w:color="000000"/>
              <w:left w:val="single" w:sz="4" w:space="0" w:color="auto"/>
              <w:bottom w:val="single" w:sz="8" w:space="0" w:color="000000"/>
              <w:right w:val="single" w:sz="4" w:space="0" w:color="auto"/>
            </w:tcBorders>
            <w:shd w:val="clear" w:color="auto" w:fill="auto"/>
          </w:tcPr>
          <w:p w14:paraId="7DA37C6B" w14:textId="77777777" w:rsidR="005C2905" w:rsidRPr="002070B5" w:rsidRDefault="005C2905" w:rsidP="0093403C">
            <w:pPr>
              <w:rPr>
                <w:sz w:val="18"/>
                <w:szCs w:val="18"/>
              </w:rPr>
            </w:pPr>
          </w:p>
        </w:tc>
        <w:tc>
          <w:tcPr>
            <w:tcW w:w="1202" w:type="pct"/>
            <w:tcBorders>
              <w:top w:val="single" w:sz="8" w:space="0" w:color="000000"/>
              <w:left w:val="single" w:sz="4" w:space="0" w:color="auto"/>
              <w:bottom w:val="single" w:sz="8" w:space="0" w:color="000000"/>
              <w:right w:val="single" w:sz="8" w:space="0" w:color="000000"/>
            </w:tcBorders>
            <w:shd w:val="clear" w:color="auto" w:fill="auto"/>
          </w:tcPr>
          <w:p w14:paraId="03E91F58" w14:textId="77777777" w:rsidR="005C2905" w:rsidRPr="002070B5" w:rsidRDefault="005C2905" w:rsidP="0093403C">
            <w:pPr>
              <w:rPr>
                <w:sz w:val="18"/>
                <w:szCs w:val="18"/>
              </w:rPr>
            </w:pPr>
            <w:proofErr w:type="spellStart"/>
            <w:r w:rsidRPr="002070B5">
              <w:rPr>
                <w:sz w:val="18"/>
                <w:szCs w:val="18"/>
              </w:rPr>
              <w:t>PT_Locale</w:t>
            </w:r>
            <w:proofErr w:type="spellEnd"/>
          </w:p>
        </w:tc>
        <w:tc>
          <w:tcPr>
            <w:tcW w:w="1527" w:type="pct"/>
            <w:tcBorders>
              <w:top w:val="single" w:sz="8" w:space="0" w:color="000000"/>
              <w:left w:val="nil"/>
              <w:bottom w:val="single" w:sz="8" w:space="0" w:color="000000"/>
              <w:right w:val="single" w:sz="8" w:space="0" w:color="000000"/>
            </w:tcBorders>
            <w:shd w:val="clear" w:color="auto" w:fill="auto"/>
          </w:tcPr>
          <w:p w14:paraId="216419DC" w14:textId="77777777" w:rsidR="005C2905" w:rsidRPr="002070B5" w:rsidRDefault="005C2905" w:rsidP="0093403C">
            <w:pPr>
              <w:rPr>
                <w:sz w:val="18"/>
                <w:szCs w:val="18"/>
              </w:rPr>
            </w:pPr>
            <w:r w:rsidRPr="002070B5">
              <w:rPr>
                <w:sz w:val="18"/>
                <w:szCs w:val="18"/>
              </w:rPr>
              <w:t xml:space="preserve">See </w:t>
            </w:r>
            <w:r w:rsidRPr="002070B5">
              <w:rPr>
                <w:sz w:val="18"/>
                <w:szCs w:val="18"/>
              </w:rPr>
              <w:fldChar w:fldCharType="begin"/>
            </w:r>
            <w:r w:rsidRPr="002070B5">
              <w:rPr>
                <w:sz w:val="18"/>
                <w:szCs w:val="18"/>
              </w:rPr>
              <w:instrText xml:space="preserve"> REF _Ref522601726 \h  \* MERGEFORMAT </w:instrText>
            </w:r>
            <w:r w:rsidRPr="002070B5">
              <w:rPr>
                <w:sz w:val="18"/>
                <w:szCs w:val="18"/>
              </w:rPr>
            </w:r>
            <w:r w:rsidRPr="002070B5">
              <w:rPr>
                <w:sz w:val="18"/>
                <w:szCs w:val="18"/>
              </w:rPr>
              <w:fldChar w:fldCharType="separate"/>
            </w:r>
            <w:r w:rsidRPr="002070B5">
              <w:rPr>
                <w:sz w:val="18"/>
                <w:szCs w:val="18"/>
              </w:rPr>
              <w:t xml:space="preserve">Figure </w:t>
            </w:r>
            <w:r w:rsidRPr="002070B5">
              <w:rPr>
                <w:noProof/>
                <w:sz w:val="18"/>
                <w:szCs w:val="18"/>
              </w:rPr>
              <w:t>32</w:t>
            </w:r>
            <w:r w:rsidRPr="002070B5">
              <w:rPr>
                <w:sz w:val="18"/>
                <w:szCs w:val="18"/>
              </w:rPr>
              <w:fldChar w:fldCharType="end"/>
            </w:r>
            <w:r w:rsidRPr="002070B5">
              <w:rPr>
                <w:sz w:val="18"/>
                <w:szCs w:val="18"/>
              </w:rPr>
              <w:t xml:space="preserve"> and S-100 Appendix 4a-D.</w:t>
            </w:r>
          </w:p>
        </w:tc>
      </w:tr>
      <w:tr w:rsidR="005C2905" w:rsidRPr="0075712D" w14:paraId="37BB07AD" w14:textId="77777777" w:rsidTr="00DD0002">
        <w:trPr>
          <w:trHeight w:val="325"/>
        </w:trPr>
        <w:tc>
          <w:tcPr>
            <w:tcW w:w="1148" w:type="pct"/>
            <w:tcBorders>
              <w:top w:val="single" w:sz="8" w:space="0" w:color="000000"/>
              <w:left w:val="single" w:sz="4" w:space="0" w:color="auto"/>
              <w:bottom w:val="single" w:sz="8" w:space="0" w:color="000000"/>
              <w:right w:val="single" w:sz="4" w:space="0" w:color="auto"/>
            </w:tcBorders>
            <w:shd w:val="clear" w:color="auto" w:fill="auto"/>
          </w:tcPr>
          <w:p w14:paraId="08B168C1" w14:textId="77777777" w:rsidR="005C2905" w:rsidRPr="0072501B" w:rsidRDefault="005C2905" w:rsidP="0093403C">
            <w:pPr>
              <w:rPr>
                <w:sz w:val="18"/>
                <w:szCs w:val="18"/>
              </w:rPr>
            </w:pPr>
            <w:proofErr w:type="spellStart"/>
            <w:r w:rsidRPr="0072501B">
              <w:rPr>
                <w:sz w:val="18"/>
                <w:szCs w:val="18"/>
              </w:rPr>
              <w:lastRenderedPageBreak/>
              <w:t>otherLocale</w:t>
            </w:r>
            <w:proofErr w:type="spellEnd"/>
          </w:p>
        </w:tc>
        <w:tc>
          <w:tcPr>
            <w:tcW w:w="668" w:type="pct"/>
            <w:tcBorders>
              <w:top w:val="single" w:sz="8" w:space="0" w:color="000000"/>
              <w:left w:val="nil"/>
              <w:bottom w:val="single" w:sz="8" w:space="0" w:color="000000"/>
              <w:right w:val="single" w:sz="4" w:space="0" w:color="auto"/>
            </w:tcBorders>
            <w:shd w:val="clear" w:color="auto" w:fill="auto"/>
          </w:tcPr>
          <w:p w14:paraId="190C69C4" w14:textId="77777777" w:rsidR="005C2905" w:rsidRPr="0072501B" w:rsidRDefault="005C2905" w:rsidP="0093403C">
            <w:pPr>
              <w:jc w:val="center"/>
              <w:rPr>
                <w:sz w:val="18"/>
                <w:szCs w:val="18"/>
              </w:rPr>
            </w:pPr>
            <w:r w:rsidRPr="0072501B">
              <w:rPr>
                <w:sz w:val="18"/>
                <w:szCs w:val="18"/>
              </w:rPr>
              <w:t>0..*</w:t>
            </w:r>
          </w:p>
        </w:tc>
        <w:tc>
          <w:tcPr>
            <w:tcW w:w="456" w:type="pct"/>
            <w:tcBorders>
              <w:top w:val="single" w:sz="8" w:space="0" w:color="000000"/>
              <w:left w:val="single" w:sz="4" w:space="0" w:color="auto"/>
              <w:bottom w:val="single" w:sz="8" w:space="0" w:color="000000"/>
              <w:right w:val="single" w:sz="4" w:space="0" w:color="auto"/>
            </w:tcBorders>
            <w:shd w:val="clear" w:color="auto" w:fill="auto"/>
          </w:tcPr>
          <w:p w14:paraId="0C4239C8" w14:textId="77777777" w:rsidR="005C2905" w:rsidRPr="0072501B" w:rsidRDefault="005C2905" w:rsidP="0093403C">
            <w:pPr>
              <w:rPr>
                <w:sz w:val="18"/>
                <w:szCs w:val="18"/>
              </w:rPr>
            </w:pPr>
          </w:p>
        </w:tc>
        <w:tc>
          <w:tcPr>
            <w:tcW w:w="1202" w:type="pct"/>
            <w:tcBorders>
              <w:top w:val="single" w:sz="8" w:space="0" w:color="000000"/>
              <w:left w:val="single" w:sz="4" w:space="0" w:color="auto"/>
              <w:bottom w:val="single" w:sz="8" w:space="0" w:color="000000"/>
              <w:right w:val="single" w:sz="8" w:space="0" w:color="000000"/>
            </w:tcBorders>
            <w:shd w:val="clear" w:color="auto" w:fill="auto"/>
          </w:tcPr>
          <w:p w14:paraId="63AF5C43" w14:textId="77777777" w:rsidR="005C2905" w:rsidRPr="0072501B" w:rsidRDefault="005C2905" w:rsidP="0093403C">
            <w:pPr>
              <w:rPr>
                <w:sz w:val="18"/>
                <w:szCs w:val="18"/>
              </w:rPr>
            </w:pPr>
            <w:proofErr w:type="spellStart"/>
            <w:r w:rsidRPr="0072501B">
              <w:rPr>
                <w:sz w:val="18"/>
                <w:szCs w:val="18"/>
              </w:rPr>
              <w:t>PT_Locale</w:t>
            </w:r>
            <w:proofErr w:type="spellEnd"/>
          </w:p>
        </w:tc>
        <w:tc>
          <w:tcPr>
            <w:tcW w:w="1527" w:type="pct"/>
            <w:tcBorders>
              <w:top w:val="single" w:sz="8" w:space="0" w:color="000000"/>
              <w:left w:val="nil"/>
              <w:bottom w:val="single" w:sz="8" w:space="0" w:color="000000"/>
              <w:right w:val="single" w:sz="8" w:space="0" w:color="000000"/>
            </w:tcBorders>
            <w:shd w:val="clear" w:color="auto" w:fill="auto"/>
          </w:tcPr>
          <w:p w14:paraId="59734F6E" w14:textId="77777777" w:rsidR="005C2905" w:rsidRPr="0072501B" w:rsidRDefault="005C2905" w:rsidP="0093403C">
            <w:pPr>
              <w:rPr>
                <w:sz w:val="18"/>
                <w:szCs w:val="18"/>
              </w:rPr>
            </w:pPr>
            <w:r w:rsidRPr="0072501B">
              <w:rPr>
                <w:sz w:val="18"/>
                <w:szCs w:val="18"/>
              </w:rPr>
              <w:t xml:space="preserve">See </w:t>
            </w:r>
            <w:r w:rsidRPr="0072501B">
              <w:rPr>
                <w:sz w:val="18"/>
                <w:szCs w:val="18"/>
              </w:rPr>
              <w:fldChar w:fldCharType="begin"/>
            </w:r>
            <w:r w:rsidRPr="002070B5">
              <w:rPr>
                <w:sz w:val="18"/>
                <w:szCs w:val="18"/>
              </w:rPr>
              <w:instrText xml:space="preserve"> REF _Ref522601726 \h  \* MERGEFORMAT </w:instrText>
            </w:r>
            <w:r w:rsidRPr="0072501B">
              <w:rPr>
                <w:sz w:val="18"/>
                <w:szCs w:val="18"/>
              </w:rPr>
            </w:r>
            <w:r w:rsidRPr="0072501B">
              <w:rPr>
                <w:sz w:val="18"/>
                <w:szCs w:val="18"/>
              </w:rPr>
              <w:fldChar w:fldCharType="separate"/>
            </w:r>
            <w:r w:rsidRPr="002070B5">
              <w:rPr>
                <w:sz w:val="18"/>
                <w:szCs w:val="18"/>
              </w:rPr>
              <w:t xml:space="preserve">Figure </w:t>
            </w:r>
            <w:r w:rsidRPr="002070B5">
              <w:rPr>
                <w:noProof/>
                <w:sz w:val="18"/>
                <w:szCs w:val="18"/>
              </w:rPr>
              <w:t>32</w:t>
            </w:r>
            <w:r w:rsidRPr="0072501B">
              <w:rPr>
                <w:sz w:val="18"/>
                <w:szCs w:val="18"/>
              </w:rPr>
              <w:fldChar w:fldCharType="end"/>
            </w:r>
            <w:r w:rsidRPr="0072501B">
              <w:rPr>
                <w:sz w:val="18"/>
                <w:szCs w:val="18"/>
              </w:rPr>
              <w:t xml:space="preserve"> and S-100 Appendix 4a-D.</w:t>
            </w:r>
          </w:p>
        </w:tc>
      </w:tr>
      <w:tr w:rsidR="005C2905" w:rsidRPr="0075712D" w14:paraId="4C8731F3" w14:textId="77777777" w:rsidTr="00DD0002">
        <w:trPr>
          <w:trHeight w:val="325"/>
        </w:trPr>
        <w:tc>
          <w:tcPr>
            <w:tcW w:w="1148" w:type="pct"/>
            <w:tcBorders>
              <w:top w:val="single" w:sz="8" w:space="0" w:color="000000"/>
              <w:left w:val="single" w:sz="4" w:space="0" w:color="auto"/>
              <w:bottom w:val="single" w:sz="8" w:space="0" w:color="000000"/>
              <w:right w:val="single" w:sz="4" w:space="0" w:color="auto"/>
            </w:tcBorders>
            <w:shd w:val="clear" w:color="auto" w:fill="auto"/>
          </w:tcPr>
          <w:p w14:paraId="1D225416" w14:textId="77777777" w:rsidR="005C2905" w:rsidRPr="0072501B" w:rsidRDefault="005C2905" w:rsidP="0093403C">
            <w:pPr>
              <w:rPr>
                <w:sz w:val="18"/>
                <w:szCs w:val="18"/>
              </w:rPr>
            </w:pPr>
            <w:proofErr w:type="spellStart"/>
            <w:r w:rsidRPr="0072501B">
              <w:rPr>
                <w:sz w:val="18"/>
                <w:szCs w:val="18"/>
              </w:rPr>
              <w:t>metadataFileIdentifier</w:t>
            </w:r>
            <w:proofErr w:type="spellEnd"/>
          </w:p>
        </w:tc>
        <w:tc>
          <w:tcPr>
            <w:tcW w:w="668" w:type="pct"/>
            <w:tcBorders>
              <w:top w:val="single" w:sz="8" w:space="0" w:color="000000"/>
              <w:left w:val="nil"/>
              <w:bottom w:val="single" w:sz="8" w:space="0" w:color="000000"/>
              <w:right w:val="single" w:sz="4" w:space="0" w:color="auto"/>
            </w:tcBorders>
            <w:shd w:val="clear" w:color="auto" w:fill="auto"/>
          </w:tcPr>
          <w:p w14:paraId="49009A78" w14:textId="77777777" w:rsidR="005C2905" w:rsidRPr="0072501B" w:rsidRDefault="005C2905" w:rsidP="0093403C">
            <w:pPr>
              <w:jc w:val="center"/>
              <w:rPr>
                <w:sz w:val="18"/>
                <w:szCs w:val="18"/>
              </w:rPr>
            </w:pPr>
            <w:r w:rsidRPr="0072501B">
              <w:rPr>
                <w:sz w:val="18"/>
                <w:szCs w:val="18"/>
              </w:rPr>
              <w:t>1</w:t>
            </w:r>
          </w:p>
        </w:tc>
        <w:tc>
          <w:tcPr>
            <w:tcW w:w="456" w:type="pct"/>
            <w:tcBorders>
              <w:top w:val="single" w:sz="8" w:space="0" w:color="000000"/>
              <w:left w:val="single" w:sz="4" w:space="0" w:color="auto"/>
              <w:bottom w:val="single" w:sz="8" w:space="0" w:color="000000"/>
              <w:right w:val="single" w:sz="4" w:space="0" w:color="auto"/>
            </w:tcBorders>
            <w:shd w:val="clear" w:color="auto" w:fill="auto"/>
          </w:tcPr>
          <w:p w14:paraId="3732DC90" w14:textId="77777777" w:rsidR="005C2905" w:rsidRPr="0072501B" w:rsidRDefault="005C2905" w:rsidP="0093403C">
            <w:pPr>
              <w:rPr>
                <w:sz w:val="18"/>
                <w:szCs w:val="18"/>
              </w:rPr>
            </w:pPr>
          </w:p>
        </w:tc>
        <w:tc>
          <w:tcPr>
            <w:tcW w:w="1202" w:type="pct"/>
            <w:tcBorders>
              <w:top w:val="single" w:sz="8" w:space="0" w:color="000000"/>
              <w:left w:val="single" w:sz="4" w:space="0" w:color="auto"/>
              <w:bottom w:val="single" w:sz="8" w:space="0" w:color="000000"/>
              <w:right w:val="single" w:sz="8" w:space="0" w:color="000000"/>
            </w:tcBorders>
            <w:shd w:val="clear" w:color="auto" w:fill="auto"/>
          </w:tcPr>
          <w:p w14:paraId="35445A87" w14:textId="77777777" w:rsidR="005C2905" w:rsidRPr="0072501B" w:rsidRDefault="005C2905" w:rsidP="0093403C">
            <w:pPr>
              <w:rPr>
                <w:sz w:val="18"/>
                <w:szCs w:val="18"/>
              </w:rPr>
            </w:pPr>
            <w:proofErr w:type="spellStart"/>
            <w:r w:rsidRPr="0072501B">
              <w:rPr>
                <w:sz w:val="18"/>
                <w:szCs w:val="18"/>
                <w:lang w:eastAsia="en-US"/>
              </w:rPr>
              <w:t>CharacterString</w:t>
            </w:r>
            <w:proofErr w:type="spellEnd"/>
          </w:p>
        </w:tc>
        <w:tc>
          <w:tcPr>
            <w:tcW w:w="1527" w:type="pct"/>
            <w:tcBorders>
              <w:top w:val="single" w:sz="8" w:space="0" w:color="000000"/>
              <w:left w:val="nil"/>
              <w:bottom w:val="single" w:sz="8" w:space="0" w:color="000000"/>
              <w:right w:val="single" w:sz="8" w:space="0" w:color="000000"/>
            </w:tcBorders>
            <w:shd w:val="clear" w:color="auto" w:fill="auto"/>
          </w:tcPr>
          <w:p w14:paraId="1A51BB32" w14:textId="77777777" w:rsidR="005C2905" w:rsidRPr="0072501B" w:rsidRDefault="005C2905" w:rsidP="0093403C">
            <w:pPr>
              <w:rPr>
                <w:sz w:val="18"/>
                <w:szCs w:val="18"/>
              </w:rPr>
            </w:pPr>
            <w:r w:rsidRPr="0072501B">
              <w:rPr>
                <w:sz w:val="18"/>
                <w:szCs w:val="18"/>
              </w:rPr>
              <w:t>For example, identifier for ISO 19115-3 metadata file</w:t>
            </w:r>
          </w:p>
        </w:tc>
      </w:tr>
      <w:tr w:rsidR="005C2905" w:rsidRPr="0075712D" w14:paraId="01CA53E2" w14:textId="77777777" w:rsidTr="00DD0002">
        <w:trPr>
          <w:trHeight w:val="325"/>
        </w:trPr>
        <w:tc>
          <w:tcPr>
            <w:tcW w:w="1148" w:type="pct"/>
            <w:tcBorders>
              <w:top w:val="single" w:sz="8" w:space="0" w:color="000000"/>
              <w:left w:val="single" w:sz="4" w:space="0" w:color="auto"/>
              <w:bottom w:val="single" w:sz="8" w:space="0" w:color="000000"/>
              <w:right w:val="single" w:sz="4" w:space="0" w:color="auto"/>
            </w:tcBorders>
            <w:shd w:val="clear" w:color="auto" w:fill="auto"/>
          </w:tcPr>
          <w:p w14:paraId="7994075F" w14:textId="77777777" w:rsidR="005C2905" w:rsidRPr="0072501B" w:rsidRDefault="005C2905" w:rsidP="0093403C">
            <w:pPr>
              <w:rPr>
                <w:sz w:val="18"/>
                <w:szCs w:val="18"/>
              </w:rPr>
            </w:pPr>
            <w:proofErr w:type="spellStart"/>
            <w:r w:rsidRPr="0072501B">
              <w:rPr>
                <w:sz w:val="18"/>
                <w:szCs w:val="18"/>
              </w:rPr>
              <w:t>metadataPointOfContact</w:t>
            </w:r>
            <w:proofErr w:type="spellEnd"/>
          </w:p>
        </w:tc>
        <w:tc>
          <w:tcPr>
            <w:tcW w:w="668" w:type="pct"/>
            <w:tcBorders>
              <w:top w:val="single" w:sz="8" w:space="0" w:color="000000"/>
              <w:left w:val="nil"/>
              <w:bottom w:val="single" w:sz="8" w:space="0" w:color="000000"/>
              <w:right w:val="single" w:sz="4" w:space="0" w:color="auto"/>
            </w:tcBorders>
            <w:shd w:val="clear" w:color="auto" w:fill="auto"/>
          </w:tcPr>
          <w:p w14:paraId="3EEBCE62" w14:textId="77777777" w:rsidR="005C2905" w:rsidRPr="0072501B" w:rsidRDefault="005C2905" w:rsidP="0093403C">
            <w:pPr>
              <w:jc w:val="center"/>
              <w:rPr>
                <w:sz w:val="18"/>
                <w:szCs w:val="18"/>
              </w:rPr>
            </w:pPr>
            <w:r w:rsidRPr="0072501B">
              <w:rPr>
                <w:sz w:val="18"/>
                <w:szCs w:val="18"/>
              </w:rPr>
              <w:t>1</w:t>
            </w:r>
          </w:p>
        </w:tc>
        <w:tc>
          <w:tcPr>
            <w:tcW w:w="456" w:type="pct"/>
            <w:tcBorders>
              <w:top w:val="single" w:sz="8" w:space="0" w:color="000000"/>
              <w:left w:val="single" w:sz="4" w:space="0" w:color="auto"/>
              <w:bottom w:val="single" w:sz="8" w:space="0" w:color="000000"/>
              <w:right w:val="single" w:sz="4" w:space="0" w:color="auto"/>
            </w:tcBorders>
            <w:shd w:val="clear" w:color="auto" w:fill="auto"/>
          </w:tcPr>
          <w:p w14:paraId="77595DA4" w14:textId="77777777" w:rsidR="005C2905" w:rsidRPr="0072501B" w:rsidRDefault="005C2905" w:rsidP="0093403C">
            <w:pPr>
              <w:rPr>
                <w:sz w:val="18"/>
                <w:szCs w:val="18"/>
              </w:rPr>
            </w:pPr>
          </w:p>
        </w:tc>
        <w:tc>
          <w:tcPr>
            <w:tcW w:w="1202" w:type="pct"/>
            <w:tcBorders>
              <w:top w:val="single" w:sz="8" w:space="0" w:color="000000"/>
              <w:left w:val="single" w:sz="4" w:space="0" w:color="auto"/>
              <w:bottom w:val="single" w:sz="8" w:space="0" w:color="000000"/>
              <w:right w:val="single" w:sz="8" w:space="0" w:color="000000"/>
            </w:tcBorders>
            <w:shd w:val="clear" w:color="auto" w:fill="auto"/>
          </w:tcPr>
          <w:p w14:paraId="3A6A46D4" w14:textId="77777777" w:rsidR="005C2905" w:rsidRPr="0072501B" w:rsidRDefault="005C2905" w:rsidP="0093403C">
            <w:pPr>
              <w:snapToGrid w:val="0"/>
              <w:spacing w:before="60" w:after="60"/>
              <w:rPr>
                <w:sz w:val="18"/>
                <w:szCs w:val="18"/>
                <w:lang w:val="fr-FR"/>
              </w:rPr>
            </w:pPr>
            <w:r w:rsidRPr="0072501B">
              <w:rPr>
                <w:sz w:val="18"/>
                <w:szCs w:val="18"/>
                <w:lang w:val="fr-FR"/>
              </w:rPr>
              <w:t>CI_Responsibility&gt;CI_Individual or</w:t>
            </w:r>
          </w:p>
          <w:p w14:paraId="1A2BFC60" w14:textId="77777777" w:rsidR="005C2905" w:rsidRPr="0072501B" w:rsidRDefault="005C2905" w:rsidP="0093403C">
            <w:pPr>
              <w:rPr>
                <w:sz w:val="18"/>
                <w:szCs w:val="18"/>
              </w:rPr>
            </w:pPr>
            <w:r w:rsidRPr="0072501B">
              <w:rPr>
                <w:sz w:val="18"/>
                <w:szCs w:val="18"/>
                <w:lang w:val="fr-FR"/>
              </w:rPr>
              <w:t>CI_Responsibility&gt;CI_Organisation</w:t>
            </w:r>
          </w:p>
        </w:tc>
        <w:tc>
          <w:tcPr>
            <w:tcW w:w="1527" w:type="pct"/>
            <w:tcBorders>
              <w:top w:val="single" w:sz="8" w:space="0" w:color="000000"/>
              <w:left w:val="nil"/>
              <w:bottom w:val="single" w:sz="8" w:space="0" w:color="000000"/>
              <w:right w:val="single" w:sz="8" w:space="0" w:color="000000"/>
            </w:tcBorders>
            <w:shd w:val="clear" w:color="auto" w:fill="auto"/>
          </w:tcPr>
          <w:p w14:paraId="247D9BAF" w14:textId="77777777" w:rsidR="005C2905" w:rsidRPr="0072501B" w:rsidRDefault="005C2905" w:rsidP="0093403C">
            <w:pPr>
              <w:rPr>
                <w:sz w:val="18"/>
                <w:szCs w:val="18"/>
              </w:rPr>
            </w:pPr>
            <w:r w:rsidRPr="0072501B">
              <w:rPr>
                <w:sz w:val="18"/>
                <w:szCs w:val="18"/>
              </w:rPr>
              <w:t>See S-100 Part 4a Tables 4a-2 and 4a-3.</w:t>
            </w:r>
          </w:p>
        </w:tc>
      </w:tr>
      <w:tr w:rsidR="005C2905" w:rsidRPr="0075712D" w14:paraId="106954F6" w14:textId="77777777" w:rsidTr="00DD0002">
        <w:trPr>
          <w:trHeight w:val="325"/>
        </w:trPr>
        <w:tc>
          <w:tcPr>
            <w:tcW w:w="1148" w:type="pct"/>
            <w:tcBorders>
              <w:top w:val="single" w:sz="8" w:space="0" w:color="000000"/>
              <w:left w:val="single" w:sz="4" w:space="0" w:color="auto"/>
              <w:bottom w:val="single" w:sz="8" w:space="0" w:color="000000"/>
              <w:right w:val="single" w:sz="4" w:space="0" w:color="auto"/>
            </w:tcBorders>
            <w:shd w:val="clear" w:color="auto" w:fill="auto"/>
          </w:tcPr>
          <w:p w14:paraId="4A00A745" w14:textId="77777777" w:rsidR="005C2905" w:rsidRPr="007B0CD6" w:rsidRDefault="005C2905" w:rsidP="0093403C">
            <w:pPr>
              <w:rPr>
                <w:sz w:val="18"/>
                <w:szCs w:val="18"/>
              </w:rPr>
            </w:pPr>
            <w:proofErr w:type="spellStart"/>
            <w:r w:rsidRPr="007B0CD6">
              <w:rPr>
                <w:sz w:val="18"/>
                <w:szCs w:val="18"/>
              </w:rPr>
              <w:t>metadataDateStamp</w:t>
            </w:r>
            <w:proofErr w:type="spellEnd"/>
          </w:p>
        </w:tc>
        <w:tc>
          <w:tcPr>
            <w:tcW w:w="668" w:type="pct"/>
            <w:tcBorders>
              <w:top w:val="single" w:sz="8" w:space="0" w:color="000000"/>
              <w:left w:val="nil"/>
              <w:bottom w:val="single" w:sz="8" w:space="0" w:color="000000"/>
              <w:right w:val="single" w:sz="4" w:space="0" w:color="auto"/>
            </w:tcBorders>
            <w:shd w:val="clear" w:color="auto" w:fill="auto"/>
          </w:tcPr>
          <w:p w14:paraId="161DD551" w14:textId="77777777" w:rsidR="005C2905" w:rsidRPr="007B0CD6" w:rsidRDefault="005C2905" w:rsidP="0093403C">
            <w:pPr>
              <w:jc w:val="center"/>
              <w:rPr>
                <w:sz w:val="18"/>
                <w:szCs w:val="18"/>
              </w:rPr>
            </w:pPr>
            <w:r w:rsidRPr="007B0CD6">
              <w:rPr>
                <w:sz w:val="18"/>
                <w:szCs w:val="18"/>
              </w:rPr>
              <w:t>1</w:t>
            </w:r>
          </w:p>
        </w:tc>
        <w:tc>
          <w:tcPr>
            <w:tcW w:w="456" w:type="pct"/>
            <w:tcBorders>
              <w:top w:val="single" w:sz="8" w:space="0" w:color="000000"/>
              <w:left w:val="single" w:sz="4" w:space="0" w:color="auto"/>
              <w:bottom w:val="single" w:sz="8" w:space="0" w:color="000000"/>
              <w:right w:val="single" w:sz="4" w:space="0" w:color="auto"/>
            </w:tcBorders>
            <w:shd w:val="clear" w:color="auto" w:fill="auto"/>
          </w:tcPr>
          <w:p w14:paraId="118D4757" w14:textId="77777777" w:rsidR="005C2905" w:rsidRPr="007B0CD6" w:rsidRDefault="005C2905" w:rsidP="0093403C">
            <w:pPr>
              <w:rPr>
                <w:sz w:val="18"/>
                <w:szCs w:val="18"/>
              </w:rPr>
            </w:pPr>
          </w:p>
        </w:tc>
        <w:tc>
          <w:tcPr>
            <w:tcW w:w="1202" w:type="pct"/>
            <w:tcBorders>
              <w:top w:val="single" w:sz="8" w:space="0" w:color="000000"/>
              <w:left w:val="single" w:sz="4" w:space="0" w:color="auto"/>
              <w:bottom w:val="single" w:sz="8" w:space="0" w:color="000000"/>
              <w:right w:val="single" w:sz="8" w:space="0" w:color="000000"/>
            </w:tcBorders>
            <w:shd w:val="clear" w:color="auto" w:fill="auto"/>
          </w:tcPr>
          <w:p w14:paraId="73F68FF2" w14:textId="77777777" w:rsidR="005C2905" w:rsidRPr="007B0CD6" w:rsidRDefault="005C2905" w:rsidP="0093403C">
            <w:pPr>
              <w:rPr>
                <w:sz w:val="18"/>
                <w:szCs w:val="18"/>
              </w:rPr>
            </w:pPr>
            <w:r w:rsidRPr="007B0CD6">
              <w:rPr>
                <w:sz w:val="18"/>
                <w:szCs w:val="18"/>
              </w:rPr>
              <w:t>Date</w:t>
            </w:r>
          </w:p>
        </w:tc>
        <w:tc>
          <w:tcPr>
            <w:tcW w:w="1527" w:type="pct"/>
            <w:tcBorders>
              <w:top w:val="single" w:sz="8" w:space="0" w:color="000000"/>
              <w:left w:val="nil"/>
              <w:bottom w:val="single" w:sz="8" w:space="0" w:color="000000"/>
              <w:right w:val="single" w:sz="8" w:space="0" w:color="000000"/>
            </w:tcBorders>
            <w:shd w:val="clear" w:color="auto" w:fill="auto"/>
          </w:tcPr>
          <w:p w14:paraId="54FD31B8" w14:textId="77777777" w:rsidR="005C2905" w:rsidRPr="007B0CD6" w:rsidRDefault="005C2905" w:rsidP="0093403C">
            <w:pPr>
              <w:rPr>
                <w:sz w:val="18"/>
                <w:szCs w:val="18"/>
              </w:rPr>
            </w:pPr>
            <w:r w:rsidRPr="007B0CD6">
              <w:rPr>
                <w:sz w:val="18"/>
                <w:szCs w:val="18"/>
              </w:rPr>
              <w:t>Metadata creation date, which may or may not be the dataset creation date</w:t>
            </w:r>
          </w:p>
        </w:tc>
      </w:tr>
      <w:tr w:rsidR="005C2905" w:rsidRPr="0075712D" w14:paraId="3264128F" w14:textId="77777777" w:rsidTr="00DD0002">
        <w:trPr>
          <w:trHeight w:val="325"/>
        </w:trPr>
        <w:tc>
          <w:tcPr>
            <w:tcW w:w="1148" w:type="pct"/>
            <w:tcBorders>
              <w:top w:val="single" w:sz="8" w:space="0" w:color="000000"/>
              <w:left w:val="single" w:sz="4" w:space="0" w:color="auto"/>
              <w:bottom w:val="single" w:sz="8" w:space="0" w:color="000000"/>
              <w:right w:val="single" w:sz="4" w:space="0" w:color="auto"/>
            </w:tcBorders>
            <w:shd w:val="clear" w:color="auto" w:fill="auto"/>
          </w:tcPr>
          <w:p w14:paraId="33ED112C" w14:textId="77777777" w:rsidR="005C2905" w:rsidRPr="007B0CD6" w:rsidRDefault="005C2905" w:rsidP="0093403C">
            <w:pPr>
              <w:rPr>
                <w:sz w:val="18"/>
                <w:szCs w:val="18"/>
              </w:rPr>
            </w:pPr>
            <w:proofErr w:type="spellStart"/>
            <w:r w:rsidRPr="007B0CD6">
              <w:rPr>
                <w:sz w:val="18"/>
                <w:szCs w:val="18"/>
              </w:rPr>
              <w:t>metadataLanguage</w:t>
            </w:r>
            <w:proofErr w:type="spellEnd"/>
          </w:p>
        </w:tc>
        <w:tc>
          <w:tcPr>
            <w:tcW w:w="668" w:type="pct"/>
            <w:tcBorders>
              <w:top w:val="single" w:sz="8" w:space="0" w:color="000000"/>
              <w:left w:val="nil"/>
              <w:bottom w:val="single" w:sz="8" w:space="0" w:color="000000"/>
              <w:right w:val="single" w:sz="4" w:space="0" w:color="auto"/>
            </w:tcBorders>
            <w:shd w:val="clear" w:color="auto" w:fill="auto"/>
          </w:tcPr>
          <w:p w14:paraId="28B89A7B" w14:textId="77777777" w:rsidR="005C2905" w:rsidRPr="007B0CD6" w:rsidRDefault="005C2905" w:rsidP="0093403C">
            <w:pPr>
              <w:jc w:val="center"/>
              <w:rPr>
                <w:sz w:val="18"/>
                <w:szCs w:val="18"/>
              </w:rPr>
            </w:pPr>
            <w:r w:rsidRPr="007B0CD6">
              <w:rPr>
                <w:sz w:val="18"/>
                <w:szCs w:val="18"/>
              </w:rPr>
              <w:t>1..*</w:t>
            </w:r>
          </w:p>
        </w:tc>
        <w:tc>
          <w:tcPr>
            <w:tcW w:w="456" w:type="pct"/>
            <w:tcBorders>
              <w:top w:val="single" w:sz="8" w:space="0" w:color="000000"/>
              <w:left w:val="single" w:sz="4" w:space="0" w:color="auto"/>
              <w:bottom w:val="single" w:sz="8" w:space="0" w:color="000000"/>
              <w:right w:val="single" w:sz="4" w:space="0" w:color="auto"/>
            </w:tcBorders>
            <w:shd w:val="clear" w:color="auto" w:fill="auto"/>
          </w:tcPr>
          <w:p w14:paraId="4D0B1DD3" w14:textId="77777777" w:rsidR="005C2905" w:rsidRPr="007B0CD6" w:rsidRDefault="005C2905" w:rsidP="0093403C">
            <w:pPr>
              <w:rPr>
                <w:sz w:val="18"/>
                <w:szCs w:val="18"/>
              </w:rPr>
            </w:pPr>
          </w:p>
        </w:tc>
        <w:tc>
          <w:tcPr>
            <w:tcW w:w="1202" w:type="pct"/>
            <w:tcBorders>
              <w:top w:val="single" w:sz="8" w:space="0" w:color="000000"/>
              <w:left w:val="single" w:sz="4" w:space="0" w:color="auto"/>
              <w:bottom w:val="single" w:sz="8" w:space="0" w:color="000000"/>
              <w:right w:val="single" w:sz="8" w:space="0" w:color="000000"/>
            </w:tcBorders>
            <w:shd w:val="clear" w:color="auto" w:fill="auto"/>
          </w:tcPr>
          <w:p w14:paraId="3E8409E2" w14:textId="77777777" w:rsidR="005C2905" w:rsidRPr="007B0CD6" w:rsidRDefault="005C2905" w:rsidP="0093403C">
            <w:pPr>
              <w:rPr>
                <w:sz w:val="18"/>
                <w:szCs w:val="18"/>
              </w:rPr>
            </w:pPr>
            <w:proofErr w:type="spellStart"/>
            <w:r w:rsidRPr="007B0CD6">
              <w:rPr>
                <w:sz w:val="18"/>
                <w:szCs w:val="18"/>
              </w:rPr>
              <w:t>CharacterString</w:t>
            </w:r>
            <w:proofErr w:type="spellEnd"/>
          </w:p>
        </w:tc>
        <w:tc>
          <w:tcPr>
            <w:tcW w:w="1527" w:type="pct"/>
            <w:tcBorders>
              <w:top w:val="single" w:sz="8" w:space="0" w:color="000000"/>
              <w:left w:val="nil"/>
              <w:bottom w:val="single" w:sz="8" w:space="0" w:color="000000"/>
              <w:right w:val="single" w:sz="8" w:space="0" w:color="000000"/>
            </w:tcBorders>
            <w:shd w:val="clear" w:color="auto" w:fill="auto"/>
          </w:tcPr>
          <w:p w14:paraId="6A7C01F5" w14:textId="77777777" w:rsidR="005C2905" w:rsidRPr="007B0CD6" w:rsidRDefault="005C2905" w:rsidP="0093403C">
            <w:pPr>
              <w:rPr>
                <w:sz w:val="18"/>
                <w:szCs w:val="18"/>
              </w:rPr>
            </w:pPr>
          </w:p>
        </w:tc>
      </w:tr>
      <w:tr w:rsidR="005C2905" w:rsidRPr="0075712D" w14:paraId="6C5161CD" w14:textId="77777777" w:rsidTr="00DD0002">
        <w:trPr>
          <w:trHeight w:val="325"/>
        </w:trPr>
        <w:tc>
          <w:tcPr>
            <w:tcW w:w="1148" w:type="pct"/>
            <w:tcBorders>
              <w:top w:val="single" w:sz="8" w:space="0" w:color="000000"/>
              <w:left w:val="single" w:sz="4" w:space="0" w:color="auto"/>
              <w:bottom w:val="single" w:sz="8" w:space="0" w:color="000000"/>
              <w:right w:val="single" w:sz="4" w:space="0" w:color="auto"/>
            </w:tcBorders>
            <w:shd w:val="clear" w:color="auto" w:fill="auto"/>
          </w:tcPr>
          <w:p w14:paraId="4428C9C5" w14:textId="77777777" w:rsidR="005C2905" w:rsidRPr="007B0CD6" w:rsidRDefault="005C2905" w:rsidP="0093403C">
            <w:pPr>
              <w:rPr>
                <w:sz w:val="18"/>
                <w:szCs w:val="18"/>
              </w:rPr>
            </w:pPr>
            <w:r w:rsidRPr="007B0CD6">
              <w:rPr>
                <w:sz w:val="18"/>
                <w:szCs w:val="18"/>
              </w:rPr>
              <w:t>--</w:t>
            </w:r>
          </w:p>
        </w:tc>
        <w:tc>
          <w:tcPr>
            <w:tcW w:w="668" w:type="pct"/>
            <w:tcBorders>
              <w:top w:val="single" w:sz="8" w:space="0" w:color="000000"/>
              <w:left w:val="nil"/>
              <w:bottom w:val="single" w:sz="8" w:space="0" w:color="000000"/>
              <w:right w:val="single" w:sz="4" w:space="0" w:color="auto"/>
            </w:tcBorders>
            <w:shd w:val="clear" w:color="auto" w:fill="auto"/>
          </w:tcPr>
          <w:p w14:paraId="6BD171E4" w14:textId="77777777" w:rsidR="005C2905" w:rsidRPr="007B0CD6" w:rsidRDefault="005C2905" w:rsidP="0093403C">
            <w:pPr>
              <w:jc w:val="center"/>
              <w:rPr>
                <w:sz w:val="18"/>
                <w:szCs w:val="18"/>
              </w:rPr>
            </w:pPr>
            <w:r w:rsidRPr="007B0CD6">
              <w:rPr>
                <w:sz w:val="18"/>
                <w:szCs w:val="18"/>
              </w:rPr>
              <w:t>0..*</w:t>
            </w:r>
          </w:p>
        </w:tc>
        <w:tc>
          <w:tcPr>
            <w:tcW w:w="456" w:type="pct"/>
            <w:tcBorders>
              <w:top w:val="single" w:sz="8" w:space="0" w:color="000000"/>
              <w:left w:val="single" w:sz="4" w:space="0" w:color="auto"/>
              <w:bottom w:val="single" w:sz="8" w:space="0" w:color="000000"/>
              <w:right w:val="single" w:sz="4" w:space="0" w:color="auto"/>
            </w:tcBorders>
            <w:shd w:val="clear" w:color="auto" w:fill="auto"/>
          </w:tcPr>
          <w:p w14:paraId="5D0B242C" w14:textId="77777777" w:rsidR="005C2905" w:rsidRPr="007B0CD6" w:rsidRDefault="005C2905" w:rsidP="0093403C">
            <w:pPr>
              <w:rPr>
                <w:sz w:val="18"/>
                <w:szCs w:val="18"/>
              </w:rPr>
            </w:pPr>
          </w:p>
        </w:tc>
        <w:tc>
          <w:tcPr>
            <w:tcW w:w="1202" w:type="pct"/>
            <w:tcBorders>
              <w:top w:val="single" w:sz="8" w:space="0" w:color="000000"/>
              <w:left w:val="single" w:sz="4" w:space="0" w:color="auto"/>
              <w:bottom w:val="single" w:sz="8" w:space="0" w:color="000000"/>
              <w:right w:val="single" w:sz="8" w:space="0" w:color="000000"/>
            </w:tcBorders>
            <w:shd w:val="clear" w:color="auto" w:fill="auto"/>
          </w:tcPr>
          <w:p w14:paraId="0F779F01" w14:textId="77777777" w:rsidR="005C2905" w:rsidRPr="007B0CD6" w:rsidRDefault="005C2905" w:rsidP="0093403C">
            <w:pPr>
              <w:rPr>
                <w:sz w:val="18"/>
                <w:szCs w:val="18"/>
              </w:rPr>
            </w:pPr>
            <w:r w:rsidRPr="007B0CD6">
              <w:rPr>
                <w:sz w:val="18"/>
                <w:szCs w:val="18"/>
              </w:rPr>
              <w:t>Aggregation S100_SupportFileDiscoveryMetadata</w:t>
            </w:r>
          </w:p>
        </w:tc>
        <w:tc>
          <w:tcPr>
            <w:tcW w:w="1527" w:type="pct"/>
            <w:tcBorders>
              <w:top w:val="single" w:sz="8" w:space="0" w:color="000000"/>
              <w:left w:val="nil"/>
              <w:bottom w:val="single" w:sz="8" w:space="0" w:color="000000"/>
              <w:right w:val="single" w:sz="8" w:space="0" w:color="000000"/>
            </w:tcBorders>
            <w:shd w:val="clear" w:color="auto" w:fill="auto"/>
          </w:tcPr>
          <w:p w14:paraId="7B1B95DE" w14:textId="77777777" w:rsidR="005C2905" w:rsidRPr="007B0CD6" w:rsidRDefault="005C2905" w:rsidP="0093403C">
            <w:pPr>
              <w:rPr>
                <w:sz w:val="18"/>
                <w:szCs w:val="18"/>
              </w:rPr>
            </w:pPr>
            <w:r w:rsidRPr="007B0CD6">
              <w:rPr>
                <w:sz w:val="18"/>
                <w:szCs w:val="18"/>
              </w:rPr>
              <w:t>One for each support file linked to this dataset and present in the exchange set.</w:t>
            </w:r>
          </w:p>
        </w:tc>
      </w:tr>
    </w:tbl>
    <w:p w14:paraId="238F0578" w14:textId="22CAB361" w:rsidR="005C2905" w:rsidRPr="007B0CD6" w:rsidRDefault="005C2905" w:rsidP="005C2905">
      <w:pPr>
        <w:pStyle w:val="aa"/>
      </w:pPr>
      <w:bookmarkStart w:id="262" w:name="_Ref522667130"/>
      <w:r w:rsidRPr="007B0CD6">
        <w:t xml:space="preserve">Table </w:t>
      </w:r>
      <w:r w:rsidRPr="007B0CD6">
        <w:fldChar w:fldCharType="begin"/>
      </w:r>
      <w:r w:rsidRPr="007B0CD6">
        <w:instrText xml:space="preserve"> STYLEREF 1 \s </w:instrText>
      </w:r>
      <w:r w:rsidRPr="007B0CD6">
        <w:fldChar w:fldCharType="separate"/>
      </w:r>
      <w:r w:rsidRPr="007B0CD6">
        <w:rPr>
          <w:noProof/>
        </w:rPr>
        <w:t>14</w:t>
      </w:r>
      <w:r w:rsidRPr="007B0CD6">
        <w:fldChar w:fldCharType="end"/>
      </w:r>
      <w:r w:rsidRPr="007B0CD6">
        <w:t>.</w:t>
      </w:r>
      <w:r w:rsidRPr="007B0CD6">
        <w:fldChar w:fldCharType="begin"/>
      </w:r>
      <w:r w:rsidRPr="007B0CD6">
        <w:instrText xml:space="preserve"> SEQ Table \* ARABIC \s 1 </w:instrText>
      </w:r>
      <w:r w:rsidRPr="007B0CD6">
        <w:fldChar w:fldCharType="separate"/>
      </w:r>
      <w:r w:rsidRPr="007B0CD6">
        <w:rPr>
          <w:noProof/>
        </w:rPr>
        <w:t>1</w:t>
      </w:r>
      <w:r w:rsidRPr="007B0CD6">
        <w:fldChar w:fldCharType="end"/>
      </w:r>
      <w:bookmarkEnd w:id="262"/>
      <w:r w:rsidR="003C5CBE">
        <w:t>-</w:t>
      </w:r>
      <w:r w:rsidRPr="007B0CD6">
        <w:t>Dataset discovery metadata</w:t>
      </w:r>
    </w:p>
    <w:p w14:paraId="40D19B45" w14:textId="77777777" w:rsidR="005C2905" w:rsidRPr="007B0CD6" w:rsidRDefault="005C2905" w:rsidP="005C2905">
      <w:pPr>
        <w:pStyle w:val="aa"/>
      </w:pPr>
      <w:r w:rsidRPr="007B0CD6">
        <w:t>NOTES:</w:t>
      </w:r>
    </w:p>
    <w:p w14:paraId="443E7544" w14:textId="2BE24FD8" w:rsidR="005C2905" w:rsidRPr="007B0CD6" w:rsidRDefault="005C2905" w:rsidP="005C2905">
      <w:pPr>
        <w:pStyle w:val="aa"/>
        <w:numPr>
          <w:ilvl w:val="0"/>
          <w:numId w:val="40"/>
        </w:numPr>
      </w:pPr>
      <w:r w:rsidRPr="007B0CD6">
        <w:t xml:space="preserve">Attribute </w:t>
      </w:r>
      <w:proofErr w:type="spellStart"/>
      <w:r w:rsidRPr="007B0CD6">
        <w:rPr>
          <w:i/>
        </w:rPr>
        <w:t>productSpecification</w:t>
      </w:r>
      <w:proofErr w:type="spellEnd"/>
      <w:r w:rsidRPr="007B0CD6">
        <w:t xml:space="preserve">: The values of sub-attributes </w:t>
      </w:r>
      <w:r w:rsidRPr="007B0CD6">
        <w:rPr>
          <w:i/>
        </w:rPr>
        <w:t>name</w:t>
      </w:r>
      <w:r w:rsidRPr="007B0CD6">
        <w:t xml:space="preserve"> and </w:t>
      </w:r>
      <w:r w:rsidRPr="007B0CD6">
        <w:rPr>
          <w:i/>
        </w:rPr>
        <w:t>version</w:t>
      </w:r>
      <w:r w:rsidRPr="007B0CD6">
        <w:t xml:space="preserve"> must correspond to this version of the S-12</w:t>
      </w:r>
      <w:r>
        <w:t>8</w:t>
      </w:r>
      <w:r w:rsidRPr="007B0CD6">
        <w:t xml:space="preserve"> product specification. (Clause </w:t>
      </w:r>
      <w:r w:rsidRPr="007B0CD6">
        <w:fldChar w:fldCharType="begin"/>
      </w:r>
      <w:r w:rsidRPr="007B0CD6">
        <w:instrText xml:space="preserve"> REF _Ref522657497 \r \h </w:instrText>
      </w:r>
      <w:r w:rsidRPr="007B0CD6">
        <w:fldChar w:fldCharType="separate"/>
      </w:r>
      <w:r w:rsidRPr="007B0CD6">
        <w:t>4.2</w:t>
      </w:r>
      <w:r w:rsidRPr="007B0CD6">
        <w:fldChar w:fldCharType="end"/>
      </w:r>
      <w:r w:rsidRPr="007B0CD6">
        <w:t xml:space="preserve">). The value of sub-attribute </w:t>
      </w:r>
      <w:r w:rsidRPr="007B0CD6">
        <w:rPr>
          <w:i/>
        </w:rPr>
        <w:t>number</w:t>
      </w:r>
      <w:r w:rsidRPr="007B0CD6">
        <w:t xml:space="preserve"> must be the number assigned to this version of the S-12</w:t>
      </w:r>
      <w:r>
        <w:t>8</w:t>
      </w:r>
      <w:r w:rsidRPr="007B0CD6">
        <w:t xml:space="preserve"> product specification in the GI registry.</w:t>
      </w:r>
    </w:p>
    <w:p w14:paraId="21A647FF" w14:textId="77777777" w:rsidR="005C2905" w:rsidRPr="005C2905" w:rsidRDefault="005C2905" w:rsidP="00FA44B3">
      <w:pPr>
        <w:rPr>
          <w:sz w:val="20"/>
          <w:szCs w:val="20"/>
        </w:rPr>
      </w:pPr>
    </w:p>
    <w:p w14:paraId="1F868417" w14:textId="77777777" w:rsidR="00FA44B3" w:rsidRDefault="00FA44B3" w:rsidP="00FA44B3"/>
    <w:p w14:paraId="068621A1" w14:textId="77777777" w:rsidR="00FA44B3" w:rsidRDefault="00FA44B3" w:rsidP="009C5CB5">
      <w:pPr>
        <w:pStyle w:val="3"/>
      </w:pPr>
      <w:bookmarkStart w:id="263" w:name="_Toc482265515"/>
      <w:bookmarkStart w:id="264" w:name="_Toc514828052"/>
      <w:bookmarkStart w:id="265" w:name="_Toc66516318"/>
      <w:r>
        <w:t>Update and Cancellation Dataset Metadata</w:t>
      </w:r>
      <w:bookmarkEnd w:id="263"/>
      <w:bookmarkEnd w:id="264"/>
      <w:bookmarkEnd w:id="265"/>
    </w:p>
    <w:p w14:paraId="5DC802CE" w14:textId="77777777" w:rsidR="009C5CB5" w:rsidRDefault="009C5CB5" w:rsidP="005C2905"/>
    <w:p w14:paraId="70E01A3E" w14:textId="77777777" w:rsidR="005C2905" w:rsidRDefault="005C2905" w:rsidP="005C2905">
      <w:r>
        <w:t>Update dataset metadata (Table 14.2) is intended to describe information about an update dataset. It facilitates the management and exploitation of data and is an important requirement for understanding the characteristics of an update dataset. Whereas dataset metadata is usually fairly comprehensive, metadata for update datasets only describe the issue date and sequential relation to the base dataset.</w:t>
      </w:r>
    </w:p>
    <w:p w14:paraId="605BC08C" w14:textId="77777777" w:rsidR="005C2905" w:rsidRDefault="005C2905" w:rsidP="005C2905"/>
    <w:p w14:paraId="68F25029" w14:textId="3AF696CC" w:rsidR="005C2905" w:rsidRDefault="005C2905" w:rsidP="005C2905">
      <w:r>
        <w:t xml:space="preserve">Update dataset discovery metadata omits the </w:t>
      </w:r>
      <w:proofErr w:type="spellStart"/>
      <w:r>
        <w:t>dataCoverage</w:t>
      </w:r>
      <w:proofErr w:type="spellEnd"/>
      <w:r>
        <w:t xml:space="preserve">, </w:t>
      </w:r>
      <w:proofErr w:type="spellStart"/>
      <w:r>
        <w:t>specificUsage</w:t>
      </w:r>
      <w:proofErr w:type="spellEnd"/>
      <w:r>
        <w:t xml:space="preserve"> and </w:t>
      </w:r>
      <w:proofErr w:type="spellStart"/>
      <w:r>
        <w:t>layerID</w:t>
      </w:r>
      <w:proofErr w:type="spellEnd"/>
      <w:r>
        <w:t xml:space="preserve"> metadata attributes.</w:t>
      </w:r>
    </w:p>
    <w:p w14:paraId="2103E515" w14:textId="77777777" w:rsidR="005C2905" w:rsidRDefault="005C2905" w:rsidP="005C2905"/>
    <w:p w14:paraId="32DF694D" w14:textId="77777777" w:rsidR="005C2905" w:rsidRPr="007B0CD6" w:rsidRDefault="005C2905" w:rsidP="005C2905"/>
    <w:tbl>
      <w:tblPr>
        <w:tblW w:w="5000" w:type="pct"/>
        <w:tblLayout w:type="fixed"/>
        <w:tblCellMar>
          <w:top w:w="43" w:type="dxa"/>
          <w:left w:w="115" w:type="dxa"/>
          <w:bottom w:w="43" w:type="dxa"/>
          <w:right w:w="115" w:type="dxa"/>
        </w:tblCellMar>
        <w:tblLook w:val="04A0" w:firstRow="1" w:lastRow="0" w:firstColumn="1" w:lastColumn="0" w:noHBand="0" w:noVBand="1"/>
      </w:tblPr>
      <w:tblGrid>
        <w:gridCol w:w="2208"/>
        <w:gridCol w:w="1190"/>
        <w:gridCol w:w="991"/>
        <w:gridCol w:w="2106"/>
        <w:gridCol w:w="2855"/>
      </w:tblGrid>
      <w:tr w:rsidR="005C2905" w:rsidRPr="0075712D" w14:paraId="6D434AA9" w14:textId="77777777" w:rsidTr="00DD0002">
        <w:tc>
          <w:tcPr>
            <w:tcW w:w="118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hideMark/>
          </w:tcPr>
          <w:p w14:paraId="3FD77C9A" w14:textId="394FC5FE" w:rsidR="005C2905" w:rsidRPr="007B0CD6" w:rsidRDefault="005C2905" w:rsidP="00DD0002">
            <w:pPr>
              <w:jc w:val="center"/>
              <w:rPr>
                <w:b/>
                <w:sz w:val="18"/>
                <w:szCs w:val="18"/>
                <w:lang w:val="en-CA"/>
              </w:rPr>
            </w:pPr>
            <w:r w:rsidRPr="007B0CD6">
              <w:rPr>
                <w:b/>
                <w:sz w:val="18"/>
                <w:szCs w:val="18"/>
                <w:lang w:val="en-CA"/>
              </w:rPr>
              <w:t>Name</w:t>
            </w:r>
          </w:p>
        </w:tc>
        <w:tc>
          <w:tcPr>
            <w:tcW w:w="63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hideMark/>
          </w:tcPr>
          <w:p w14:paraId="48D3E8B3" w14:textId="77777777" w:rsidR="005C2905" w:rsidRPr="007B0CD6" w:rsidRDefault="005C2905" w:rsidP="00DD0002">
            <w:pPr>
              <w:jc w:val="center"/>
              <w:rPr>
                <w:b/>
                <w:sz w:val="18"/>
                <w:szCs w:val="18"/>
                <w:lang w:val="en-CA"/>
              </w:rPr>
            </w:pPr>
            <w:r w:rsidRPr="007B0CD6">
              <w:rPr>
                <w:b/>
                <w:sz w:val="18"/>
                <w:szCs w:val="18"/>
              </w:rPr>
              <w:t>Multiplicity</w:t>
            </w:r>
          </w:p>
        </w:tc>
        <w:tc>
          <w:tcPr>
            <w:tcW w:w="5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hideMark/>
          </w:tcPr>
          <w:p w14:paraId="0493032E" w14:textId="446B61DD" w:rsidR="005C2905" w:rsidRPr="007B0CD6" w:rsidRDefault="005C2905" w:rsidP="00DD0002">
            <w:pPr>
              <w:jc w:val="center"/>
              <w:rPr>
                <w:b/>
                <w:sz w:val="18"/>
                <w:szCs w:val="18"/>
                <w:lang w:val="en-CA"/>
              </w:rPr>
            </w:pPr>
            <w:r w:rsidRPr="007B0CD6">
              <w:rPr>
                <w:b/>
                <w:sz w:val="18"/>
                <w:szCs w:val="18"/>
                <w:lang w:val="en-CA"/>
              </w:rPr>
              <w:t>Value</w:t>
            </w:r>
          </w:p>
        </w:tc>
        <w:tc>
          <w:tcPr>
            <w:tcW w:w="112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hideMark/>
          </w:tcPr>
          <w:p w14:paraId="16EDC19F" w14:textId="669624CA" w:rsidR="005C2905" w:rsidRPr="007B0CD6" w:rsidRDefault="005C2905" w:rsidP="00DD0002">
            <w:pPr>
              <w:jc w:val="center"/>
              <w:rPr>
                <w:b/>
                <w:sz w:val="18"/>
                <w:szCs w:val="18"/>
                <w:lang w:val="en-CA"/>
              </w:rPr>
            </w:pPr>
            <w:r w:rsidRPr="007B0CD6">
              <w:rPr>
                <w:b/>
                <w:sz w:val="18"/>
                <w:szCs w:val="18"/>
                <w:lang w:val="en-CA"/>
              </w:rPr>
              <w:t>Type</w:t>
            </w:r>
          </w:p>
        </w:tc>
        <w:tc>
          <w:tcPr>
            <w:tcW w:w="152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hideMark/>
          </w:tcPr>
          <w:p w14:paraId="3A29B64C" w14:textId="77777777" w:rsidR="005C2905" w:rsidRPr="007B0CD6" w:rsidRDefault="005C2905" w:rsidP="00DD0002">
            <w:pPr>
              <w:jc w:val="center"/>
              <w:rPr>
                <w:b/>
                <w:sz w:val="18"/>
                <w:szCs w:val="18"/>
                <w:lang w:val="en-CA"/>
              </w:rPr>
            </w:pPr>
            <w:r w:rsidRPr="007B0CD6">
              <w:rPr>
                <w:b/>
                <w:sz w:val="18"/>
                <w:szCs w:val="18"/>
                <w:lang w:val="en-CA"/>
              </w:rPr>
              <w:t>Remarks</w:t>
            </w:r>
          </w:p>
        </w:tc>
      </w:tr>
      <w:tr w:rsidR="005C2905" w:rsidRPr="0075712D" w14:paraId="138FD290" w14:textId="77777777" w:rsidTr="00DD0002">
        <w:trPr>
          <w:trHeight w:val="57"/>
        </w:trPr>
        <w:tc>
          <w:tcPr>
            <w:tcW w:w="1180" w:type="pct"/>
            <w:tcBorders>
              <w:top w:val="single" w:sz="4" w:space="0" w:color="000000"/>
              <w:left w:val="single" w:sz="4" w:space="0" w:color="000000"/>
              <w:bottom w:val="single" w:sz="4" w:space="0" w:color="000000"/>
              <w:right w:val="single" w:sz="4" w:space="0" w:color="000000"/>
            </w:tcBorders>
            <w:hideMark/>
          </w:tcPr>
          <w:p w14:paraId="4994396B" w14:textId="77777777" w:rsidR="005C2905" w:rsidRPr="007B0CD6" w:rsidRDefault="005C2905" w:rsidP="0093403C">
            <w:pPr>
              <w:rPr>
                <w:sz w:val="18"/>
                <w:szCs w:val="18"/>
                <w:lang w:val="en-CA"/>
              </w:rPr>
            </w:pPr>
            <w:r w:rsidRPr="007B0CD6">
              <w:rPr>
                <w:sz w:val="18"/>
                <w:szCs w:val="18"/>
                <w:lang w:val="en-CA"/>
              </w:rPr>
              <w:t>S100_DataSetDiscoveryMetadata</w:t>
            </w:r>
          </w:p>
        </w:tc>
        <w:tc>
          <w:tcPr>
            <w:tcW w:w="636" w:type="pct"/>
            <w:tcBorders>
              <w:top w:val="single" w:sz="4" w:space="0" w:color="000000"/>
              <w:left w:val="single" w:sz="4" w:space="0" w:color="000000"/>
              <w:bottom w:val="single" w:sz="4" w:space="0" w:color="000000"/>
              <w:right w:val="single" w:sz="4" w:space="0" w:color="000000"/>
            </w:tcBorders>
          </w:tcPr>
          <w:p w14:paraId="566B99CF" w14:textId="77777777" w:rsidR="005C2905" w:rsidRPr="007B0CD6" w:rsidRDefault="005C2905" w:rsidP="0093403C">
            <w:pPr>
              <w:jc w:val="center"/>
              <w:rPr>
                <w:sz w:val="18"/>
                <w:szCs w:val="18"/>
                <w:lang w:val="en-CA"/>
              </w:rPr>
            </w:pPr>
          </w:p>
        </w:tc>
        <w:tc>
          <w:tcPr>
            <w:tcW w:w="530" w:type="pct"/>
            <w:tcBorders>
              <w:top w:val="single" w:sz="4" w:space="0" w:color="000000"/>
              <w:left w:val="single" w:sz="4" w:space="0" w:color="000000"/>
              <w:bottom w:val="single" w:sz="4" w:space="0" w:color="000000"/>
              <w:right w:val="single" w:sz="4" w:space="0" w:color="000000"/>
            </w:tcBorders>
          </w:tcPr>
          <w:p w14:paraId="78F86F2A" w14:textId="77777777" w:rsidR="005C2905" w:rsidRPr="007B0CD6" w:rsidRDefault="005C2905" w:rsidP="0093403C">
            <w:pPr>
              <w:rPr>
                <w:sz w:val="18"/>
                <w:szCs w:val="18"/>
                <w:lang w:val="en-CA"/>
              </w:rPr>
            </w:pPr>
          </w:p>
        </w:tc>
        <w:tc>
          <w:tcPr>
            <w:tcW w:w="1126" w:type="pct"/>
            <w:tcBorders>
              <w:top w:val="single" w:sz="4" w:space="0" w:color="000000"/>
              <w:left w:val="single" w:sz="4" w:space="0" w:color="000000"/>
              <w:bottom w:val="single" w:sz="4" w:space="0" w:color="000000"/>
              <w:right w:val="single" w:sz="4" w:space="0" w:color="000000"/>
            </w:tcBorders>
          </w:tcPr>
          <w:p w14:paraId="6DCD9DB5" w14:textId="77777777" w:rsidR="005C2905" w:rsidRPr="007B0CD6" w:rsidRDefault="005C2905" w:rsidP="0093403C">
            <w:pPr>
              <w:rPr>
                <w:sz w:val="18"/>
                <w:szCs w:val="18"/>
                <w:lang w:val="en-CA"/>
              </w:rPr>
            </w:pPr>
            <w:r w:rsidRPr="007B0CD6">
              <w:rPr>
                <w:sz w:val="18"/>
                <w:szCs w:val="18"/>
                <w:lang w:val="en-CA"/>
              </w:rPr>
              <w:t>Class</w:t>
            </w:r>
          </w:p>
        </w:tc>
        <w:tc>
          <w:tcPr>
            <w:tcW w:w="1527" w:type="pct"/>
            <w:tcBorders>
              <w:top w:val="single" w:sz="4" w:space="0" w:color="000000"/>
              <w:left w:val="single" w:sz="4" w:space="0" w:color="000000"/>
              <w:bottom w:val="single" w:sz="4" w:space="0" w:color="000000"/>
              <w:right w:val="single" w:sz="4" w:space="0" w:color="000000"/>
            </w:tcBorders>
          </w:tcPr>
          <w:p w14:paraId="042827E9" w14:textId="77777777" w:rsidR="005C2905" w:rsidRPr="00B36B53" w:rsidRDefault="005C2905" w:rsidP="0093403C">
            <w:pPr>
              <w:rPr>
                <w:sz w:val="18"/>
                <w:szCs w:val="18"/>
              </w:rPr>
            </w:pPr>
            <w:r w:rsidRPr="007B0CD6">
              <w:rPr>
                <w:sz w:val="18"/>
                <w:szCs w:val="18"/>
                <w:lang w:val="en-CA"/>
              </w:rPr>
              <w:t>The following S-100 attributes are not used</w:t>
            </w:r>
            <w:r>
              <w:rPr>
                <w:sz w:val="18"/>
                <w:szCs w:val="18"/>
                <w:lang w:val="en-CA"/>
              </w:rPr>
              <w:t xml:space="preserve"> for update datasets</w:t>
            </w:r>
            <w:r w:rsidRPr="007B0CD6">
              <w:rPr>
                <w:sz w:val="18"/>
                <w:szCs w:val="18"/>
                <w:lang w:val="en-CA"/>
              </w:rPr>
              <w:t xml:space="preserve">: </w:t>
            </w:r>
            <w:proofErr w:type="spellStart"/>
            <w:r w:rsidRPr="007B0CD6">
              <w:rPr>
                <w:sz w:val="18"/>
                <w:szCs w:val="18"/>
                <w:lang w:val="en-CA"/>
              </w:rPr>
              <w:t>verticalDatum</w:t>
            </w:r>
            <w:proofErr w:type="spellEnd"/>
            <w:r w:rsidRPr="007B0CD6">
              <w:rPr>
                <w:sz w:val="18"/>
                <w:szCs w:val="18"/>
                <w:lang w:val="en-CA"/>
              </w:rPr>
              <w:t xml:space="preserve">, </w:t>
            </w:r>
            <w:proofErr w:type="spellStart"/>
            <w:r w:rsidRPr="007B0CD6">
              <w:rPr>
                <w:sz w:val="18"/>
                <w:szCs w:val="18"/>
                <w:lang w:val="en-CA"/>
              </w:rPr>
              <w:t>soundingDatum</w:t>
            </w:r>
            <w:proofErr w:type="spellEnd"/>
            <w:r>
              <w:rPr>
                <w:sz w:val="18"/>
                <w:szCs w:val="18"/>
                <w:lang w:val="en-CA"/>
              </w:rPr>
              <w:t>,</w:t>
            </w:r>
            <w:r>
              <w:rPr>
                <w:sz w:val="18"/>
                <w:szCs w:val="18"/>
              </w:rPr>
              <w:t xml:space="preserve"> </w:t>
            </w:r>
            <w:proofErr w:type="spellStart"/>
            <w:r>
              <w:rPr>
                <w:sz w:val="18"/>
                <w:szCs w:val="18"/>
              </w:rPr>
              <w:t>optimumDisplayScale</w:t>
            </w:r>
            <w:proofErr w:type="spellEnd"/>
            <w:r>
              <w:rPr>
                <w:sz w:val="18"/>
                <w:szCs w:val="18"/>
              </w:rPr>
              <w:t xml:space="preserve">, </w:t>
            </w:r>
            <w:proofErr w:type="spellStart"/>
            <w:r>
              <w:rPr>
                <w:sz w:val="18"/>
                <w:szCs w:val="18"/>
              </w:rPr>
              <w:t>maximumDisplayScale</w:t>
            </w:r>
            <w:proofErr w:type="spellEnd"/>
            <w:r>
              <w:rPr>
                <w:sz w:val="18"/>
                <w:szCs w:val="18"/>
              </w:rPr>
              <w:t xml:space="preserve">, </w:t>
            </w:r>
            <w:proofErr w:type="spellStart"/>
            <w:r>
              <w:rPr>
                <w:sz w:val="18"/>
                <w:szCs w:val="18"/>
              </w:rPr>
              <w:t>minimumDisplayScale</w:t>
            </w:r>
            <w:proofErr w:type="spellEnd"/>
            <w:r>
              <w:rPr>
                <w:sz w:val="18"/>
                <w:szCs w:val="18"/>
              </w:rPr>
              <w:t xml:space="preserve">, </w:t>
            </w:r>
            <w:proofErr w:type="spellStart"/>
            <w:r>
              <w:rPr>
                <w:sz w:val="18"/>
                <w:szCs w:val="18"/>
              </w:rPr>
              <w:t>dataCoverage</w:t>
            </w:r>
            <w:proofErr w:type="spellEnd"/>
            <w:r>
              <w:rPr>
                <w:sz w:val="18"/>
                <w:szCs w:val="18"/>
              </w:rPr>
              <w:t xml:space="preserve">, </w:t>
            </w:r>
            <w:proofErr w:type="spellStart"/>
            <w:r>
              <w:rPr>
                <w:sz w:val="18"/>
                <w:szCs w:val="18"/>
              </w:rPr>
              <w:t>specificUsage</w:t>
            </w:r>
            <w:proofErr w:type="spellEnd"/>
            <w:r>
              <w:rPr>
                <w:sz w:val="18"/>
                <w:szCs w:val="18"/>
              </w:rPr>
              <w:t xml:space="preserve">, </w:t>
            </w:r>
            <w:proofErr w:type="spellStart"/>
            <w:r>
              <w:rPr>
                <w:sz w:val="18"/>
                <w:szCs w:val="18"/>
              </w:rPr>
              <w:t>layerID</w:t>
            </w:r>
            <w:proofErr w:type="spellEnd"/>
            <w:r>
              <w:rPr>
                <w:sz w:val="18"/>
                <w:szCs w:val="18"/>
              </w:rPr>
              <w:t>.</w:t>
            </w:r>
          </w:p>
        </w:tc>
      </w:tr>
      <w:tr w:rsidR="005C2905" w:rsidRPr="0075712D" w14:paraId="2D986FBC" w14:textId="77777777" w:rsidTr="00DD0002">
        <w:trPr>
          <w:trHeight w:val="57"/>
        </w:trPr>
        <w:tc>
          <w:tcPr>
            <w:tcW w:w="1180" w:type="pct"/>
            <w:tcBorders>
              <w:top w:val="single" w:sz="4" w:space="0" w:color="000000"/>
              <w:left w:val="single" w:sz="4" w:space="0" w:color="000000"/>
              <w:bottom w:val="single" w:sz="4" w:space="0" w:color="000000"/>
              <w:right w:val="single" w:sz="4" w:space="0" w:color="000000"/>
            </w:tcBorders>
            <w:hideMark/>
          </w:tcPr>
          <w:p w14:paraId="0F8DABA4" w14:textId="77777777" w:rsidR="005C2905" w:rsidRPr="007B0CD6" w:rsidRDefault="005C2905" w:rsidP="0093403C">
            <w:pPr>
              <w:rPr>
                <w:sz w:val="18"/>
                <w:szCs w:val="18"/>
                <w:lang w:val="en-CA"/>
              </w:rPr>
            </w:pPr>
            <w:proofErr w:type="spellStart"/>
            <w:r w:rsidRPr="007B0CD6">
              <w:rPr>
                <w:sz w:val="18"/>
                <w:szCs w:val="18"/>
                <w:lang w:val="en-CA"/>
              </w:rPr>
              <w:t>fileName</w:t>
            </w:r>
            <w:proofErr w:type="spellEnd"/>
            <w:r w:rsidRPr="007B0CD6">
              <w:rPr>
                <w:sz w:val="18"/>
                <w:szCs w:val="18"/>
                <w:lang w:val="en-CA"/>
              </w:rPr>
              <w:t xml:space="preserve"> </w:t>
            </w:r>
          </w:p>
        </w:tc>
        <w:tc>
          <w:tcPr>
            <w:tcW w:w="636" w:type="pct"/>
            <w:tcBorders>
              <w:top w:val="single" w:sz="4" w:space="0" w:color="000000"/>
              <w:left w:val="single" w:sz="4" w:space="0" w:color="000000"/>
              <w:bottom w:val="single" w:sz="4" w:space="0" w:color="000000"/>
              <w:right w:val="single" w:sz="4" w:space="0" w:color="000000"/>
            </w:tcBorders>
            <w:hideMark/>
          </w:tcPr>
          <w:p w14:paraId="48FE7770" w14:textId="77777777" w:rsidR="005C2905" w:rsidRPr="007B0CD6" w:rsidRDefault="005C2905" w:rsidP="0093403C">
            <w:pPr>
              <w:jc w:val="center"/>
              <w:rPr>
                <w:sz w:val="18"/>
                <w:szCs w:val="18"/>
                <w:lang w:val="en-CA"/>
              </w:rPr>
            </w:pPr>
            <w:r w:rsidRPr="007B0CD6">
              <w:rPr>
                <w:sz w:val="18"/>
                <w:szCs w:val="18"/>
                <w:lang w:val="en-CA"/>
              </w:rPr>
              <w:t>1</w:t>
            </w:r>
          </w:p>
        </w:tc>
        <w:tc>
          <w:tcPr>
            <w:tcW w:w="530" w:type="pct"/>
            <w:tcBorders>
              <w:top w:val="single" w:sz="4" w:space="0" w:color="000000"/>
              <w:left w:val="single" w:sz="4" w:space="0" w:color="000000"/>
              <w:bottom w:val="single" w:sz="4" w:space="0" w:color="000000"/>
              <w:right w:val="single" w:sz="4" w:space="0" w:color="000000"/>
            </w:tcBorders>
          </w:tcPr>
          <w:p w14:paraId="6538DAC1" w14:textId="77777777" w:rsidR="005C2905" w:rsidRPr="007B0CD6" w:rsidRDefault="005C2905" w:rsidP="0093403C">
            <w:pPr>
              <w:rPr>
                <w:sz w:val="18"/>
                <w:szCs w:val="18"/>
                <w:lang w:val="en-CA"/>
              </w:rPr>
            </w:pPr>
          </w:p>
        </w:tc>
        <w:tc>
          <w:tcPr>
            <w:tcW w:w="1126" w:type="pct"/>
            <w:tcBorders>
              <w:top w:val="single" w:sz="4" w:space="0" w:color="000000"/>
              <w:left w:val="single" w:sz="4" w:space="0" w:color="000000"/>
              <w:bottom w:val="single" w:sz="4" w:space="0" w:color="000000"/>
              <w:right w:val="single" w:sz="4" w:space="0" w:color="000000"/>
            </w:tcBorders>
            <w:hideMark/>
          </w:tcPr>
          <w:p w14:paraId="512CFA80" w14:textId="77777777" w:rsidR="005C2905" w:rsidRPr="007B0CD6" w:rsidRDefault="005C2905" w:rsidP="0093403C">
            <w:pPr>
              <w:rPr>
                <w:sz w:val="18"/>
                <w:szCs w:val="18"/>
                <w:lang w:val="en-CA"/>
              </w:rPr>
            </w:pPr>
            <w:proofErr w:type="spellStart"/>
            <w:r w:rsidRPr="007B0CD6">
              <w:rPr>
                <w:sz w:val="18"/>
                <w:szCs w:val="18"/>
                <w:lang w:val="en-CA"/>
              </w:rPr>
              <w:t>CharacterString</w:t>
            </w:r>
            <w:proofErr w:type="spellEnd"/>
            <w:r w:rsidRPr="007B0CD6">
              <w:rPr>
                <w:sz w:val="18"/>
                <w:szCs w:val="18"/>
                <w:lang w:val="en-CA"/>
              </w:rPr>
              <w:t xml:space="preserve"> </w:t>
            </w:r>
          </w:p>
        </w:tc>
        <w:tc>
          <w:tcPr>
            <w:tcW w:w="1527" w:type="pct"/>
            <w:tcBorders>
              <w:top w:val="single" w:sz="4" w:space="0" w:color="000000"/>
              <w:left w:val="single" w:sz="4" w:space="0" w:color="000000"/>
              <w:bottom w:val="single" w:sz="4" w:space="0" w:color="000000"/>
              <w:right w:val="single" w:sz="4" w:space="0" w:color="000000"/>
            </w:tcBorders>
            <w:hideMark/>
          </w:tcPr>
          <w:p w14:paraId="4592D8EA" w14:textId="77777777" w:rsidR="005C2905" w:rsidRPr="007B0CD6" w:rsidRDefault="005C2905" w:rsidP="0093403C">
            <w:pPr>
              <w:rPr>
                <w:sz w:val="18"/>
                <w:szCs w:val="18"/>
                <w:lang w:val="en-CA"/>
              </w:rPr>
            </w:pPr>
            <w:r w:rsidRPr="007B0CD6">
              <w:rPr>
                <w:sz w:val="18"/>
                <w:szCs w:val="18"/>
                <w:lang w:val="en-CA"/>
              </w:rPr>
              <w:t>Dataset file name (see 11.7)</w:t>
            </w:r>
          </w:p>
        </w:tc>
      </w:tr>
      <w:tr w:rsidR="005C2905" w:rsidRPr="0075712D" w14:paraId="68B31A00" w14:textId="77777777" w:rsidTr="00DD0002">
        <w:tc>
          <w:tcPr>
            <w:tcW w:w="1180" w:type="pct"/>
            <w:tcBorders>
              <w:top w:val="single" w:sz="4" w:space="0" w:color="000000"/>
              <w:left w:val="single" w:sz="4" w:space="0" w:color="000000"/>
              <w:bottom w:val="single" w:sz="4" w:space="0" w:color="000000"/>
              <w:right w:val="single" w:sz="4" w:space="0" w:color="000000"/>
            </w:tcBorders>
            <w:hideMark/>
          </w:tcPr>
          <w:p w14:paraId="4C035A42" w14:textId="77777777" w:rsidR="005C2905" w:rsidRPr="007B0CD6" w:rsidRDefault="005C2905" w:rsidP="0093403C">
            <w:pPr>
              <w:rPr>
                <w:sz w:val="18"/>
                <w:szCs w:val="18"/>
                <w:lang w:val="en-CA"/>
              </w:rPr>
            </w:pPr>
            <w:proofErr w:type="spellStart"/>
            <w:r w:rsidRPr="007B0CD6">
              <w:rPr>
                <w:sz w:val="18"/>
                <w:szCs w:val="18"/>
                <w:lang w:val="en-CA"/>
              </w:rPr>
              <w:lastRenderedPageBreak/>
              <w:t>filePath</w:t>
            </w:r>
            <w:proofErr w:type="spellEnd"/>
            <w:r w:rsidRPr="007B0CD6">
              <w:rPr>
                <w:sz w:val="18"/>
                <w:szCs w:val="18"/>
                <w:lang w:val="en-CA"/>
              </w:rPr>
              <w:t xml:space="preserve"> </w:t>
            </w:r>
          </w:p>
        </w:tc>
        <w:tc>
          <w:tcPr>
            <w:tcW w:w="636" w:type="pct"/>
            <w:tcBorders>
              <w:top w:val="single" w:sz="4" w:space="0" w:color="000000"/>
              <w:left w:val="single" w:sz="4" w:space="0" w:color="000000"/>
              <w:bottom w:val="single" w:sz="4" w:space="0" w:color="000000"/>
              <w:right w:val="single" w:sz="4" w:space="0" w:color="000000"/>
            </w:tcBorders>
            <w:hideMark/>
          </w:tcPr>
          <w:p w14:paraId="37AA8373" w14:textId="77777777" w:rsidR="005C2905" w:rsidRPr="007B0CD6" w:rsidRDefault="005C2905" w:rsidP="0093403C">
            <w:pPr>
              <w:jc w:val="center"/>
              <w:rPr>
                <w:sz w:val="18"/>
                <w:szCs w:val="18"/>
                <w:lang w:val="en-CA"/>
              </w:rPr>
            </w:pPr>
            <w:r w:rsidRPr="007B0CD6">
              <w:rPr>
                <w:sz w:val="18"/>
                <w:szCs w:val="18"/>
                <w:lang w:val="en-CA"/>
              </w:rPr>
              <w:t>1</w:t>
            </w:r>
          </w:p>
        </w:tc>
        <w:tc>
          <w:tcPr>
            <w:tcW w:w="530" w:type="pct"/>
            <w:tcBorders>
              <w:top w:val="single" w:sz="4" w:space="0" w:color="000000"/>
              <w:left w:val="single" w:sz="4" w:space="0" w:color="000000"/>
              <w:bottom w:val="single" w:sz="4" w:space="0" w:color="000000"/>
              <w:right w:val="single" w:sz="4" w:space="0" w:color="000000"/>
            </w:tcBorders>
          </w:tcPr>
          <w:p w14:paraId="238194B7" w14:textId="77777777" w:rsidR="005C2905" w:rsidRPr="007B0CD6" w:rsidRDefault="005C2905" w:rsidP="0093403C">
            <w:pPr>
              <w:rPr>
                <w:sz w:val="18"/>
                <w:szCs w:val="18"/>
                <w:lang w:val="en-CA"/>
              </w:rPr>
            </w:pPr>
          </w:p>
        </w:tc>
        <w:tc>
          <w:tcPr>
            <w:tcW w:w="1126" w:type="pct"/>
            <w:tcBorders>
              <w:top w:val="single" w:sz="4" w:space="0" w:color="000000"/>
              <w:left w:val="single" w:sz="4" w:space="0" w:color="000000"/>
              <w:bottom w:val="single" w:sz="4" w:space="0" w:color="000000"/>
              <w:right w:val="single" w:sz="4" w:space="0" w:color="000000"/>
            </w:tcBorders>
            <w:hideMark/>
          </w:tcPr>
          <w:p w14:paraId="3D330453" w14:textId="77777777" w:rsidR="005C2905" w:rsidRPr="007B0CD6" w:rsidRDefault="005C2905" w:rsidP="0093403C">
            <w:pPr>
              <w:rPr>
                <w:sz w:val="18"/>
                <w:szCs w:val="18"/>
                <w:lang w:val="en-CA"/>
              </w:rPr>
            </w:pPr>
            <w:proofErr w:type="spellStart"/>
            <w:r w:rsidRPr="007B0CD6">
              <w:rPr>
                <w:sz w:val="18"/>
                <w:szCs w:val="18"/>
                <w:lang w:val="en-CA"/>
              </w:rPr>
              <w:t>CharacterString</w:t>
            </w:r>
            <w:proofErr w:type="spellEnd"/>
            <w:r w:rsidRPr="007B0CD6">
              <w:rPr>
                <w:sz w:val="18"/>
                <w:szCs w:val="18"/>
                <w:lang w:val="en-CA"/>
              </w:rPr>
              <w:t xml:space="preserve"> </w:t>
            </w:r>
          </w:p>
        </w:tc>
        <w:tc>
          <w:tcPr>
            <w:tcW w:w="1527" w:type="pct"/>
            <w:tcBorders>
              <w:top w:val="single" w:sz="4" w:space="0" w:color="000000"/>
              <w:left w:val="single" w:sz="4" w:space="0" w:color="000000"/>
              <w:bottom w:val="single" w:sz="4" w:space="0" w:color="000000"/>
              <w:right w:val="single" w:sz="4" w:space="0" w:color="000000"/>
            </w:tcBorders>
            <w:hideMark/>
          </w:tcPr>
          <w:p w14:paraId="6939C7CE" w14:textId="77777777" w:rsidR="005C2905" w:rsidRPr="007B0CD6" w:rsidRDefault="005C2905" w:rsidP="0093403C">
            <w:pPr>
              <w:rPr>
                <w:sz w:val="18"/>
                <w:szCs w:val="18"/>
                <w:lang w:val="en-CA"/>
              </w:rPr>
            </w:pPr>
            <w:r w:rsidRPr="007B0CD6">
              <w:rPr>
                <w:sz w:val="18"/>
                <w:szCs w:val="18"/>
                <w:lang w:val="en-CA"/>
              </w:rPr>
              <w:t xml:space="preserve">Full path from the exchange set root directory </w:t>
            </w:r>
          </w:p>
        </w:tc>
      </w:tr>
      <w:tr w:rsidR="005C2905" w:rsidRPr="0075712D" w14:paraId="6353A22B" w14:textId="77777777" w:rsidTr="00DD0002">
        <w:tc>
          <w:tcPr>
            <w:tcW w:w="1180" w:type="pct"/>
            <w:tcBorders>
              <w:top w:val="single" w:sz="4" w:space="0" w:color="000000"/>
              <w:left w:val="single" w:sz="4" w:space="0" w:color="000000"/>
              <w:bottom w:val="single" w:sz="4" w:space="0" w:color="000000"/>
              <w:right w:val="single" w:sz="4" w:space="0" w:color="000000"/>
            </w:tcBorders>
            <w:hideMark/>
          </w:tcPr>
          <w:p w14:paraId="39F96EFB" w14:textId="77777777" w:rsidR="005C2905" w:rsidRPr="007B0CD6" w:rsidRDefault="005C2905" w:rsidP="0093403C">
            <w:pPr>
              <w:rPr>
                <w:sz w:val="18"/>
                <w:szCs w:val="18"/>
                <w:lang w:val="en-CA"/>
              </w:rPr>
            </w:pPr>
            <w:r w:rsidRPr="007B0CD6">
              <w:rPr>
                <w:sz w:val="18"/>
                <w:szCs w:val="18"/>
                <w:lang w:val="en-CA"/>
              </w:rPr>
              <w:t xml:space="preserve">description </w:t>
            </w:r>
          </w:p>
        </w:tc>
        <w:tc>
          <w:tcPr>
            <w:tcW w:w="636" w:type="pct"/>
            <w:tcBorders>
              <w:top w:val="single" w:sz="4" w:space="0" w:color="000000"/>
              <w:left w:val="single" w:sz="4" w:space="0" w:color="000000"/>
              <w:bottom w:val="single" w:sz="4" w:space="0" w:color="000000"/>
              <w:right w:val="single" w:sz="4" w:space="0" w:color="000000"/>
            </w:tcBorders>
            <w:hideMark/>
          </w:tcPr>
          <w:p w14:paraId="31236C20" w14:textId="77777777" w:rsidR="005C2905" w:rsidRPr="007B0CD6" w:rsidRDefault="005C2905" w:rsidP="0093403C">
            <w:pPr>
              <w:jc w:val="center"/>
              <w:rPr>
                <w:sz w:val="18"/>
                <w:szCs w:val="18"/>
                <w:lang w:val="en-CA"/>
              </w:rPr>
            </w:pPr>
            <w:r w:rsidRPr="007B0CD6">
              <w:rPr>
                <w:sz w:val="18"/>
                <w:szCs w:val="18"/>
                <w:lang w:val="en-CA"/>
              </w:rPr>
              <w:t>1</w:t>
            </w:r>
          </w:p>
        </w:tc>
        <w:tc>
          <w:tcPr>
            <w:tcW w:w="530" w:type="pct"/>
            <w:tcBorders>
              <w:top w:val="single" w:sz="4" w:space="0" w:color="000000"/>
              <w:left w:val="single" w:sz="4" w:space="0" w:color="000000"/>
              <w:bottom w:val="single" w:sz="4" w:space="0" w:color="000000"/>
              <w:right w:val="single" w:sz="4" w:space="0" w:color="000000"/>
            </w:tcBorders>
          </w:tcPr>
          <w:p w14:paraId="36F7D268" w14:textId="77777777" w:rsidR="005C2905" w:rsidRPr="007B0CD6" w:rsidRDefault="005C2905" w:rsidP="0093403C">
            <w:pPr>
              <w:rPr>
                <w:sz w:val="18"/>
                <w:szCs w:val="18"/>
                <w:lang w:val="en-CA"/>
              </w:rPr>
            </w:pPr>
          </w:p>
        </w:tc>
        <w:tc>
          <w:tcPr>
            <w:tcW w:w="1126" w:type="pct"/>
            <w:tcBorders>
              <w:top w:val="single" w:sz="4" w:space="0" w:color="000000"/>
              <w:left w:val="single" w:sz="4" w:space="0" w:color="000000"/>
              <w:bottom w:val="single" w:sz="4" w:space="0" w:color="000000"/>
              <w:right w:val="single" w:sz="4" w:space="0" w:color="000000"/>
            </w:tcBorders>
            <w:hideMark/>
          </w:tcPr>
          <w:p w14:paraId="5C4F9DE5" w14:textId="77777777" w:rsidR="005C2905" w:rsidRPr="007B0CD6" w:rsidRDefault="005C2905" w:rsidP="0093403C">
            <w:pPr>
              <w:rPr>
                <w:sz w:val="18"/>
                <w:szCs w:val="18"/>
                <w:lang w:val="en-CA"/>
              </w:rPr>
            </w:pPr>
            <w:proofErr w:type="spellStart"/>
            <w:r w:rsidRPr="007B0CD6">
              <w:rPr>
                <w:sz w:val="18"/>
                <w:szCs w:val="18"/>
                <w:lang w:val="en-CA"/>
              </w:rPr>
              <w:t>CharacterString</w:t>
            </w:r>
            <w:proofErr w:type="spellEnd"/>
            <w:r w:rsidRPr="007B0CD6">
              <w:rPr>
                <w:sz w:val="18"/>
                <w:szCs w:val="18"/>
                <w:lang w:val="en-CA"/>
              </w:rPr>
              <w:t xml:space="preserve"> </w:t>
            </w:r>
          </w:p>
        </w:tc>
        <w:tc>
          <w:tcPr>
            <w:tcW w:w="1527" w:type="pct"/>
            <w:tcBorders>
              <w:top w:val="single" w:sz="4" w:space="0" w:color="000000"/>
              <w:left w:val="single" w:sz="4" w:space="0" w:color="000000"/>
              <w:bottom w:val="single" w:sz="4" w:space="0" w:color="000000"/>
              <w:right w:val="single" w:sz="4" w:space="0" w:color="000000"/>
            </w:tcBorders>
            <w:hideMark/>
          </w:tcPr>
          <w:p w14:paraId="75694A48" w14:textId="77777777" w:rsidR="005C2905" w:rsidRPr="007B0CD6" w:rsidRDefault="005C2905" w:rsidP="0093403C">
            <w:pPr>
              <w:rPr>
                <w:sz w:val="18"/>
                <w:szCs w:val="18"/>
                <w:lang w:val="en-CA"/>
              </w:rPr>
            </w:pPr>
            <w:r w:rsidRPr="007B0CD6">
              <w:rPr>
                <w:sz w:val="18"/>
                <w:szCs w:val="18"/>
                <w:lang w:val="en-CA"/>
              </w:rPr>
              <w:t>Brief description of the update.</w:t>
            </w:r>
          </w:p>
        </w:tc>
      </w:tr>
      <w:tr w:rsidR="005C2905" w:rsidRPr="0075712D" w14:paraId="1C35CB22" w14:textId="77777777" w:rsidTr="00DD0002">
        <w:tc>
          <w:tcPr>
            <w:tcW w:w="1180" w:type="pct"/>
            <w:tcBorders>
              <w:top w:val="single" w:sz="4" w:space="0" w:color="000000"/>
              <w:left w:val="single" w:sz="4" w:space="0" w:color="000000"/>
              <w:bottom w:val="single" w:sz="4" w:space="0" w:color="000000"/>
              <w:right w:val="single" w:sz="4" w:space="0" w:color="000000"/>
            </w:tcBorders>
            <w:hideMark/>
          </w:tcPr>
          <w:p w14:paraId="1A8128C2" w14:textId="77777777" w:rsidR="005C2905" w:rsidRPr="007B0CD6" w:rsidRDefault="005C2905" w:rsidP="0093403C">
            <w:pPr>
              <w:rPr>
                <w:sz w:val="18"/>
                <w:szCs w:val="18"/>
                <w:lang w:val="en-CA"/>
              </w:rPr>
            </w:pPr>
            <w:proofErr w:type="spellStart"/>
            <w:r w:rsidRPr="007B0CD6">
              <w:rPr>
                <w:sz w:val="18"/>
                <w:szCs w:val="18"/>
                <w:lang w:val="en-CA"/>
              </w:rPr>
              <w:t>dataProtection</w:t>
            </w:r>
            <w:proofErr w:type="spellEnd"/>
            <w:r w:rsidRPr="007B0CD6">
              <w:rPr>
                <w:sz w:val="18"/>
                <w:szCs w:val="18"/>
                <w:lang w:val="en-CA"/>
              </w:rPr>
              <w:t xml:space="preserve"> </w:t>
            </w:r>
          </w:p>
        </w:tc>
        <w:tc>
          <w:tcPr>
            <w:tcW w:w="636" w:type="pct"/>
            <w:tcBorders>
              <w:top w:val="single" w:sz="4" w:space="0" w:color="000000"/>
              <w:left w:val="single" w:sz="4" w:space="0" w:color="000000"/>
              <w:bottom w:val="single" w:sz="4" w:space="0" w:color="000000"/>
              <w:right w:val="single" w:sz="4" w:space="0" w:color="000000"/>
            </w:tcBorders>
            <w:hideMark/>
          </w:tcPr>
          <w:p w14:paraId="68056BD9" w14:textId="77777777" w:rsidR="005C2905" w:rsidRPr="007B0CD6" w:rsidRDefault="005C2905" w:rsidP="0093403C">
            <w:pPr>
              <w:jc w:val="center"/>
              <w:rPr>
                <w:sz w:val="18"/>
                <w:szCs w:val="18"/>
                <w:lang w:val="en-CA"/>
              </w:rPr>
            </w:pPr>
            <w:r w:rsidRPr="007B0CD6">
              <w:rPr>
                <w:sz w:val="18"/>
                <w:szCs w:val="18"/>
                <w:lang w:val="en-CA"/>
              </w:rPr>
              <w:t>0..1</w:t>
            </w:r>
          </w:p>
        </w:tc>
        <w:tc>
          <w:tcPr>
            <w:tcW w:w="530" w:type="pct"/>
            <w:tcBorders>
              <w:top w:val="single" w:sz="4" w:space="0" w:color="000000"/>
              <w:left w:val="single" w:sz="4" w:space="0" w:color="000000"/>
              <w:bottom w:val="single" w:sz="4" w:space="0" w:color="000000"/>
              <w:right w:val="single" w:sz="4" w:space="0" w:color="000000"/>
            </w:tcBorders>
            <w:hideMark/>
          </w:tcPr>
          <w:p w14:paraId="330747B6" w14:textId="77777777" w:rsidR="005C2905" w:rsidRPr="007B0CD6" w:rsidRDefault="005C2905" w:rsidP="0093403C">
            <w:pPr>
              <w:rPr>
                <w:sz w:val="18"/>
                <w:szCs w:val="18"/>
                <w:lang w:val="en-CA"/>
              </w:rPr>
            </w:pPr>
          </w:p>
        </w:tc>
        <w:tc>
          <w:tcPr>
            <w:tcW w:w="1126" w:type="pct"/>
            <w:tcBorders>
              <w:top w:val="single" w:sz="4" w:space="0" w:color="000000"/>
              <w:left w:val="single" w:sz="4" w:space="0" w:color="000000"/>
              <w:bottom w:val="single" w:sz="4" w:space="0" w:color="000000"/>
              <w:right w:val="single" w:sz="4" w:space="0" w:color="000000"/>
            </w:tcBorders>
            <w:hideMark/>
          </w:tcPr>
          <w:p w14:paraId="3956EFD4" w14:textId="77777777" w:rsidR="005C2905" w:rsidRPr="007B0CD6" w:rsidRDefault="005C2905" w:rsidP="0093403C">
            <w:pPr>
              <w:rPr>
                <w:sz w:val="18"/>
                <w:szCs w:val="18"/>
                <w:lang w:val="en-CA"/>
              </w:rPr>
            </w:pPr>
            <w:r w:rsidRPr="007B0CD6">
              <w:rPr>
                <w:sz w:val="18"/>
                <w:szCs w:val="18"/>
                <w:lang w:val="en-CA"/>
              </w:rPr>
              <w:t>Boolean</w:t>
            </w:r>
          </w:p>
        </w:tc>
        <w:tc>
          <w:tcPr>
            <w:tcW w:w="1527" w:type="pct"/>
            <w:tcBorders>
              <w:top w:val="single" w:sz="4" w:space="0" w:color="000000"/>
              <w:left w:val="single" w:sz="4" w:space="0" w:color="000000"/>
              <w:bottom w:val="single" w:sz="4" w:space="0" w:color="000000"/>
              <w:right w:val="single" w:sz="4" w:space="0" w:color="000000"/>
            </w:tcBorders>
            <w:hideMark/>
          </w:tcPr>
          <w:p w14:paraId="573B6245" w14:textId="77777777" w:rsidR="005C2905" w:rsidRPr="007B0CD6" w:rsidRDefault="005C2905" w:rsidP="0093403C">
            <w:pPr>
              <w:rPr>
                <w:sz w:val="18"/>
                <w:szCs w:val="18"/>
                <w:lang w:val="en-CA"/>
              </w:rPr>
            </w:pPr>
            <w:r w:rsidRPr="007B0CD6">
              <w:rPr>
                <w:sz w:val="18"/>
                <w:szCs w:val="18"/>
                <w:lang w:val="en-CA"/>
              </w:rPr>
              <w:t>Value must be same as base dataset.</w:t>
            </w:r>
          </w:p>
        </w:tc>
      </w:tr>
      <w:tr w:rsidR="005C2905" w:rsidRPr="0075712D" w14:paraId="5DB69970" w14:textId="77777777" w:rsidTr="00DD0002">
        <w:tc>
          <w:tcPr>
            <w:tcW w:w="1180" w:type="pct"/>
            <w:tcBorders>
              <w:top w:val="single" w:sz="4" w:space="0" w:color="000000"/>
              <w:left w:val="single" w:sz="4" w:space="0" w:color="000000"/>
              <w:bottom w:val="single" w:sz="4" w:space="0" w:color="000000"/>
              <w:right w:val="single" w:sz="4" w:space="0" w:color="000000"/>
            </w:tcBorders>
            <w:hideMark/>
          </w:tcPr>
          <w:p w14:paraId="56BE9790" w14:textId="77777777" w:rsidR="005C2905" w:rsidRPr="007B0CD6" w:rsidRDefault="005C2905" w:rsidP="0093403C">
            <w:pPr>
              <w:rPr>
                <w:sz w:val="18"/>
                <w:szCs w:val="18"/>
                <w:lang w:val="en-CA"/>
              </w:rPr>
            </w:pPr>
            <w:proofErr w:type="spellStart"/>
            <w:r w:rsidRPr="007B0CD6">
              <w:rPr>
                <w:sz w:val="18"/>
                <w:szCs w:val="18"/>
                <w:lang w:val="en-CA"/>
              </w:rPr>
              <w:t>protectionScheme</w:t>
            </w:r>
            <w:proofErr w:type="spellEnd"/>
            <w:r w:rsidRPr="007B0CD6">
              <w:rPr>
                <w:sz w:val="18"/>
                <w:szCs w:val="18"/>
                <w:lang w:val="en-CA"/>
              </w:rPr>
              <w:t xml:space="preserve"> </w:t>
            </w:r>
          </w:p>
        </w:tc>
        <w:tc>
          <w:tcPr>
            <w:tcW w:w="636" w:type="pct"/>
            <w:tcBorders>
              <w:top w:val="single" w:sz="4" w:space="0" w:color="000000"/>
              <w:left w:val="single" w:sz="4" w:space="0" w:color="000000"/>
              <w:bottom w:val="single" w:sz="4" w:space="0" w:color="000000"/>
              <w:right w:val="single" w:sz="4" w:space="0" w:color="000000"/>
            </w:tcBorders>
            <w:hideMark/>
          </w:tcPr>
          <w:p w14:paraId="68C962B3" w14:textId="77777777" w:rsidR="005C2905" w:rsidRPr="007B0CD6" w:rsidRDefault="005C2905" w:rsidP="0093403C">
            <w:pPr>
              <w:jc w:val="center"/>
              <w:rPr>
                <w:sz w:val="18"/>
                <w:szCs w:val="18"/>
                <w:lang w:val="en-CA"/>
              </w:rPr>
            </w:pPr>
            <w:r w:rsidRPr="007B0CD6">
              <w:rPr>
                <w:sz w:val="18"/>
                <w:szCs w:val="18"/>
                <w:lang w:val="en-CA"/>
              </w:rPr>
              <w:t>0..1</w:t>
            </w:r>
          </w:p>
        </w:tc>
        <w:tc>
          <w:tcPr>
            <w:tcW w:w="530" w:type="pct"/>
            <w:tcBorders>
              <w:top w:val="single" w:sz="4" w:space="0" w:color="000000"/>
              <w:left w:val="single" w:sz="4" w:space="0" w:color="000000"/>
              <w:bottom w:val="single" w:sz="4" w:space="0" w:color="000000"/>
              <w:right w:val="single" w:sz="4" w:space="0" w:color="000000"/>
            </w:tcBorders>
          </w:tcPr>
          <w:p w14:paraId="10DC62BE" w14:textId="77777777" w:rsidR="005C2905" w:rsidRPr="007B0CD6" w:rsidRDefault="005C2905" w:rsidP="0093403C">
            <w:pPr>
              <w:rPr>
                <w:sz w:val="18"/>
                <w:szCs w:val="18"/>
                <w:lang w:val="en-CA"/>
              </w:rPr>
            </w:pPr>
          </w:p>
        </w:tc>
        <w:tc>
          <w:tcPr>
            <w:tcW w:w="1126" w:type="pct"/>
            <w:tcBorders>
              <w:top w:val="single" w:sz="4" w:space="0" w:color="000000"/>
              <w:left w:val="single" w:sz="4" w:space="0" w:color="000000"/>
              <w:bottom w:val="single" w:sz="4" w:space="0" w:color="000000"/>
              <w:right w:val="single" w:sz="4" w:space="0" w:color="000000"/>
            </w:tcBorders>
            <w:hideMark/>
          </w:tcPr>
          <w:p w14:paraId="71C4D435" w14:textId="77777777" w:rsidR="005C2905" w:rsidRPr="007B0CD6" w:rsidRDefault="005C2905" w:rsidP="0093403C">
            <w:pPr>
              <w:rPr>
                <w:sz w:val="18"/>
                <w:szCs w:val="18"/>
                <w:lang w:val="en-CA"/>
              </w:rPr>
            </w:pPr>
            <w:r w:rsidRPr="007B0CD6">
              <w:rPr>
                <w:sz w:val="18"/>
                <w:szCs w:val="18"/>
                <w:lang w:val="en-CA"/>
              </w:rPr>
              <w:t>S100_ProtectionScheme</w:t>
            </w:r>
          </w:p>
        </w:tc>
        <w:tc>
          <w:tcPr>
            <w:tcW w:w="1527" w:type="pct"/>
            <w:tcBorders>
              <w:top w:val="single" w:sz="4" w:space="0" w:color="000000"/>
              <w:left w:val="single" w:sz="4" w:space="0" w:color="000000"/>
              <w:bottom w:val="single" w:sz="4" w:space="0" w:color="000000"/>
              <w:right w:val="single" w:sz="4" w:space="0" w:color="000000"/>
            </w:tcBorders>
            <w:hideMark/>
          </w:tcPr>
          <w:p w14:paraId="270DF682" w14:textId="77777777" w:rsidR="005C2905" w:rsidRPr="007B0CD6" w:rsidRDefault="005C2905" w:rsidP="0093403C">
            <w:pPr>
              <w:rPr>
                <w:sz w:val="18"/>
                <w:szCs w:val="18"/>
                <w:lang w:val="en-CA"/>
              </w:rPr>
            </w:pPr>
            <w:r w:rsidRPr="007B0CD6">
              <w:rPr>
                <w:sz w:val="18"/>
                <w:szCs w:val="18"/>
                <w:lang w:val="en-CA"/>
              </w:rPr>
              <w:t>Value must be same as base dataset.</w:t>
            </w:r>
          </w:p>
        </w:tc>
      </w:tr>
      <w:tr w:rsidR="005C2905" w:rsidRPr="0075712D" w14:paraId="48D5BB42" w14:textId="77777777" w:rsidTr="00DD0002">
        <w:tc>
          <w:tcPr>
            <w:tcW w:w="1180" w:type="pct"/>
            <w:tcBorders>
              <w:top w:val="single" w:sz="4" w:space="0" w:color="000000"/>
              <w:left w:val="single" w:sz="4" w:space="0" w:color="000000"/>
              <w:bottom w:val="single" w:sz="4" w:space="0" w:color="000000"/>
              <w:right w:val="single" w:sz="4" w:space="0" w:color="000000"/>
            </w:tcBorders>
            <w:shd w:val="clear" w:color="auto" w:fill="auto"/>
            <w:hideMark/>
          </w:tcPr>
          <w:p w14:paraId="41295114" w14:textId="77777777" w:rsidR="005C2905" w:rsidRPr="007B0CD6" w:rsidRDefault="005C2905" w:rsidP="0093403C">
            <w:pPr>
              <w:rPr>
                <w:sz w:val="18"/>
                <w:szCs w:val="18"/>
                <w:lang w:val="en-CA"/>
              </w:rPr>
            </w:pPr>
            <w:proofErr w:type="spellStart"/>
            <w:r w:rsidRPr="007B0CD6">
              <w:rPr>
                <w:sz w:val="18"/>
                <w:szCs w:val="18"/>
              </w:rPr>
              <w:t>digitalSignatureReference</w:t>
            </w:r>
            <w:proofErr w:type="spellEnd"/>
          </w:p>
        </w:tc>
        <w:tc>
          <w:tcPr>
            <w:tcW w:w="636" w:type="pct"/>
            <w:tcBorders>
              <w:top w:val="single" w:sz="4" w:space="0" w:color="000000"/>
              <w:left w:val="single" w:sz="4" w:space="0" w:color="000000"/>
              <w:bottom w:val="single" w:sz="4" w:space="0" w:color="000000"/>
              <w:right w:val="single" w:sz="4" w:space="0" w:color="000000"/>
            </w:tcBorders>
            <w:shd w:val="clear" w:color="auto" w:fill="auto"/>
            <w:hideMark/>
          </w:tcPr>
          <w:p w14:paraId="69183B9D" w14:textId="77777777" w:rsidR="005C2905" w:rsidRPr="007B0CD6" w:rsidRDefault="005C2905" w:rsidP="0093403C">
            <w:pPr>
              <w:jc w:val="center"/>
              <w:rPr>
                <w:sz w:val="18"/>
                <w:szCs w:val="18"/>
                <w:lang w:val="en-CA"/>
              </w:rPr>
            </w:pPr>
            <w:r w:rsidRPr="007B0CD6">
              <w:rPr>
                <w:sz w:val="18"/>
                <w:szCs w:val="18"/>
              </w:rPr>
              <w:t>1</w:t>
            </w:r>
          </w:p>
        </w:tc>
        <w:tc>
          <w:tcPr>
            <w:tcW w:w="530" w:type="pct"/>
            <w:tcBorders>
              <w:top w:val="single" w:sz="4" w:space="0" w:color="000000"/>
              <w:left w:val="single" w:sz="4" w:space="0" w:color="000000"/>
              <w:bottom w:val="single" w:sz="4" w:space="0" w:color="000000"/>
              <w:right w:val="single" w:sz="4" w:space="0" w:color="000000"/>
            </w:tcBorders>
            <w:shd w:val="clear" w:color="auto" w:fill="auto"/>
          </w:tcPr>
          <w:p w14:paraId="61B3DD96" w14:textId="77777777" w:rsidR="005C2905" w:rsidRPr="007B0CD6" w:rsidRDefault="005C2905" w:rsidP="0093403C">
            <w:pPr>
              <w:rPr>
                <w:sz w:val="18"/>
                <w:szCs w:val="18"/>
                <w:lang w:val="en-CA"/>
              </w:rPr>
            </w:pPr>
          </w:p>
        </w:tc>
        <w:tc>
          <w:tcPr>
            <w:tcW w:w="1126" w:type="pct"/>
            <w:tcBorders>
              <w:top w:val="single" w:sz="4" w:space="0" w:color="000000"/>
              <w:left w:val="single" w:sz="4" w:space="0" w:color="000000"/>
              <w:bottom w:val="single" w:sz="4" w:space="0" w:color="000000"/>
              <w:right w:val="single" w:sz="4" w:space="0" w:color="000000"/>
            </w:tcBorders>
            <w:shd w:val="clear" w:color="auto" w:fill="auto"/>
            <w:hideMark/>
          </w:tcPr>
          <w:p w14:paraId="4C489E61" w14:textId="77777777" w:rsidR="005C2905" w:rsidRPr="007B0CD6" w:rsidRDefault="005C2905" w:rsidP="0093403C">
            <w:pPr>
              <w:rPr>
                <w:sz w:val="18"/>
                <w:szCs w:val="18"/>
                <w:lang w:val="en-CA"/>
              </w:rPr>
            </w:pPr>
            <w:r w:rsidRPr="007B0CD6">
              <w:rPr>
                <w:sz w:val="18"/>
                <w:szCs w:val="18"/>
              </w:rPr>
              <w:t>S100_DigitalSignature</w:t>
            </w:r>
          </w:p>
        </w:tc>
        <w:tc>
          <w:tcPr>
            <w:tcW w:w="1527" w:type="pct"/>
            <w:tcBorders>
              <w:top w:val="single" w:sz="4" w:space="0" w:color="000000"/>
              <w:left w:val="single" w:sz="4" w:space="0" w:color="000000"/>
              <w:bottom w:val="single" w:sz="4" w:space="0" w:color="000000"/>
              <w:right w:val="single" w:sz="4" w:space="0" w:color="000000"/>
            </w:tcBorders>
            <w:shd w:val="clear" w:color="auto" w:fill="auto"/>
          </w:tcPr>
          <w:p w14:paraId="18F0D5BE" w14:textId="77777777" w:rsidR="005C2905" w:rsidRPr="007B0CD6" w:rsidRDefault="005C2905" w:rsidP="0093403C">
            <w:pPr>
              <w:rPr>
                <w:sz w:val="18"/>
                <w:szCs w:val="18"/>
              </w:rPr>
            </w:pPr>
            <w:r w:rsidRPr="007B0CD6">
              <w:rPr>
                <w:sz w:val="18"/>
                <w:szCs w:val="18"/>
              </w:rPr>
              <w:t>Specifies the algorithm used to</w:t>
            </w:r>
          </w:p>
          <w:p w14:paraId="6A44A014" w14:textId="77777777" w:rsidR="005C2905" w:rsidRPr="007B0CD6" w:rsidRDefault="005C2905" w:rsidP="0093403C">
            <w:pPr>
              <w:rPr>
                <w:sz w:val="18"/>
                <w:szCs w:val="18"/>
              </w:rPr>
            </w:pPr>
            <w:proofErr w:type="gramStart"/>
            <w:r w:rsidRPr="007B0CD6">
              <w:rPr>
                <w:sz w:val="18"/>
                <w:szCs w:val="18"/>
              </w:rPr>
              <w:t>compute</w:t>
            </w:r>
            <w:proofErr w:type="gramEnd"/>
            <w:r w:rsidRPr="007B0CD6">
              <w:rPr>
                <w:sz w:val="18"/>
                <w:szCs w:val="18"/>
              </w:rPr>
              <w:t xml:space="preserve"> </w:t>
            </w:r>
            <w:proofErr w:type="spellStart"/>
            <w:r w:rsidRPr="007B0CD6">
              <w:rPr>
                <w:sz w:val="18"/>
                <w:szCs w:val="18"/>
              </w:rPr>
              <w:t>digitalSignatureValue</w:t>
            </w:r>
            <w:proofErr w:type="spellEnd"/>
            <w:r w:rsidRPr="007B0CD6">
              <w:rPr>
                <w:sz w:val="18"/>
                <w:szCs w:val="18"/>
              </w:rPr>
              <w:t>.</w:t>
            </w:r>
          </w:p>
          <w:p w14:paraId="65BE1919" w14:textId="77777777" w:rsidR="005C2905" w:rsidRPr="007B0CD6" w:rsidRDefault="005C2905" w:rsidP="0093403C">
            <w:pPr>
              <w:rPr>
                <w:sz w:val="18"/>
                <w:szCs w:val="18"/>
                <w:lang w:val="en-CA"/>
              </w:rPr>
            </w:pPr>
            <w:r w:rsidRPr="007B0CD6">
              <w:rPr>
                <w:sz w:val="18"/>
                <w:szCs w:val="18"/>
              </w:rPr>
              <w:t xml:space="preserve">See </w:t>
            </w:r>
            <w:r w:rsidRPr="007B0CD6">
              <w:rPr>
                <w:sz w:val="18"/>
                <w:szCs w:val="18"/>
              </w:rPr>
              <w:fldChar w:fldCharType="begin"/>
            </w:r>
            <w:r w:rsidRPr="007B0CD6">
              <w:rPr>
                <w:sz w:val="18"/>
                <w:szCs w:val="18"/>
              </w:rPr>
              <w:instrText xml:space="preserve"> REF _Ref522601726 \h  \* MERGEFORMAT </w:instrText>
            </w:r>
            <w:r w:rsidRPr="007B0CD6">
              <w:rPr>
                <w:sz w:val="18"/>
                <w:szCs w:val="18"/>
              </w:rPr>
            </w:r>
            <w:r w:rsidRPr="007B0CD6">
              <w:rPr>
                <w:sz w:val="18"/>
                <w:szCs w:val="18"/>
              </w:rPr>
              <w:fldChar w:fldCharType="separate"/>
            </w:r>
            <w:r w:rsidRPr="007B0CD6">
              <w:rPr>
                <w:sz w:val="18"/>
                <w:szCs w:val="18"/>
              </w:rPr>
              <w:t xml:space="preserve">Figure </w:t>
            </w:r>
            <w:r w:rsidRPr="007B0CD6">
              <w:rPr>
                <w:noProof/>
                <w:sz w:val="18"/>
                <w:szCs w:val="18"/>
              </w:rPr>
              <w:t>32</w:t>
            </w:r>
            <w:r w:rsidRPr="007B0CD6">
              <w:rPr>
                <w:sz w:val="18"/>
                <w:szCs w:val="18"/>
              </w:rPr>
              <w:fldChar w:fldCharType="end"/>
            </w:r>
            <w:r w:rsidRPr="007B0CD6">
              <w:rPr>
                <w:sz w:val="18"/>
                <w:szCs w:val="18"/>
              </w:rPr>
              <w:t xml:space="preserve"> and S-100 Appendix 4a-D.</w:t>
            </w:r>
          </w:p>
        </w:tc>
      </w:tr>
      <w:tr w:rsidR="005C2905" w:rsidRPr="0075712D" w14:paraId="37098214" w14:textId="77777777" w:rsidTr="00DD0002">
        <w:tc>
          <w:tcPr>
            <w:tcW w:w="1180" w:type="pct"/>
            <w:tcBorders>
              <w:top w:val="single" w:sz="4" w:space="0" w:color="000000"/>
              <w:left w:val="single" w:sz="4" w:space="0" w:color="000000"/>
              <w:bottom w:val="single" w:sz="4" w:space="0" w:color="000000"/>
              <w:right w:val="single" w:sz="4" w:space="0" w:color="000000"/>
            </w:tcBorders>
            <w:shd w:val="clear" w:color="auto" w:fill="auto"/>
            <w:hideMark/>
          </w:tcPr>
          <w:p w14:paraId="4A7DB163" w14:textId="77777777" w:rsidR="005C2905" w:rsidRPr="007B0CD6" w:rsidRDefault="005C2905" w:rsidP="0093403C">
            <w:pPr>
              <w:rPr>
                <w:sz w:val="18"/>
                <w:szCs w:val="18"/>
                <w:lang w:val="en-CA"/>
              </w:rPr>
            </w:pPr>
            <w:proofErr w:type="spellStart"/>
            <w:r w:rsidRPr="007B0CD6">
              <w:rPr>
                <w:sz w:val="18"/>
                <w:szCs w:val="18"/>
              </w:rPr>
              <w:t>digitalSignatureValue</w:t>
            </w:r>
            <w:proofErr w:type="spellEnd"/>
          </w:p>
        </w:tc>
        <w:tc>
          <w:tcPr>
            <w:tcW w:w="636" w:type="pct"/>
            <w:tcBorders>
              <w:top w:val="single" w:sz="4" w:space="0" w:color="000000"/>
              <w:left w:val="single" w:sz="4" w:space="0" w:color="000000"/>
              <w:bottom w:val="single" w:sz="4" w:space="0" w:color="000000"/>
              <w:right w:val="single" w:sz="4" w:space="0" w:color="000000"/>
            </w:tcBorders>
            <w:shd w:val="clear" w:color="auto" w:fill="auto"/>
            <w:hideMark/>
          </w:tcPr>
          <w:p w14:paraId="530AF7B5" w14:textId="77777777" w:rsidR="005C2905" w:rsidRPr="007B0CD6" w:rsidRDefault="005C2905" w:rsidP="0093403C">
            <w:pPr>
              <w:jc w:val="center"/>
              <w:rPr>
                <w:sz w:val="18"/>
                <w:szCs w:val="18"/>
                <w:lang w:val="en-CA"/>
              </w:rPr>
            </w:pPr>
            <w:r w:rsidRPr="007B0CD6">
              <w:rPr>
                <w:sz w:val="18"/>
                <w:szCs w:val="18"/>
              </w:rPr>
              <w:t>1</w:t>
            </w:r>
          </w:p>
        </w:tc>
        <w:tc>
          <w:tcPr>
            <w:tcW w:w="530" w:type="pct"/>
            <w:tcBorders>
              <w:top w:val="single" w:sz="4" w:space="0" w:color="000000"/>
              <w:left w:val="single" w:sz="4" w:space="0" w:color="000000"/>
              <w:bottom w:val="single" w:sz="4" w:space="0" w:color="000000"/>
              <w:right w:val="single" w:sz="4" w:space="0" w:color="000000"/>
            </w:tcBorders>
            <w:shd w:val="clear" w:color="auto" w:fill="auto"/>
          </w:tcPr>
          <w:p w14:paraId="66CDC54D" w14:textId="77777777" w:rsidR="005C2905" w:rsidRPr="007B0CD6" w:rsidRDefault="005C2905" w:rsidP="0093403C">
            <w:pPr>
              <w:rPr>
                <w:sz w:val="18"/>
                <w:szCs w:val="18"/>
                <w:lang w:val="en-CA"/>
              </w:rPr>
            </w:pPr>
          </w:p>
        </w:tc>
        <w:tc>
          <w:tcPr>
            <w:tcW w:w="1126" w:type="pct"/>
            <w:tcBorders>
              <w:top w:val="single" w:sz="4" w:space="0" w:color="000000"/>
              <w:left w:val="single" w:sz="4" w:space="0" w:color="000000"/>
              <w:bottom w:val="single" w:sz="4" w:space="0" w:color="000000"/>
              <w:right w:val="single" w:sz="4" w:space="0" w:color="000000"/>
            </w:tcBorders>
            <w:shd w:val="clear" w:color="auto" w:fill="auto"/>
            <w:hideMark/>
          </w:tcPr>
          <w:p w14:paraId="7F17000C" w14:textId="77777777" w:rsidR="005C2905" w:rsidRPr="007B0CD6" w:rsidRDefault="005C2905" w:rsidP="0093403C">
            <w:pPr>
              <w:rPr>
                <w:sz w:val="18"/>
                <w:szCs w:val="18"/>
                <w:lang w:val="en-CA"/>
              </w:rPr>
            </w:pPr>
            <w:r w:rsidRPr="007B0CD6">
              <w:rPr>
                <w:sz w:val="18"/>
                <w:szCs w:val="18"/>
              </w:rPr>
              <w:t>S100_DigitalSignatureValue</w:t>
            </w:r>
          </w:p>
        </w:tc>
        <w:tc>
          <w:tcPr>
            <w:tcW w:w="1527" w:type="pct"/>
            <w:tcBorders>
              <w:top w:val="single" w:sz="4" w:space="0" w:color="000000"/>
              <w:left w:val="single" w:sz="4" w:space="0" w:color="000000"/>
              <w:bottom w:val="single" w:sz="4" w:space="0" w:color="000000"/>
              <w:right w:val="single" w:sz="4" w:space="0" w:color="000000"/>
            </w:tcBorders>
            <w:shd w:val="clear" w:color="auto" w:fill="auto"/>
          </w:tcPr>
          <w:p w14:paraId="3069CDD6" w14:textId="77777777" w:rsidR="005C2905" w:rsidRPr="007B0CD6" w:rsidRDefault="005C2905" w:rsidP="0093403C">
            <w:pPr>
              <w:rPr>
                <w:sz w:val="18"/>
                <w:szCs w:val="18"/>
              </w:rPr>
            </w:pPr>
            <w:r w:rsidRPr="007B0CD6">
              <w:rPr>
                <w:sz w:val="18"/>
                <w:szCs w:val="18"/>
              </w:rPr>
              <w:t xml:space="preserve">The value resulting from application of </w:t>
            </w:r>
            <w:proofErr w:type="spellStart"/>
            <w:r w:rsidRPr="007B0CD6">
              <w:rPr>
                <w:sz w:val="18"/>
                <w:szCs w:val="18"/>
              </w:rPr>
              <w:t>digitalSignatureReference</w:t>
            </w:r>
            <w:proofErr w:type="spellEnd"/>
            <w:r w:rsidRPr="007B0CD6">
              <w:rPr>
                <w:sz w:val="18"/>
                <w:szCs w:val="18"/>
              </w:rPr>
              <w:t>.</w:t>
            </w:r>
          </w:p>
          <w:p w14:paraId="660A5FC9" w14:textId="77777777" w:rsidR="005C2905" w:rsidRPr="007B0CD6" w:rsidRDefault="005C2905" w:rsidP="0093403C">
            <w:pPr>
              <w:rPr>
                <w:sz w:val="18"/>
                <w:szCs w:val="18"/>
                <w:lang w:val="en-CA"/>
              </w:rPr>
            </w:pPr>
            <w:r w:rsidRPr="007B0CD6">
              <w:rPr>
                <w:sz w:val="18"/>
                <w:szCs w:val="18"/>
              </w:rPr>
              <w:t>Implemented as the digital signature format specified in S-100 Part 15.</w:t>
            </w:r>
          </w:p>
        </w:tc>
      </w:tr>
      <w:tr w:rsidR="005C2905" w:rsidRPr="0075712D" w14:paraId="42A78074" w14:textId="77777777" w:rsidTr="00DD0002">
        <w:tc>
          <w:tcPr>
            <w:tcW w:w="1180" w:type="pct"/>
            <w:tcBorders>
              <w:top w:val="single" w:sz="4" w:space="0" w:color="000000"/>
              <w:left w:val="single" w:sz="4" w:space="0" w:color="000000"/>
              <w:bottom w:val="single" w:sz="4" w:space="0" w:color="000000"/>
              <w:right w:val="single" w:sz="4" w:space="0" w:color="000000"/>
            </w:tcBorders>
            <w:hideMark/>
          </w:tcPr>
          <w:p w14:paraId="02D00DDD" w14:textId="77777777" w:rsidR="005C2905" w:rsidRPr="007B0CD6" w:rsidRDefault="005C2905" w:rsidP="0093403C">
            <w:pPr>
              <w:rPr>
                <w:sz w:val="18"/>
                <w:szCs w:val="18"/>
                <w:lang w:val="en-CA"/>
              </w:rPr>
            </w:pPr>
            <w:r w:rsidRPr="007B0CD6">
              <w:rPr>
                <w:sz w:val="18"/>
                <w:szCs w:val="18"/>
                <w:lang w:val="en-CA"/>
              </w:rPr>
              <w:t>copyright</w:t>
            </w:r>
          </w:p>
        </w:tc>
        <w:tc>
          <w:tcPr>
            <w:tcW w:w="636" w:type="pct"/>
            <w:tcBorders>
              <w:top w:val="single" w:sz="4" w:space="0" w:color="000000"/>
              <w:left w:val="single" w:sz="4" w:space="0" w:color="000000"/>
              <w:bottom w:val="single" w:sz="4" w:space="0" w:color="000000"/>
              <w:right w:val="single" w:sz="4" w:space="0" w:color="000000"/>
            </w:tcBorders>
            <w:hideMark/>
          </w:tcPr>
          <w:p w14:paraId="02B08D8A" w14:textId="77777777" w:rsidR="005C2905" w:rsidRPr="007B0CD6" w:rsidRDefault="005C2905" w:rsidP="0093403C">
            <w:pPr>
              <w:jc w:val="center"/>
              <w:rPr>
                <w:sz w:val="18"/>
                <w:szCs w:val="18"/>
                <w:lang w:val="en-CA"/>
              </w:rPr>
            </w:pPr>
            <w:r w:rsidRPr="007B0CD6">
              <w:rPr>
                <w:sz w:val="18"/>
                <w:szCs w:val="18"/>
                <w:lang w:val="en-CA"/>
              </w:rPr>
              <w:t>0..1</w:t>
            </w:r>
          </w:p>
        </w:tc>
        <w:tc>
          <w:tcPr>
            <w:tcW w:w="530" w:type="pct"/>
            <w:tcBorders>
              <w:top w:val="single" w:sz="4" w:space="0" w:color="000000"/>
              <w:left w:val="single" w:sz="4" w:space="0" w:color="000000"/>
              <w:bottom w:val="single" w:sz="4" w:space="0" w:color="000000"/>
              <w:right w:val="single" w:sz="4" w:space="0" w:color="000000"/>
            </w:tcBorders>
          </w:tcPr>
          <w:p w14:paraId="4A3287BB" w14:textId="77777777" w:rsidR="005C2905" w:rsidRPr="007B0CD6" w:rsidRDefault="005C2905" w:rsidP="0093403C">
            <w:pPr>
              <w:rPr>
                <w:sz w:val="18"/>
                <w:szCs w:val="18"/>
                <w:lang w:val="en-CA"/>
              </w:rPr>
            </w:pPr>
          </w:p>
        </w:tc>
        <w:tc>
          <w:tcPr>
            <w:tcW w:w="1126" w:type="pct"/>
            <w:tcBorders>
              <w:top w:val="single" w:sz="4" w:space="0" w:color="000000"/>
              <w:left w:val="single" w:sz="4" w:space="0" w:color="000000"/>
              <w:bottom w:val="single" w:sz="4" w:space="0" w:color="000000"/>
              <w:right w:val="single" w:sz="4" w:space="0" w:color="000000"/>
            </w:tcBorders>
            <w:hideMark/>
          </w:tcPr>
          <w:p w14:paraId="0F8DDBEF" w14:textId="77777777" w:rsidR="005C2905" w:rsidRPr="007B0CD6" w:rsidRDefault="005C2905" w:rsidP="0093403C">
            <w:pPr>
              <w:rPr>
                <w:sz w:val="18"/>
                <w:szCs w:val="18"/>
                <w:lang w:val="en-CA"/>
              </w:rPr>
            </w:pPr>
            <w:proofErr w:type="spellStart"/>
            <w:r w:rsidRPr="007B0CD6">
              <w:rPr>
                <w:sz w:val="18"/>
                <w:szCs w:val="18"/>
                <w:lang w:val="en-CA"/>
              </w:rPr>
              <w:t>MD_LegalConstraints</w:t>
            </w:r>
            <w:proofErr w:type="spellEnd"/>
            <w:r w:rsidRPr="007B0CD6">
              <w:rPr>
                <w:sz w:val="18"/>
                <w:szCs w:val="18"/>
                <w:lang w:val="en-CA"/>
              </w:rPr>
              <w:t>&gt;</w:t>
            </w:r>
            <w:proofErr w:type="spellStart"/>
            <w:r w:rsidRPr="007B0CD6">
              <w:rPr>
                <w:sz w:val="18"/>
                <w:szCs w:val="18"/>
                <w:lang w:val="en-CA"/>
              </w:rPr>
              <w:t>MD_RestrictionCode</w:t>
            </w:r>
            <w:proofErr w:type="spellEnd"/>
          </w:p>
          <w:p w14:paraId="503B2B34" w14:textId="77777777" w:rsidR="005C2905" w:rsidRPr="007B0CD6" w:rsidRDefault="005C2905" w:rsidP="0093403C">
            <w:pPr>
              <w:rPr>
                <w:sz w:val="18"/>
                <w:szCs w:val="18"/>
                <w:lang w:val="en-CA"/>
              </w:rPr>
            </w:pPr>
            <w:r w:rsidRPr="007B0CD6">
              <w:rPr>
                <w:sz w:val="18"/>
                <w:szCs w:val="18"/>
                <w:lang w:val="en-CA"/>
              </w:rPr>
              <w:t>&lt;copyright&gt; (ISO 19115-1)</w:t>
            </w:r>
          </w:p>
        </w:tc>
        <w:tc>
          <w:tcPr>
            <w:tcW w:w="1527" w:type="pct"/>
            <w:tcBorders>
              <w:top w:val="single" w:sz="4" w:space="0" w:color="000000"/>
              <w:left w:val="single" w:sz="4" w:space="0" w:color="000000"/>
              <w:bottom w:val="single" w:sz="4" w:space="0" w:color="000000"/>
              <w:right w:val="single" w:sz="4" w:space="0" w:color="000000"/>
            </w:tcBorders>
            <w:hideMark/>
          </w:tcPr>
          <w:p w14:paraId="08F53965" w14:textId="77777777" w:rsidR="005C2905" w:rsidRPr="007B0CD6" w:rsidRDefault="005C2905" w:rsidP="0093403C">
            <w:pPr>
              <w:rPr>
                <w:sz w:val="18"/>
                <w:szCs w:val="18"/>
                <w:lang w:val="en-CA"/>
              </w:rPr>
            </w:pPr>
            <w:r w:rsidRPr="007B0CD6">
              <w:rPr>
                <w:sz w:val="18"/>
                <w:szCs w:val="18"/>
                <w:lang w:val="en-CA"/>
              </w:rPr>
              <w:t>Value must be same as base dataset.</w:t>
            </w:r>
          </w:p>
        </w:tc>
      </w:tr>
      <w:tr w:rsidR="005C2905" w:rsidRPr="0075712D" w14:paraId="13AB9523" w14:textId="77777777" w:rsidTr="00DD0002">
        <w:tc>
          <w:tcPr>
            <w:tcW w:w="1180" w:type="pct"/>
            <w:tcBorders>
              <w:top w:val="single" w:sz="4" w:space="0" w:color="000000"/>
              <w:left w:val="single" w:sz="4" w:space="0" w:color="000000"/>
              <w:bottom w:val="single" w:sz="4" w:space="0" w:color="000000"/>
              <w:right w:val="single" w:sz="4" w:space="0" w:color="000000"/>
            </w:tcBorders>
            <w:hideMark/>
          </w:tcPr>
          <w:p w14:paraId="2EF7B4CA" w14:textId="77777777" w:rsidR="005C2905" w:rsidRPr="007B0CD6" w:rsidRDefault="005C2905" w:rsidP="0093403C">
            <w:pPr>
              <w:rPr>
                <w:sz w:val="18"/>
                <w:szCs w:val="18"/>
                <w:lang w:val="en-CA"/>
              </w:rPr>
            </w:pPr>
            <w:r w:rsidRPr="007B0CD6">
              <w:rPr>
                <w:sz w:val="18"/>
                <w:szCs w:val="18"/>
                <w:lang w:val="en-CA"/>
              </w:rPr>
              <w:t>classification</w:t>
            </w:r>
          </w:p>
        </w:tc>
        <w:tc>
          <w:tcPr>
            <w:tcW w:w="636" w:type="pct"/>
            <w:tcBorders>
              <w:top w:val="single" w:sz="4" w:space="0" w:color="000000"/>
              <w:left w:val="single" w:sz="4" w:space="0" w:color="000000"/>
              <w:bottom w:val="single" w:sz="4" w:space="0" w:color="000000"/>
              <w:right w:val="single" w:sz="4" w:space="0" w:color="000000"/>
            </w:tcBorders>
            <w:hideMark/>
          </w:tcPr>
          <w:p w14:paraId="6FDF6A45" w14:textId="77777777" w:rsidR="005C2905" w:rsidRPr="007B0CD6" w:rsidRDefault="005C2905" w:rsidP="0093403C">
            <w:pPr>
              <w:jc w:val="center"/>
              <w:rPr>
                <w:sz w:val="18"/>
                <w:szCs w:val="18"/>
                <w:lang w:val="en-CA"/>
              </w:rPr>
            </w:pPr>
            <w:r w:rsidRPr="007B0CD6">
              <w:rPr>
                <w:sz w:val="18"/>
                <w:szCs w:val="18"/>
                <w:lang w:val="en-CA"/>
              </w:rPr>
              <w:t>0..1</w:t>
            </w:r>
          </w:p>
        </w:tc>
        <w:tc>
          <w:tcPr>
            <w:tcW w:w="530" w:type="pct"/>
            <w:tcBorders>
              <w:top w:val="single" w:sz="4" w:space="0" w:color="000000"/>
              <w:left w:val="single" w:sz="4" w:space="0" w:color="000000"/>
              <w:bottom w:val="single" w:sz="4" w:space="0" w:color="000000"/>
              <w:right w:val="single" w:sz="4" w:space="0" w:color="000000"/>
            </w:tcBorders>
          </w:tcPr>
          <w:p w14:paraId="68FCBE71" w14:textId="77777777" w:rsidR="005C2905" w:rsidRPr="007B0CD6" w:rsidRDefault="005C2905" w:rsidP="0093403C">
            <w:pPr>
              <w:rPr>
                <w:sz w:val="18"/>
                <w:szCs w:val="18"/>
                <w:lang w:val="en-CA"/>
              </w:rPr>
            </w:pPr>
            <w:r w:rsidRPr="007B0CD6">
              <w:rPr>
                <w:sz w:val="18"/>
                <w:szCs w:val="18"/>
                <w:lang w:val="en-CA"/>
              </w:rPr>
              <w:t xml:space="preserve">(one of the literals from the ISO </w:t>
            </w:r>
            <w:proofErr w:type="spellStart"/>
            <w:r w:rsidRPr="007B0CD6">
              <w:rPr>
                <w:sz w:val="18"/>
                <w:szCs w:val="18"/>
                <w:lang w:val="en-CA"/>
              </w:rPr>
              <w:t>codelist</w:t>
            </w:r>
            <w:proofErr w:type="spellEnd"/>
            <w:r w:rsidRPr="007B0CD6">
              <w:rPr>
                <w:sz w:val="18"/>
                <w:szCs w:val="18"/>
                <w:lang w:val="en-CA"/>
              </w:rPr>
              <w:t>)</w:t>
            </w:r>
          </w:p>
        </w:tc>
        <w:tc>
          <w:tcPr>
            <w:tcW w:w="1126" w:type="pct"/>
            <w:tcBorders>
              <w:top w:val="single" w:sz="4" w:space="0" w:color="000000"/>
              <w:left w:val="single" w:sz="4" w:space="0" w:color="000000"/>
              <w:bottom w:val="single" w:sz="4" w:space="0" w:color="000000"/>
              <w:right w:val="single" w:sz="4" w:space="0" w:color="000000"/>
            </w:tcBorders>
            <w:hideMark/>
          </w:tcPr>
          <w:p w14:paraId="4322EC1D" w14:textId="77777777" w:rsidR="005C2905" w:rsidRPr="007B0CD6" w:rsidRDefault="005C2905" w:rsidP="0093403C">
            <w:pPr>
              <w:rPr>
                <w:sz w:val="18"/>
                <w:szCs w:val="18"/>
                <w:lang w:val="en-CA"/>
              </w:rPr>
            </w:pPr>
            <w:r w:rsidRPr="007B0CD6">
              <w:rPr>
                <w:sz w:val="18"/>
                <w:szCs w:val="18"/>
                <w:lang w:val="en-CA"/>
              </w:rPr>
              <w:t>Class</w:t>
            </w:r>
          </w:p>
          <w:p w14:paraId="2DC8E010" w14:textId="77777777" w:rsidR="005C2905" w:rsidRPr="007B0CD6" w:rsidRDefault="005C2905" w:rsidP="0093403C">
            <w:pPr>
              <w:rPr>
                <w:sz w:val="18"/>
                <w:szCs w:val="18"/>
                <w:lang w:val="en-CA"/>
              </w:rPr>
            </w:pPr>
            <w:proofErr w:type="spellStart"/>
            <w:r w:rsidRPr="007B0CD6">
              <w:rPr>
                <w:sz w:val="18"/>
                <w:szCs w:val="18"/>
                <w:lang w:val="en-CA"/>
              </w:rPr>
              <w:t>MD_SecurityConstraints</w:t>
            </w:r>
            <w:proofErr w:type="spellEnd"/>
            <w:r w:rsidRPr="007B0CD6">
              <w:rPr>
                <w:sz w:val="18"/>
                <w:szCs w:val="18"/>
                <w:lang w:val="en-CA"/>
              </w:rPr>
              <w:t>&gt;</w:t>
            </w:r>
            <w:proofErr w:type="spellStart"/>
            <w:r w:rsidRPr="007B0CD6">
              <w:rPr>
                <w:sz w:val="18"/>
                <w:szCs w:val="18"/>
                <w:lang w:val="en-CA"/>
              </w:rPr>
              <w:t>MD_ClassificationCode</w:t>
            </w:r>
            <w:proofErr w:type="spellEnd"/>
            <w:r w:rsidRPr="007B0CD6">
              <w:rPr>
                <w:sz w:val="18"/>
                <w:szCs w:val="18"/>
                <w:lang w:val="en-CA"/>
              </w:rPr>
              <w:t xml:space="preserve"> (</w:t>
            </w:r>
            <w:proofErr w:type="spellStart"/>
            <w:r w:rsidRPr="007B0CD6">
              <w:rPr>
                <w:sz w:val="18"/>
                <w:szCs w:val="18"/>
                <w:lang w:val="en-CA"/>
              </w:rPr>
              <w:t>codelist</w:t>
            </w:r>
            <w:proofErr w:type="spellEnd"/>
            <w:r w:rsidRPr="007B0CD6">
              <w:rPr>
                <w:sz w:val="18"/>
                <w:szCs w:val="18"/>
                <w:lang w:val="en-CA"/>
              </w:rPr>
              <w:t>)</w:t>
            </w:r>
          </w:p>
        </w:tc>
        <w:tc>
          <w:tcPr>
            <w:tcW w:w="1527" w:type="pct"/>
            <w:tcBorders>
              <w:top w:val="single" w:sz="4" w:space="0" w:color="000000"/>
              <w:left w:val="single" w:sz="4" w:space="0" w:color="000000"/>
              <w:bottom w:val="single" w:sz="4" w:space="0" w:color="000000"/>
              <w:right w:val="single" w:sz="4" w:space="0" w:color="000000"/>
            </w:tcBorders>
            <w:hideMark/>
          </w:tcPr>
          <w:p w14:paraId="0E48A340" w14:textId="77777777" w:rsidR="005C2905" w:rsidRPr="007B0CD6" w:rsidRDefault="005C2905" w:rsidP="0093403C">
            <w:pPr>
              <w:rPr>
                <w:sz w:val="18"/>
                <w:szCs w:val="18"/>
                <w:lang w:val="en-CA"/>
              </w:rPr>
            </w:pPr>
            <w:r w:rsidRPr="007B0CD6">
              <w:rPr>
                <w:sz w:val="18"/>
                <w:szCs w:val="18"/>
                <w:lang w:val="en-CA"/>
              </w:rPr>
              <w:t>Value must be same as base dataset.</w:t>
            </w:r>
          </w:p>
        </w:tc>
      </w:tr>
      <w:tr w:rsidR="005C2905" w:rsidRPr="0075712D" w14:paraId="7BE62ABE" w14:textId="77777777" w:rsidTr="00DD0002">
        <w:tc>
          <w:tcPr>
            <w:tcW w:w="1180" w:type="pct"/>
            <w:tcBorders>
              <w:top w:val="single" w:sz="4" w:space="0" w:color="000000"/>
              <w:left w:val="single" w:sz="4" w:space="0" w:color="000000"/>
              <w:bottom w:val="single" w:sz="4" w:space="0" w:color="000000"/>
              <w:right w:val="single" w:sz="4" w:space="0" w:color="000000"/>
            </w:tcBorders>
            <w:hideMark/>
          </w:tcPr>
          <w:p w14:paraId="38850CBF" w14:textId="77777777" w:rsidR="005C2905" w:rsidRPr="007B0CD6" w:rsidRDefault="005C2905" w:rsidP="0093403C">
            <w:pPr>
              <w:rPr>
                <w:sz w:val="18"/>
                <w:szCs w:val="18"/>
                <w:lang w:val="en-CA"/>
              </w:rPr>
            </w:pPr>
            <w:r w:rsidRPr="007B0CD6">
              <w:rPr>
                <w:sz w:val="18"/>
                <w:szCs w:val="18"/>
                <w:lang w:val="en-CA"/>
              </w:rPr>
              <w:t>purpose</w:t>
            </w:r>
          </w:p>
        </w:tc>
        <w:tc>
          <w:tcPr>
            <w:tcW w:w="636" w:type="pct"/>
            <w:tcBorders>
              <w:top w:val="single" w:sz="4" w:space="0" w:color="000000"/>
              <w:left w:val="single" w:sz="4" w:space="0" w:color="000000"/>
              <w:bottom w:val="single" w:sz="4" w:space="0" w:color="000000"/>
              <w:right w:val="single" w:sz="4" w:space="0" w:color="000000"/>
            </w:tcBorders>
            <w:hideMark/>
          </w:tcPr>
          <w:p w14:paraId="6346DB98" w14:textId="77777777" w:rsidR="005C2905" w:rsidRPr="007B0CD6" w:rsidRDefault="005C2905" w:rsidP="0093403C">
            <w:pPr>
              <w:jc w:val="center"/>
              <w:rPr>
                <w:sz w:val="18"/>
                <w:szCs w:val="18"/>
                <w:lang w:val="en-CA"/>
              </w:rPr>
            </w:pPr>
            <w:r w:rsidRPr="007B0CD6">
              <w:rPr>
                <w:sz w:val="18"/>
                <w:szCs w:val="18"/>
                <w:lang w:val="en-CA"/>
              </w:rPr>
              <w:t>1</w:t>
            </w:r>
          </w:p>
        </w:tc>
        <w:tc>
          <w:tcPr>
            <w:tcW w:w="530" w:type="pct"/>
            <w:tcBorders>
              <w:top w:val="single" w:sz="4" w:space="0" w:color="000000"/>
              <w:left w:val="single" w:sz="4" w:space="0" w:color="000000"/>
              <w:bottom w:val="single" w:sz="4" w:space="0" w:color="000000"/>
              <w:right w:val="single" w:sz="4" w:space="0" w:color="000000"/>
            </w:tcBorders>
            <w:hideMark/>
          </w:tcPr>
          <w:p w14:paraId="306338C0" w14:textId="77777777" w:rsidR="005C2905" w:rsidRPr="007B0CD6" w:rsidRDefault="005C2905" w:rsidP="0093403C">
            <w:pPr>
              <w:rPr>
                <w:sz w:val="18"/>
                <w:szCs w:val="18"/>
                <w:lang w:val="en-CA"/>
              </w:rPr>
            </w:pPr>
            <w:r w:rsidRPr="007B0CD6">
              <w:rPr>
                <w:sz w:val="18"/>
                <w:szCs w:val="18"/>
                <w:lang w:val="en-CA"/>
              </w:rPr>
              <w:t xml:space="preserve">{3}, {4} </w:t>
            </w:r>
          </w:p>
        </w:tc>
        <w:tc>
          <w:tcPr>
            <w:tcW w:w="1126" w:type="pct"/>
            <w:tcBorders>
              <w:top w:val="single" w:sz="4" w:space="0" w:color="000000"/>
              <w:left w:val="single" w:sz="4" w:space="0" w:color="000000"/>
              <w:bottom w:val="single" w:sz="4" w:space="0" w:color="000000"/>
              <w:right w:val="single" w:sz="4" w:space="0" w:color="000000"/>
            </w:tcBorders>
            <w:hideMark/>
          </w:tcPr>
          <w:p w14:paraId="6984F21E" w14:textId="77777777" w:rsidR="005C2905" w:rsidRPr="007B0CD6" w:rsidRDefault="005C2905" w:rsidP="0093403C">
            <w:pPr>
              <w:rPr>
                <w:sz w:val="18"/>
                <w:szCs w:val="18"/>
                <w:lang w:val="en-CA"/>
              </w:rPr>
            </w:pPr>
            <w:proofErr w:type="spellStart"/>
            <w:r w:rsidRPr="007B0CD6">
              <w:rPr>
                <w:sz w:val="18"/>
                <w:szCs w:val="18"/>
                <w:lang w:val="en-CA"/>
              </w:rPr>
              <w:t>CharacterString</w:t>
            </w:r>
            <w:proofErr w:type="spellEnd"/>
          </w:p>
        </w:tc>
        <w:tc>
          <w:tcPr>
            <w:tcW w:w="1527" w:type="pct"/>
            <w:tcBorders>
              <w:top w:val="single" w:sz="4" w:space="0" w:color="000000"/>
              <w:left w:val="single" w:sz="4" w:space="0" w:color="000000"/>
              <w:bottom w:val="single" w:sz="4" w:space="0" w:color="000000"/>
              <w:right w:val="single" w:sz="4" w:space="0" w:color="000000"/>
            </w:tcBorders>
          </w:tcPr>
          <w:p w14:paraId="2C4956F8" w14:textId="77777777" w:rsidR="005C2905" w:rsidRPr="007B0CD6" w:rsidRDefault="005C2905" w:rsidP="005C2905">
            <w:pPr>
              <w:pStyle w:val="ae"/>
              <w:numPr>
                <w:ilvl w:val="0"/>
                <w:numId w:val="33"/>
              </w:numPr>
              <w:rPr>
                <w:sz w:val="18"/>
                <w:szCs w:val="18"/>
                <w:lang w:val="en-CA"/>
              </w:rPr>
            </w:pPr>
            <w:r w:rsidRPr="007B0CD6">
              <w:rPr>
                <w:sz w:val="18"/>
                <w:szCs w:val="18"/>
                <w:lang w:val="en-CA"/>
              </w:rPr>
              <w:t>Update</w:t>
            </w:r>
          </w:p>
          <w:p w14:paraId="149A3B6B" w14:textId="77777777" w:rsidR="005C2905" w:rsidRPr="007B0CD6" w:rsidRDefault="005C2905" w:rsidP="005C2905">
            <w:pPr>
              <w:numPr>
                <w:ilvl w:val="0"/>
                <w:numId w:val="33"/>
              </w:numPr>
              <w:rPr>
                <w:sz w:val="18"/>
                <w:szCs w:val="18"/>
                <w:lang w:val="en-CA"/>
              </w:rPr>
            </w:pPr>
            <w:r w:rsidRPr="007B0CD6">
              <w:rPr>
                <w:sz w:val="18"/>
                <w:szCs w:val="18"/>
                <w:lang w:val="en-CA"/>
              </w:rPr>
              <w:t>Cancellation</w:t>
            </w:r>
          </w:p>
        </w:tc>
      </w:tr>
      <w:tr w:rsidR="005C2905" w:rsidRPr="0075712D" w14:paraId="6E5E4170" w14:textId="77777777" w:rsidTr="00DD0002">
        <w:tc>
          <w:tcPr>
            <w:tcW w:w="1180" w:type="pct"/>
            <w:tcBorders>
              <w:top w:val="single" w:sz="4" w:space="0" w:color="000000"/>
              <w:left w:val="single" w:sz="4" w:space="0" w:color="000000"/>
              <w:bottom w:val="single" w:sz="4" w:space="0" w:color="000000"/>
              <w:right w:val="single" w:sz="4" w:space="0" w:color="000000"/>
            </w:tcBorders>
            <w:hideMark/>
          </w:tcPr>
          <w:p w14:paraId="4802C80A" w14:textId="77777777" w:rsidR="005C2905" w:rsidRPr="007B0CD6" w:rsidRDefault="005C2905" w:rsidP="0093403C">
            <w:pPr>
              <w:rPr>
                <w:sz w:val="18"/>
                <w:szCs w:val="18"/>
                <w:lang w:val="en-CA"/>
              </w:rPr>
            </w:pPr>
            <w:proofErr w:type="spellStart"/>
            <w:r w:rsidRPr="007B0CD6">
              <w:rPr>
                <w:sz w:val="18"/>
                <w:szCs w:val="18"/>
                <w:lang w:val="en-CA"/>
              </w:rPr>
              <w:t>editionNumber</w:t>
            </w:r>
            <w:proofErr w:type="spellEnd"/>
            <w:r w:rsidRPr="007B0CD6">
              <w:rPr>
                <w:sz w:val="18"/>
                <w:szCs w:val="18"/>
                <w:lang w:val="en-CA"/>
              </w:rPr>
              <w:t xml:space="preserve"> </w:t>
            </w:r>
          </w:p>
        </w:tc>
        <w:tc>
          <w:tcPr>
            <w:tcW w:w="636" w:type="pct"/>
            <w:tcBorders>
              <w:top w:val="single" w:sz="4" w:space="0" w:color="000000"/>
              <w:left w:val="single" w:sz="4" w:space="0" w:color="000000"/>
              <w:bottom w:val="single" w:sz="4" w:space="0" w:color="000000"/>
              <w:right w:val="single" w:sz="4" w:space="0" w:color="000000"/>
            </w:tcBorders>
            <w:hideMark/>
          </w:tcPr>
          <w:p w14:paraId="2DC0FBC7" w14:textId="77777777" w:rsidR="005C2905" w:rsidRPr="007B0CD6" w:rsidRDefault="005C2905" w:rsidP="0093403C">
            <w:pPr>
              <w:jc w:val="center"/>
              <w:rPr>
                <w:sz w:val="18"/>
                <w:szCs w:val="18"/>
                <w:lang w:val="en-CA"/>
              </w:rPr>
            </w:pPr>
            <w:r w:rsidRPr="007B0CD6">
              <w:rPr>
                <w:sz w:val="18"/>
                <w:szCs w:val="18"/>
                <w:lang w:val="en-CA"/>
              </w:rPr>
              <w:t>1</w:t>
            </w:r>
          </w:p>
        </w:tc>
        <w:tc>
          <w:tcPr>
            <w:tcW w:w="530" w:type="pct"/>
            <w:tcBorders>
              <w:top w:val="single" w:sz="4" w:space="0" w:color="000000"/>
              <w:left w:val="single" w:sz="4" w:space="0" w:color="000000"/>
              <w:bottom w:val="single" w:sz="4" w:space="0" w:color="000000"/>
              <w:right w:val="single" w:sz="4" w:space="0" w:color="000000"/>
            </w:tcBorders>
            <w:hideMark/>
          </w:tcPr>
          <w:p w14:paraId="5F87DA75" w14:textId="77777777" w:rsidR="005C2905" w:rsidRPr="007B0CD6" w:rsidRDefault="005C2905" w:rsidP="0093403C">
            <w:pPr>
              <w:rPr>
                <w:sz w:val="18"/>
                <w:szCs w:val="18"/>
                <w:lang w:val="en-CA"/>
              </w:rPr>
            </w:pPr>
          </w:p>
        </w:tc>
        <w:tc>
          <w:tcPr>
            <w:tcW w:w="1126" w:type="pct"/>
            <w:tcBorders>
              <w:top w:val="single" w:sz="4" w:space="0" w:color="000000"/>
              <w:left w:val="single" w:sz="4" w:space="0" w:color="000000"/>
              <w:bottom w:val="single" w:sz="4" w:space="0" w:color="000000"/>
              <w:right w:val="single" w:sz="4" w:space="0" w:color="000000"/>
            </w:tcBorders>
            <w:hideMark/>
          </w:tcPr>
          <w:p w14:paraId="79D49A2F" w14:textId="77777777" w:rsidR="005C2905" w:rsidRPr="007B0CD6" w:rsidRDefault="005C2905" w:rsidP="0093403C">
            <w:pPr>
              <w:rPr>
                <w:sz w:val="18"/>
                <w:szCs w:val="18"/>
                <w:lang w:val="en-CA"/>
              </w:rPr>
            </w:pPr>
            <w:proofErr w:type="spellStart"/>
            <w:r w:rsidRPr="007B0CD6">
              <w:rPr>
                <w:sz w:val="18"/>
                <w:szCs w:val="18"/>
                <w:lang w:val="en-CA"/>
              </w:rPr>
              <w:t>CharacterString</w:t>
            </w:r>
            <w:proofErr w:type="spellEnd"/>
          </w:p>
        </w:tc>
        <w:tc>
          <w:tcPr>
            <w:tcW w:w="1527" w:type="pct"/>
            <w:tcBorders>
              <w:top w:val="single" w:sz="4" w:space="0" w:color="000000"/>
              <w:left w:val="single" w:sz="4" w:space="0" w:color="000000"/>
              <w:bottom w:val="single" w:sz="4" w:space="0" w:color="000000"/>
              <w:right w:val="single" w:sz="4" w:space="0" w:color="000000"/>
            </w:tcBorders>
            <w:hideMark/>
          </w:tcPr>
          <w:p w14:paraId="6C2BFB8D" w14:textId="77777777" w:rsidR="005C2905" w:rsidRPr="007B0CD6" w:rsidRDefault="005C2905" w:rsidP="0093403C">
            <w:pPr>
              <w:rPr>
                <w:sz w:val="18"/>
                <w:szCs w:val="18"/>
                <w:lang w:val="en-CA"/>
              </w:rPr>
            </w:pPr>
            <w:r w:rsidRPr="007B0CD6">
              <w:rPr>
                <w:sz w:val="18"/>
                <w:szCs w:val="18"/>
                <w:lang w:val="en-CA"/>
              </w:rPr>
              <w:t>Value must be same as base dataset.</w:t>
            </w:r>
          </w:p>
        </w:tc>
      </w:tr>
      <w:tr w:rsidR="005C2905" w:rsidRPr="0075712D" w14:paraId="5FD64E38" w14:textId="77777777" w:rsidTr="00DD0002">
        <w:tc>
          <w:tcPr>
            <w:tcW w:w="1180" w:type="pct"/>
            <w:tcBorders>
              <w:top w:val="single" w:sz="4" w:space="0" w:color="000000"/>
              <w:left w:val="single" w:sz="4" w:space="0" w:color="000000"/>
              <w:bottom w:val="single" w:sz="4" w:space="0" w:color="000000"/>
              <w:right w:val="single" w:sz="4" w:space="0" w:color="000000"/>
            </w:tcBorders>
            <w:hideMark/>
          </w:tcPr>
          <w:p w14:paraId="31015136" w14:textId="77777777" w:rsidR="005C2905" w:rsidRPr="007B0CD6" w:rsidRDefault="005C2905" w:rsidP="0093403C">
            <w:pPr>
              <w:rPr>
                <w:sz w:val="18"/>
                <w:szCs w:val="18"/>
                <w:lang w:val="en-CA"/>
              </w:rPr>
            </w:pPr>
            <w:proofErr w:type="spellStart"/>
            <w:r w:rsidRPr="007B0CD6">
              <w:rPr>
                <w:sz w:val="18"/>
                <w:szCs w:val="18"/>
                <w:lang w:val="en-CA"/>
              </w:rPr>
              <w:t>updateNumber</w:t>
            </w:r>
            <w:proofErr w:type="spellEnd"/>
          </w:p>
        </w:tc>
        <w:tc>
          <w:tcPr>
            <w:tcW w:w="636" w:type="pct"/>
            <w:tcBorders>
              <w:top w:val="single" w:sz="4" w:space="0" w:color="000000"/>
              <w:left w:val="single" w:sz="4" w:space="0" w:color="000000"/>
              <w:bottom w:val="single" w:sz="4" w:space="0" w:color="000000"/>
              <w:right w:val="single" w:sz="4" w:space="0" w:color="000000"/>
            </w:tcBorders>
            <w:hideMark/>
          </w:tcPr>
          <w:p w14:paraId="1A955145" w14:textId="77777777" w:rsidR="005C2905" w:rsidRPr="007B0CD6" w:rsidRDefault="005C2905" w:rsidP="0093403C">
            <w:pPr>
              <w:jc w:val="center"/>
              <w:rPr>
                <w:sz w:val="18"/>
                <w:szCs w:val="18"/>
                <w:lang w:val="en-CA"/>
              </w:rPr>
            </w:pPr>
            <w:r w:rsidRPr="007B0CD6">
              <w:rPr>
                <w:sz w:val="18"/>
                <w:szCs w:val="18"/>
                <w:lang w:val="en-CA"/>
              </w:rPr>
              <w:t>1</w:t>
            </w:r>
          </w:p>
        </w:tc>
        <w:tc>
          <w:tcPr>
            <w:tcW w:w="530" w:type="pct"/>
            <w:tcBorders>
              <w:top w:val="single" w:sz="4" w:space="0" w:color="000000"/>
              <w:left w:val="single" w:sz="4" w:space="0" w:color="000000"/>
              <w:bottom w:val="single" w:sz="4" w:space="0" w:color="000000"/>
              <w:right w:val="single" w:sz="4" w:space="0" w:color="000000"/>
            </w:tcBorders>
          </w:tcPr>
          <w:p w14:paraId="6D5B96EF" w14:textId="77777777" w:rsidR="005C2905" w:rsidRPr="007B0CD6" w:rsidRDefault="005C2905" w:rsidP="0093403C">
            <w:pPr>
              <w:rPr>
                <w:sz w:val="18"/>
                <w:szCs w:val="18"/>
                <w:lang w:val="en-CA"/>
              </w:rPr>
            </w:pPr>
          </w:p>
        </w:tc>
        <w:tc>
          <w:tcPr>
            <w:tcW w:w="1126" w:type="pct"/>
            <w:tcBorders>
              <w:top w:val="single" w:sz="4" w:space="0" w:color="000000"/>
              <w:left w:val="single" w:sz="4" w:space="0" w:color="000000"/>
              <w:bottom w:val="single" w:sz="4" w:space="0" w:color="000000"/>
              <w:right w:val="single" w:sz="4" w:space="0" w:color="000000"/>
            </w:tcBorders>
            <w:hideMark/>
          </w:tcPr>
          <w:p w14:paraId="6DBA4AFA" w14:textId="77777777" w:rsidR="005C2905" w:rsidRPr="007B0CD6" w:rsidRDefault="005C2905" w:rsidP="0093403C">
            <w:pPr>
              <w:rPr>
                <w:sz w:val="18"/>
                <w:szCs w:val="18"/>
                <w:lang w:val="en-CA"/>
              </w:rPr>
            </w:pPr>
            <w:proofErr w:type="spellStart"/>
            <w:r w:rsidRPr="007B0CD6">
              <w:rPr>
                <w:sz w:val="18"/>
                <w:szCs w:val="18"/>
                <w:lang w:val="en-CA"/>
              </w:rPr>
              <w:t>CharacterString</w:t>
            </w:r>
            <w:proofErr w:type="spellEnd"/>
          </w:p>
        </w:tc>
        <w:tc>
          <w:tcPr>
            <w:tcW w:w="1527" w:type="pct"/>
            <w:tcBorders>
              <w:top w:val="single" w:sz="4" w:space="0" w:color="000000"/>
              <w:left w:val="single" w:sz="4" w:space="0" w:color="000000"/>
              <w:bottom w:val="single" w:sz="4" w:space="0" w:color="000000"/>
              <w:right w:val="single" w:sz="4" w:space="0" w:color="000000"/>
            </w:tcBorders>
            <w:hideMark/>
          </w:tcPr>
          <w:p w14:paraId="1EDB5847" w14:textId="77777777" w:rsidR="005C2905" w:rsidRPr="007B0CD6" w:rsidRDefault="005C2905" w:rsidP="0093403C">
            <w:pPr>
              <w:rPr>
                <w:sz w:val="18"/>
                <w:szCs w:val="18"/>
                <w:lang w:val="en-CA"/>
              </w:rPr>
            </w:pPr>
            <w:r w:rsidRPr="007B0CD6">
              <w:rPr>
                <w:sz w:val="18"/>
                <w:szCs w:val="18"/>
                <w:lang w:val="en-CA"/>
              </w:rPr>
              <w:t>Update sequence number, must match file name.</w:t>
            </w:r>
          </w:p>
        </w:tc>
      </w:tr>
      <w:tr w:rsidR="005C2905" w:rsidRPr="0075712D" w14:paraId="17DF53D3" w14:textId="77777777" w:rsidTr="00DD0002">
        <w:tc>
          <w:tcPr>
            <w:tcW w:w="1180" w:type="pct"/>
            <w:tcBorders>
              <w:top w:val="single" w:sz="4" w:space="0" w:color="000000"/>
              <w:left w:val="single" w:sz="4" w:space="0" w:color="000000"/>
              <w:bottom w:val="single" w:sz="4" w:space="0" w:color="000000"/>
              <w:right w:val="single" w:sz="4" w:space="0" w:color="000000"/>
            </w:tcBorders>
            <w:hideMark/>
          </w:tcPr>
          <w:p w14:paraId="3B839D8D" w14:textId="77777777" w:rsidR="005C2905" w:rsidRPr="007B0CD6" w:rsidRDefault="005C2905" w:rsidP="0093403C">
            <w:pPr>
              <w:rPr>
                <w:sz w:val="18"/>
                <w:szCs w:val="18"/>
                <w:lang w:val="en-CA"/>
              </w:rPr>
            </w:pPr>
            <w:proofErr w:type="spellStart"/>
            <w:r w:rsidRPr="007B0CD6">
              <w:rPr>
                <w:sz w:val="18"/>
                <w:szCs w:val="18"/>
                <w:lang w:val="en-CA"/>
              </w:rPr>
              <w:t>updateApplicationDate</w:t>
            </w:r>
            <w:proofErr w:type="spellEnd"/>
          </w:p>
        </w:tc>
        <w:tc>
          <w:tcPr>
            <w:tcW w:w="636" w:type="pct"/>
            <w:tcBorders>
              <w:top w:val="single" w:sz="4" w:space="0" w:color="000000"/>
              <w:left w:val="single" w:sz="4" w:space="0" w:color="000000"/>
              <w:bottom w:val="single" w:sz="4" w:space="0" w:color="000000"/>
              <w:right w:val="single" w:sz="4" w:space="0" w:color="000000"/>
            </w:tcBorders>
            <w:hideMark/>
          </w:tcPr>
          <w:p w14:paraId="433FF095" w14:textId="77777777" w:rsidR="005C2905" w:rsidRPr="007B0CD6" w:rsidRDefault="005C2905" w:rsidP="0093403C">
            <w:pPr>
              <w:jc w:val="center"/>
              <w:rPr>
                <w:sz w:val="18"/>
                <w:szCs w:val="18"/>
                <w:lang w:val="en-CA"/>
              </w:rPr>
            </w:pPr>
            <w:r w:rsidRPr="007B0CD6">
              <w:rPr>
                <w:sz w:val="18"/>
                <w:szCs w:val="18"/>
                <w:lang w:val="en-CA"/>
              </w:rPr>
              <w:t>1</w:t>
            </w:r>
          </w:p>
        </w:tc>
        <w:tc>
          <w:tcPr>
            <w:tcW w:w="530" w:type="pct"/>
            <w:tcBorders>
              <w:top w:val="single" w:sz="4" w:space="0" w:color="000000"/>
              <w:left w:val="single" w:sz="4" w:space="0" w:color="000000"/>
              <w:bottom w:val="single" w:sz="4" w:space="0" w:color="000000"/>
              <w:right w:val="single" w:sz="4" w:space="0" w:color="000000"/>
            </w:tcBorders>
          </w:tcPr>
          <w:p w14:paraId="06FD4D1D" w14:textId="77777777" w:rsidR="005C2905" w:rsidRPr="007B0CD6" w:rsidRDefault="005C2905" w:rsidP="0093403C">
            <w:pPr>
              <w:rPr>
                <w:sz w:val="18"/>
                <w:szCs w:val="18"/>
                <w:lang w:val="en-CA"/>
              </w:rPr>
            </w:pPr>
          </w:p>
        </w:tc>
        <w:tc>
          <w:tcPr>
            <w:tcW w:w="1126" w:type="pct"/>
            <w:tcBorders>
              <w:top w:val="single" w:sz="4" w:space="0" w:color="000000"/>
              <w:left w:val="single" w:sz="4" w:space="0" w:color="000000"/>
              <w:bottom w:val="single" w:sz="4" w:space="0" w:color="000000"/>
              <w:right w:val="single" w:sz="4" w:space="0" w:color="000000"/>
            </w:tcBorders>
            <w:hideMark/>
          </w:tcPr>
          <w:p w14:paraId="3E8401DD" w14:textId="77777777" w:rsidR="005C2905" w:rsidRPr="007B0CD6" w:rsidRDefault="005C2905" w:rsidP="0093403C">
            <w:pPr>
              <w:rPr>
                <w:sz w:val="18"/>
                <w:szCs w:val="18"/>
                <w:lang w:val="en-CA"/>
              </w:rPr>
            </w:pPr>
            <w:r w:rsidRPr="007B0CD6">
              <w:rPr>
                <w:sz w:val="18"/>
                <w:szCs w:val="18"/>
                <w:lang w:val="en-CA"/>
              </w:rPr>
              <w:t>Date</w:t>
            </w:r>
          </w:p>
        </w:tc>
        <w:tc>
          <w:tcPr>
            <w:tcW w:w="1527" w:type="pct"/>
            <w:tcBorders>
              <w:top w:val="single" w:sz="4" w:space="0" w:color="000000"/>
              <w:left w:val="single" w:sz="4" w:space="0" w:color="000000"/>
              <w:bottom w:val="single" w:sz="4" w:space="0" w:color="000000"/>
              <w:right w:val="single" w:sz="4" w:space="0" w:color="000000"/>
            </w:tcBorders>
            <w:hideMark/>
          </w:tcPr>
          <w:p w14:paraId="69485B31" w14:textId="77777777" w:rsidR="005C2905" w:rsidRPr="007B0CD6" w:rsidRDefault="005C2905" w:rsidP="0093403C">
            <w:pPr>
              <w:rPr>
                <w:sz w:val="18"/>
                <w:szCs w:val="18"/>
                <w:lang w:val="en-CA"/>
              </w:rPr>
            </w:pPr>
            <w:r w:rsidRPr="007B0CD6">
              <w:rPr>
                <w:sz w:val="18"/>
                <w:szCs w:val="18"/>
                <w:lang w:val="en-CA"/>
              </w:rPr>
              <w:t>Date of update</w:t>
            </w:r>
          </w:p>
        </w:tc>
      </w:tr>
      <w:tr w:rsidR="005C2905" w:rsidRPr="0075712D" w14:paraId="42661001" w14:textId="77777777" w:rsidTr="00DD0002">
        <w:tc>
          <w:tcPr>
            <w:tcW w:w="1180" w:type="pct"/>
            <w:tcBorders>
              <w:top w:val="single" w:sz="4" w:space="0" w:color="000000"/>
              <w:left w:val="single" w:sz="4" w:space="0" w:color="000000"/>
              <w:bottom w:val="single" w:sz="4" w:space="0" w:color="000000"/>
              <w:right w:val="single" w:sz="4" w:space="0" w:color="000000"/>
            </w:tcBorders>
            <w:hideMark/>
          </w:tcPr>
          <w:p w14:paraId="6D9F8424" w14:textId="77777777" w:rsidR="005C2905" w:rsidRPr="007B0CD6" w:rsidRDefault="005C2905" w:rsidP="0093403C">
            <w:pPr>
              <w:rPr>
                <w:sz w:val="18"/>
                <w:szCs w:val="18"/>
                <w:lang w:val="en-CA"/>
              </w:rPr>
            </w:pPr>
            <w:proofErr w:type="spellStart"/>
            <w:r w:rsidRPr="007B0CD6">
              <w:rPr>
                <w:sz w:val="18"/>
                <w:szCs w:val="18"/>
                <w:lang w:val="en-CA"/>
              </w:rPr>
              <w:t>issueDate</w:t>
            </w:r>
            <w:proofErr w:type="spellEnd"/>
            <w:r w:rsidRPr="007B0CD6">
              <w:rPr>
                <w:sz w:val="18"/>
                <w:szCs w:val="18"/>
                <w:lang w:val="en-CA"/>
              </w:rPr>
              <w:t xml:space="preserve"> </w:t>
            </w:r>
          </w:p>
        </w:tc>
        <w:tc>
          <w:tcPr>
            <w:tcW w:w="636" w:type="pct"/>
            <w:tcBorders>
              <w:top w:val="single" w:sz="4" w:space="0" w:color="000000"/>
              <w:left w:val="single" w:sz="4" w:space="0" w:color="000000"/>
              <w:bottom w:val="single" w:sz="4" w:space="0" w:color="000000"/>
              <w:right w:val="single" w:sz="4" w:space="0" w:color="000000"/>
            </w:tcBorders>
            <w:hideMark/>
          </w:tcPr>
          <w:p w14:paraId="1B9D45A7" w14:textId="77777777" w:rsidR="005C2905" w:rsidRPr="007B0CD6" w:rsidRDefault="005C2905" w:rsidP="0093403C">
            <w:pPr>
              <w:jc w:val="center"/>
              <w:rPr>
                <w:sz w:val="18"/>
                <w:szCs w:val="18"/>
                <w:lang w:val="en-CA"/>
              </w:rPr>
            </w:pPr>
            <w:r w:rsidRPr="007B0CD6">
              <w:rPr>
                <w:sz w:val="18"/>
                <w:szCs w:val="18"/>
                <w:lang w:val="en-CA"/>
              </w:rPr>
              <w:t>1</w:t>
            </w:r>
          </w:p>
        </w:tc>
        <w:tc>
          <w:tcPr>
            <w:tcW w:w="530" w:type="pct"/>
            <w:tcBorders>
              <w:top w:val="single" w:sz="4" w:space="0" w:color="000000"/>
              <w:left w:val="single" w:sz="4" w:space="0" w:color="000000"/>
              <w:bottom w:val="single" w:sz="4" w:space="0" w:color="000000"/>
              <w:right w:val="single" w:sz="4" w:space="0" w:color="000000"/>
            </w:tcBorders>
          </w:tcPr>
          <w:p w14:paraId="7B85D2C8" w14:textId="77777777" w:rsidR="005C2905" w:rsidRPr="007B0CD6" w:rsidRDefault="005C2905" w:rsidP="0093403C">
            <w:pPr>
              <w:rPr>
                <w:sz w:val="18"/>
                <w:szCs w:val="18"/>
                <w:lang w:val="en-CA"/>
              </w:rPr>
            </w:pPr>
          </w:p>
        </w:tc>
        <w:tc>
          <w:tcPr>
            <w:tcW w:w="1126" w:type="pct"/>
            <w:tcBorders>
              <w:top w:val="single" w:sz="4" w:space="0" w:color="000000"/>
              <w:left w:val="single" w:sz="4" w:space="0" w:color="000000"/>
              <w:bottom w:val="single" w:sz="4" w:space="0" w:color="000000"/>
              <w:right w:val="single" w:sz="4" w:space="0" w:color="000000"/>
            </w:tcBorders>
            <w:hideMark/>
          </w:tcPr>
          <w:p w14:paraId="57F44EEC" w14:textId="77777777" w:rsidR="005C2905" w:rsidRPr="007B0CD6" w:rsidRDefault="005C2905" w:rsidP="0093403C">
            <w:pPr>
              <w:rPr>
                <w:sz w:val="18"/>
                <w:szCs w:val="18"/>
                <w:lang w:val="en-CA"/>
              </w:rPr>
            </w:pPr>
            <w:r w:rsidRPr="007B0CD6">
              <w:rPr>
                <w:sz w:val="18"/>
                <w:szCs w:val="18"/>
                <w:lang w:val="en-CA"/>
              </w:rPr>
              <w:t xml:space="preserve">Date </w:t>
            </w:r>
          </w:p>
        </w:tc>
        <w:tc>
          <w:tcPr>
            <w:tcW w:w="1527" w:type="pct"/>
            <w:tcBorders>
              <w:top w:val="single" w:sz="4" w:space="0" w:color="000000"/>
              <w:left w:val="single" w:sz="4" w:space="0" w:color="000000"/>
              <w:bottom w:val="single" w:sz="4" w:space="0" w:color="000000"/>
              <w:right w:val="single" w:sz="4" w:space="0" w:color="000000"/>
            </w:tcBorders>
            <w:hideMark/>
          </w:tcPr>
          <w:p w14:paraId="52848EC5" w14:textId="77777777" w:rsidR="005C2905" w:rsidRPr="007B0CD6" w:rsidRDefault="005C2905" w:rsidP="0093403C">
            <w:pPr>
              <w:rPr>
                <w:sz w:val="18"/>
                <w:szCs w:val="18"/>
                <w:lang w:val="en-CA"/>
              </w:rPr>
            </w:pPr>
            <w:r w:rsidRPr="007B0CD6">
              <w:rPr>
                <w:sz w:val="18"/>
                <w:szCs w:val="18"/>
                <w:lang w:val="en-CA"/>
              </w:rPr>
              <w:t xml:space="preserve">Date on which the dataset was generated. </w:t>
            </w:r>
          </w:p>
        </w:tc>
      </w:tr>
      <w:tr w:rsidR="005C2905" w:rsidRPr="0075712D" w14:paraId="0BFB01BD" w14:textId="77777777" w:rsidTr="00DD0002">
        <w:tc>
          <w:tcPr>
            <w:tcW w:w="1180" w:type="pct"/>
            <w:tcBorders>
              <w:top w:val="single" w:sz="4" w:space="0" w:color="000000"/>
              <w:left w:val="single" w:sz="4" w:space="0" w:color="000000"/>
              <w:bottom w:val="single" w:sz="4" w:space="0" w:color="000000"/>
              <w:right w:val="single" w:sz="4" w:space="0" w:color="000000"/>
            </w:tcBorders>
          </w:tcPr>
          <w:p w14:paraId="6080DA8A" w14:textId="77777777" w:rsidR="005C2905" w:rsidRPr="007B0CD6" w:rsidRDefault="005C2905" w:rsidP="0093403C">
            <w:pPr>
              <w:rPr>
                <w:sz w:val="18"/>
                <w:szCs w:val="18"/>
                <w:lang w:val="en-CA"/>
              </w:rPr>
            </w:pPr>
            <w:proofErr w:type="spellStart"/>
            <w:r w:rsidRPr="007B0CD6">
              <w:rPr>
                <w:sz w:val="18"/>
                <w:szCs w:val="18"/>
              </w:rPr>
              <w:t>issueTime</w:t>
            </w:r>
            <w:proofErr w:type="spellEnd"/>
          </w:p>
        </w:tc>
        <w:tc>
          <w:tcPr>
            <w:tcW w:w="636" w:type="pct"/>
            <w:tcBorders>
              <w:top w:val="single" w:sz="4" w:space="0" w:color="000000"/>
              <w:left w:val="single" w:sz="4" w:space="0" w:color="000000"/>
              <w:bottom w:val="single" w:sz="4" w:space="0" w:color="000000"/>
              <w:right w:val="single" w:sz="4" w:space="0" w:color="000000"/>
            </w:tcBorders>
          </w:tcPr>
          <w:p w14:paraId="4A4CDAB7" w14:textId="77777777" w:rsidR="005C2905" w:rsidRPr="007B0CD6" w:rsidRDefault="005C2905" w:rsidP="0093403C">
            <w:pPr>
              <w:jc w:val="center"/>
              <w:rPr>
                <w:sz w:val="18"/>
                <w:szCs w:val="18"/>
                <w:lang w:val="en-CA"/>
              </w:rPr>
            </w:pPr>
            <w:r w:rsidRPr="007B0CD6">
              <w:rPr>
                <w:sz w:val="18"/>
                <w:szCs w:val="18"/>
              </w:rPr>
              <w:t>0..1</w:t>
            </w:r>
          </w:p>
        </w:tc>
        <w:tc>
          <w:tcPr>
            <w:tcW w:w="530" w:type="pct"/>
            <w:tcBorders>
              <w:top w:val="single" w:sz="4" w:space="0" w:color="000000"/>
              <w:left w:val="single" w:sz="4" w:space="0" w:color="000000"/>
              <w:bottom w:val="single" w:sz="4" w:space="0" w:color="000000"/>
              <w:right w:val="single" w:sz="4" w:space="0" w:color="000000"/>
            </w:tcBorders>
          </w:tcPr>
          <w:p w14:paraId="016F7E9E" w14:textId="77777777" w:rsidR="005C2905" w:rsidRPr="007B0CD6" w:rsidRDefault="005C2905" w:rsidP="0093403C">
            <w:pPr>
              <w:rPr>
                <w:sz w:val="18"/>
                <w:szCs w:val="18"/>
                <w:lang w:val="en-CA"/>
              </w:rPr>
            </w:pPr>
          </w:p>
        </w:tc>
        <w:tc>
          <w:tcPr>
            <w:tcW w:w="1126" w:type="pct"/>
            <w:tcBorders>
              <w:top w:val="single" w:sz="4" w:space="0" w:color="000000"/>
              <w:left w:val="single" w:sz="4" w:space="0" w:color="000000"/>
              <w:bottom w:val="single" w:sz="4" w:space="0" w:color="000000"/>
              <w:right w:val="single" w:sz="4" w:space="0" w:color="000000"/>
            </w:tcBorders>
          </w:tcPr>
          <w:p w14:paraId="2D592899" w14:textId="77777777" w:rsidR="005C2905" w:rsidRPr="007B0CD6" w:rsidRDefault="005C2905" w:rsidP="0093403C">
            <w:pPr>
              <w:rPr>
                <w:sz w:val="18"/>
                <w:szCs w:val="18"/>
                <w:lang w:val="en-CA"/>
              </w:rPr>
            </w:pPr>
            <w:r w:rsidRPr="007B0CD6">
              <w:rPr>
                <w:sz w:val="18"/>
                <w:szCs w:val="18"/>
              </w:rPr>
              <w:t>Time</w:t>
            </w:r>
          </w:p>
        </w:tc>
        <w:tc>
          <w:tcPr>
            <w:tcW w:w="1527" w:type="pct"/>
            <w:tcBorders>
              <w:top w:val="single" w:sz="4" w:space="0" w:color="000000"/>
              <w:left w:val="single" w:sz="4" w:space="0" w:color="000000"/>
              <w:bottom w:val="single" w:sz="4" w:space="0" w:color="000000"/>
              <w:right w:val="single" w:sz="4" w:space="0" w:color="000000"/>
            </w:tcBorders>
          </w:tcPr>
          <w:p w14:paraId="50774E13" w14:textId="77777777" w:rsidR="005C2905" w:rsidRPr="007B0CD6" w:rsidRDefault="005C2905" w:rsidP="0093403C">
            <w:pPr>
              <w:rPr>
                <w:sz w:val="18"/>
                <w:szCs w:val="18"/>
                <w:lang w:val="en-CA"/>
              </w:rPr>
            </w:pPr>
            <w:r w:rsidRPr="007B0CD6">
              <w:rPr>
                <w:sz w:val="18"/>
                <w:szCs w:val="18"/>
              </w:rPr>
              <w:t>Encoded only if time of issue is significant such as when more than one update is planned in a day.</w:t>
            </w:r>
          </w:p>
        </w:tc>
      </w:tr>
      <w:tr w:rsidR="005C2905" w:rsidRPr="0075712D" w14:paraId="28DFF2E9" w14:textId="77777777" w:rsidTr="00DD0002">
        <w:tc>
          <w:tcPr>
            <w:tcW w:w="1180" w:type="pct"/>
            <w:tcBorders>
              <w:top w:val="single" w:sz="4" w:space="0" w:color="000000"/>
              <w:left w:val="single" w:sz="4" w:space="0" w:color="000000"/>
              <w:bottom w:val="single" w:sz="4" w:space="0" w:color="000000"/>
              <w:right w:val="single" w:sz="4" w:space="0" w:color="000000"/>
            </w:tcBorders>
            <w:hideMark/>
          </w:tcPr>
          <w:p w14:paraId="377E6EC0" w14:textId="77777777" w:rsidR="005C2905" w:rsidRPr="007B0CD6" w:rsidRDefault="005C2905" w:rsidP="0093403C">
            <w:pPr>
              <w:rPr>
                <w:sz w:val="18"/>
                <w:szCs w:val="18"/>
                <w:lang w:val="en-CA"/>
              </w:rPr>
            </w:pPr>
            <w:proofErr w:type="spellStart"/>
            <w:r w:rsidRPr="007B0CD6">
              <w:rPr>
                <w:sz w:val="18"/>
                <w:szCs w:val="18"/>
                <w:lang w:val="en-CA"/>
              </w:rPr>
              <w:t>productSpecification</w:t>
            </w:r>
            <w:proofErr w:type="spellEnd"/>
            <w:r w:rsidRPr="007B0CD6">
              <w:rPr>
                <w:sz w:val="18"/>
                <w:szCs w:val="18"/>
                <w:lang w:val="en-CA"/>
              </w:rPr>
              <w:t xml:space="preserve"> </w:t>
            </w:r>
          </w:p>
        </w:tc>
        <w:tc>
          <w:tcPr>
            <w:tcW w:w="636" w:type="pct"/>
            <w:tcBorders>
              <w:top w:val="single" w:sz="4" w:space="0" w:color="000000"/>
              <w:left w:val="single" w:sz="4" w:space="0" w:color="000000"/>
              <w:bottom w:val="single" w:sz="4" w:space="0" w:color="000000"/>
              <w:right w:val="single" w:sz="4" w:space="0" w:color="000000"/>
            </w:tcBorders>
            <w:hideMark/>
          </w:tcPr>
          <w:p w14:paraId="086B9358" w14:textId="77777777" w:rsidR="005C2905" w:rsidRPr="007B0CD6" w:rsidRDefault="005C2905" w:rsidP="0093403C">
            <w:pPr>
              <w:jc w:val="center"/>
              <w:rPr>
                <w:sz w:val="18"/>
                <w:szCs w:val="18"/>
                <w:lang w:val="en-CA"/>
              </w:rPr>
            </w:pPr>
            <w:r w:rsidRPr="007B0CD6">
              <w:rPr>
                <w:sz w:val="18"/>
                <w:szCs w:val="18"/>
                <w:lang w:val="en-CA"/>
              </w:rPr>
              <w:t>1</w:t>
            </w:r>
          </w:p>
        </w:tc>
        <w:tc>
          <w:tcPr>
            <w:tcW w:w="530" w:type="pct"/>
            <w:tcBorders>
              <w:top w:val="single" w:sz="4" w:space="0" w:color="000000"/>
              <w:left w:val="single" w:sz="4" w:space="0" w:color="000000"/>
              <w:bottom w:val="single" w:sz="4" w:space="0" w:color="000000"/>
              <w:right w:val="single" w:sz="4" w:space="0" w:color="000000"/>
            </w:tcBorders>
            <w:hideMark/>
          </w:tcPr>
          <w:p w14:paraId="22005769" w14:textId="77777777" w:rsidR="005C2905" w:rsidRPr="007B0CD6" w:rsidRDefault="005C2905" w:rsidP="0093403C">
            <w:pPr>
              <w:rPr>
                <w:sz w:val="18"/>
                <w:szCs w:val="18"/>
                <w:lang w:val="en-CA"/>
              </w:rPr>
            </w:pPr>
          </w:p>
        </w:tc>
        <w:tc>
          <w:tcPr>
            <w:tcW w:w="1126" w:type="pct"/>
            <w:tcBorders>
              <w:top w:val="single" w:sz="4" w:space="0" w:color="000000"/>
              <w:left w:val="single" w:sz="4" w:space="0" w:color="000000"/>
              <w:bottom w:val="single" w:sz="4" w:space="0" w:color="000000"/>
              <w:right w:val="single" w:sz="4" w:space="0" w:color="000000"/>
            </w:tcBorders>
            <w:hideMark/>
          </w:tcPr>
          <w:p w14:paraId="022612B7" w14:textId="77777777" w:rsidR="005C2905" w:rsidRPr="007B0CD6" w:rsidRDefault="005C2905" w:rsidP="0093403C">
            <w:pPr>
              <w:rPr>
                <w:sz w:val="18"/>
                <w:szCs w:val="18"/>
                <w:lang w:val="en-CA"/>
              </w:rPr>
            </w:pPr>
            <w:r w:rsidRPr="007B0CD6">
              <w:rPr>
                <w:sz w:val="18"/>
                <w:szCs w:val="18"/>
                <w:lang w:val="en-CA"/>
              </w:rPr>
              <w:t>S100_ProductSpecification</w:t>
            </w:r>
          </w:p>
        </w:tc>
        <w:tc>
          <w:tcPr>
            <w:tcW w:w="1527" w:type="pct"/>
            <w:tcBorders>
              <w:top w:val="single" w:sz="4" w:space="0" w:color="000000"/>
              <w:left w:val="single" w:sz="4" w:space="0" w:color="000000"/>
              <w:bottom w:val="single" w:sz="4" w:space="0" w:color="000000"/>
              <w:right w:val="single" w:sz="4" w:space="0" w:color="000000"/>
            </w:tcBorders>
            <w:hideMark/>
          </w:tcPr>
          <w:p w14:paraId="09A8B978" w14:textId="77777777" w:rsidR="005C2905" w:rsidRPr="007B0CD6" w:rsidRDefault="005C2905" w:rsidP="0093403C">
            <w:pPr>
              <w:rPr>
                <w:sz w:val="18"/>
                <w:szCs w:val="18"/>
                <w:lang w:val="en-CA"/>
              </w:rPr>
            </w:pPr>
            <w:r w:rsidRPr="007B0CD6">
              <w:rPr>
                <w:sz w:val="18"/>
                <w:szCs w:val="18"/>
                <w:lang w:val="en-CA"/>
              </w:rPr>
              <w:t>Value must be same as base dataset.</w:t>
            </w:r>
          </w:p>
        </w:tc>
      </w:tr>
      <w:tr w:rsidR="005C2905" w:rsidRPr="0075712D" w14:paraId="35312183" w14:textId="77777777" w:rsidTr="00DD0002">
        <w:tc>
          <w:tcPr>
            <w:tcW w:w="1180" w:type="pct"/>
            <w:tcBorders>
              <w:top w:val="single" w:sz="4" w:space="0" w:color="000000"/>
              <w:left w:val="single" w:sz="4" w:space="0" w:color="000000"/>
              <w:bottom w:val="single" w:sz="4" w:space="0" w:color="000000"/>
              <w:right w:val="single" w:sz="4" w:space="0" w:color="000000"/>
            </w:tcBorders>
            <w:hideMark/>
          </w:tcPr>
          <w:p w14:paraId="32769599" w14:textId="77777777" w:rsidR="005C2905" w:rsidRPr="007B0CD6" w:rsidRDefault="005C2905" w:rsidP="0093403C">
            <w:pPr>
              <w:rPr>
                <w:sz w:val="18"/>
                <w:szCs w:val="18"/>
                <w:lang w:val="en-CA"/>
              </w:rPr>
            </w:pPr>
            <w:proofErr w:type="spellStart"/>
            <w:r w:rsidRPr="007B0CD6">
              <w:rPr>
                <w:sz w:val="18"/>
                <w:szCs w:val="18"/>
                <w:lang w:val="en-CA"/>
              </w:rPr>
              <w:t>producingAgency</w:t>
            </w:r>
            <w:proofErr w:type="spellEnd"/>
            <w:r w:rsidRPr="007B0CD6">
              <w:rPr>
                <w:sz w:val="18"/>
                <w:szCs w:val="18"/>
                <w:lang w:val="en-CA"/>
              </w:rPr>
              <w:t xml:space="preserve"> </w:t>
            </w:r>
          </w:p>
        </w:tc>
        <w:tc>
          <w:tcPr>
            <w:tcW w:w="636" w:type="pct"/>
            <w:tcBorders>
              <w:top w:val="single" w:sz="4" w:space="0" w:color="000000"/>
              <w:left w:val="single" w:sz="4" w:space="0" w:color="000000"/>
              <w:bottom w:val="single" w:sz="4" w:space="0" w:color="000000"/>
              <w:right w:val="single" w:sz="4" w:space="0" w:color="000000"/>
            </w:tcBorders>
            <w:hideMark/>
          </w:tcPr>
          <w:p w14:paraId="0A55EBAF" w14:textId="77777777" w:rsidR="005C2905" w:rsidRPr="007B0CD6" w:rsidRDefault="005C2905" w:rsidP="0093403C">
            <w:pPr>
              <w:jc w:val="center"/>
              <w:rPr>
                <w:sz w:val="18"/>
                <w:szCs w:val="18"/>
                <w:lang w:val="en-CA"/>
              </w:rPr>
            </w:pPr>
            <w:r w:rsidRPr="007B0CD6">
              <w:rPr>
                <w:sz w:val="18"/>
                <w:szCs w:val="18"/>
                <w:lang w:val="en-CA"/>
              </w:rPr>
              <w:t>1</w:t>
            </w:r>
          </w:p>
        </w:tc>
        <w:tc>
          <w:tcPr>
            <w:tcW w:w="530" w:type="pct"/>
            <w:tcBorders>
              <w:top w:val="single" w:sz="4" w:space="0" w:color="000000"/>
              <w:left w:val="single" w:sz="4" w:space="0" w:color="000000"/>
              <w:bottom w:val="single" w:sz="4" w:space="0" w:color="000000"/>
              <w:right w:val="single" w:sz="4" w:space="0" w:color="000000"/>
            </w:tcBorders>
          </w:tcPr>
          <w:p w14:paraId="1D3F5348" w14:textId="77777777" w:rsidR="005C2905" w:rsidRPr="007B0CD6" w:rsidRDefault="005C2905" w:rsidP="0093403C">
            <w:pPr>
              <w:rPr>
                <w:sz w:val="18"/>
                <w:szCs w:val="18"/>
                <w:lang w:val="en-CA"/>
              </w:rPr>
            </w:pPr>
          </w:p>
        </w:tc>
        <w:tc>
          <w:tcPr>
            <w:tcW w:w="1126" w:type="pct"/>
            <w:tcBorders>
              <w:top w:val="single" w:sz="4" w:space="0" w:color="000000"/>
              <w:left w:val="single" w:sz="4" w:space="0" w:color="000000"/>
              <w:bottom w:val="single" w:sz="4" w:space="0" w:color="000000"/>
              <w:right w:val="single" w:sz="4" w:space="0" w:color="000000"/>
            </w:tcBorders>
            <w:hideMark/>
          </w:tcPr>
          <w:p w14:paraId="216AC3EB" w14:textId="77777777" w:rsidR="005C2905" w:rsidRPr="007B0CD6" w:rsidRDefault="005C2905" w:rsidP="0093403C">
            <w:pPr>
              <w:rPr>
                <w:sz w:val="18"/>
                <w:szCs w:val="18"/>
              </w:rPr>
            </w:pPr>
            <w:proofErr w:type="spellStart"/>
            <w:r w:rsidRPr="007B0CD6">
              <w:rPr>
                <w:sz w:val="18"/>
                <w:szCs w:val="18"/>
              </w:rPr>
              <w:t>CI_Responsibility</w:t>
            </w:r>
            <w:proofErr w:type="spellEnd"/>
            <w:r w:rsidRPr="007B0CD6">
              <w:rPr>
                <w:sz w:val="18"/>
                <w:szCs w:val="18"/>
              </w:rPr>
              <w:t>&gt;</w:t>
            </w:r>
            <w:proofErr w:type="spellStart"/>
            <w:r w:rsidRPr="007B0CD6">
              <w:rPr>
                <w:sz w:val="18"/>
                <w:szCs w:val="18"/>
              </w:rPr>
              <w:t>CI_Organisation</w:t>
            </w:r>
            <w:proofErr w:type="spellEnd"/>
            <w:r w:rsidRPr="007B0CD6">
              <w:rPr>
                <w:sz w:val="18"/>
                <w:szCs w:val="18"/>
              </w:rPr>
              <w:t xml:space="preserve"> or</w:t>
            </w:r>
          </w:p>
          <w:p w14:paraId="17EAC688" w14:textId="77777777" w:rsidR="005C2905" w:rsidRPr="007B0CD6" w:rsidRDefault="005C2905" w:rsidP="0093403C">
            <w:pPr>
              <w:rPr>
                <w:sz w:val="18"/>
                <w:szCs w:val="18"/>
                <w:lang w:val="en-CA"/>
              </w:rPr>
            </w:pPr>
            <w:proofErr w:type="spellStart"/>
            <w:r w:rsidRPr="007B0CD6">
              <w:rPr>
                <w:sz w:val="18"/>
                <w:szCs w:val="18"/>
              </w:rPr>
              <w:t>CI_Responsibility</w:t>
            </w:r>
            <w:proofErr w:type="spellEnd"/>
            <w:r w:rsidRPr="007B0CD6">
              <w:rPr>
                <w:sz w:val="18"/>
                <w:szCs w:val="18"/>
              </w:rPr>
              <w:t>&gt;</w:t>
            </w:r>
            <w:proofErr w:type="spellStart"/>
            <w:r w:rsidRPr="007B0CD6">
              <w:rPr>
                <w:sz w:val="18"/>
                <w:szCs w:val="18"/>
              </w:rPr>
              <w:t>CI_Individual</w:t>
            </w:r>
            <w:proofErr w:type="spellEnd"/>
          </w:p>
        </w:tc>
        <w:tc>
          <w:tcPr>
            <w:tcW w:w="1527" w:type="pct"/>
            <w:tcBorders>
              <w:top w:val="single" w:sz="4" w:space="0" w:color="000000"/>
              <w:left w:val="single" w:sz="4" w:space="0" w:color="000000"/>
              <w:bottom w:val="single" w:sz="4" w:space="0" w:color="000000"/>
              <w:right w:val="single" w:sz="4" w:space="0" w:color="000000"/>
            </w:tcBorders>
            <w:hideMark/>
          </w:tcPr>
          <w:p w14:paraId="24CF1B6C" w14:textId="77777777" w:rsidR="005C2905" w:rsidRPr="007B0CD6" w:rsidRDefault="005C2905" w:rsidP="0093403C">
            <w:pPr>
              <w:rPr>
                <w:sz w:val="18"/>
                <w:szCs w:val="18"/>
              </w:rPr>
            </w:pPr>
            <w:r w:rsidRPr="007B0CD6">
              <w:rPr>
                <w:sz w:val="18"/>
                <w:szCs w:val="18"/>
              </w:rPr>
              <w:t>Party responsible for generating the dataset.</w:t>
            </w:r>
          </w:p>
          <w:p w14:paraId="385BCF6C" w14:textId="77777777" w:rsidR="005C2905" w:rsidRPr="007B0CD6" w:rsidRDefault="005C2905" w:rsidP="0093403C">
            <w:pPr>
              <w:rPr>
                <w:sz w:val="18"/>
                <w:szCs w:val="18"/>
                <w:lang w:val="en-CA"/>
              </w:rPr>
            </w:pPr>
            <w:r w:rsidRPr="007B0CD6">
              <w:rPr>
                <w:sz w:val="18"/>
                <w:szCs w:val="18"/>
              </w:rPr>
              <w:t xml:space="preserve">See Part 4a Tables 4a-2 and 4a-3. </w:t>
            </w:r>
          </w:p>
        </w:tc>
      </w:tr>
      <w:tr w:rsidR="005C2905" w:rsidRPr="0075712D" w14:paraId="6C4760CC" w14:textId="77777777" w:rsidTr="00DD0002">
        <w:tc>
          <w:tcPr>
            <w:tcW w:w="1180" w:type="pct"/>
            <w:tcBorders>
              <w:top w:val="single" w:sz="4" w:space="0" w:color="000000"/>
              <w:left w:val="single" w:sz="4" w:space="0" w:color="000000"/>
              <w:bottom w:val="single" w:sz="4" w:space="0" w:color="000000"/>
              <w:right w:val="single" w:sz="4" w:space="0" w:color="000000"/>
            </w:tcBorders>
            <w:hideMark/>
          </w:tcPr>
          <w:p w14:paraId="38DF7475" w14:textId="77777777" w:rsidR="005C2905" w:rsidRPr="007B0CD6" w:rsidRDefault="005C2905" w:rsidP="0093403C">
            <w:pPr>
              <w:rPr>
                <w:sz w:val="18"/>
                <w:szCs w:val="18"/>
                <w:lang w:val="en-CA"/>
              </w:rPr>
            </w:pPr>
            <w:proofErr w:type="spellStart"/>
            <w:r w:rsidRPr="007B0CD6">
              <w:rPr>
                <w:sz w:val="18"/>
                <w:szCs w:val="18"/>
              </w:rPr>
              <w:t>horizontalDatumReference</w:t>
            </w:r>
            <w:proofErr w:type="spellEnd"/>
          </w:p>
        </w:tc>
        <w:tc>
          <w:tcPr>
            <w:tcW w:w="636" w:type="pct"/>
            <w:tcBorders>
              <w:top w:val="single" w:sz="4" w:space="0" w:color="000000"/>
              <w:left w:val="single" w:sz="4" w:space="0" w:color="000000"/>
              <w:bottom w:val="single" w:sz="4" w:space="0" w:color="000000"/>
              <w:right w:val="single" w:sz="4" w:space="0" w:color="000000"/>
            </w:tcBorders>
            <w:hideMark/>
          </w:tcPr>
          <w:p w14:paraId="6F838C7C" w14:textId="77777777" w:rsidR="005C2905" w:rsidRPr="007B0CD6" w:rsidRDefault="005C2905" w:rsidP="0093403C">
            <w:pPr>
              <w:jc w:val="center"/>
              <w:rPr>
                <w:sz w:val="18"/>
                <w:szCs w:val="18"/>
                <w:lang w:val="en-CA"/>
              </w:rPr>
            </w:pPr>
            <w:r w:rsidRPr="007B0CD6">
              <w:rPr>
                <w:sz w:val="18"/>
                <w:szCs w:val="18"/>
              </w:rPr>
              <w:t>1</w:t>
            </w:r>
          </w:p>
        </w:tc>
        <w:tc>
          <w:tcPr>
            <w:tcW w:w="530" w:type="pct"/>
            <w:tcBorders>
              <w:top w:val="single" w:sz="4" w:space="0" w:color="000000"/>
              <w:left w:val="single" w:sz="4" w:space="0" w:color="000000"/>
              <w:bottom w:val="single" w:sz="4" w:space="0" w:color="000000"/>
              <w:right w:val="single" w:sz="4" w:space="0" w:color="000000"/>
            </w:tcBorders>
            <w:hideMark/>
          </w:tcPr>
          <w:p w14:paraId="24B1650A" w14:textId="77777777" w:rsidR="005C2905" w:rsidRPr="007B0CD6" w:rsidRDefault="005C2905" w:rsidP="0093403C">
            <w:pPr>
              <w:rPr>
                <w:sz w:val="18"/>
                <w:szCs w:val="18"/>
                <w:lang w:val="en-CA"/>
              </w:rPr>
            </w:pPr>
            <w:r w:rsidRPr="007B0CD6">
              <w:rPr>
                <w:sz w:val="18"/>
                <w:szCs w:val="18"/>
              </w:rPr>
              <w:t>EPSG</w:t>
            </w:r>
          </w:p>
        </w:tc>
        <w:tc>
          <w:tcPr>
            <w:tcW w:w="1126" w:type="pct"/>
            <w:tcBorders>
              <w:top w:val="single" w:sz="4" w:space="0" w:color="000000"/>
              <w:left w:val="single" w:sz="4" w:space="0" w:color="000000"/>
              <w:bottom w:val="single" w:sz="4" w:space="0" w:color="000000"/>
              <w:right w:val="single" w:sz="4" w:space="0" w:color="000000"/>
            </w:tcBorders>
            <w:hideMark/>
          </w:tcPr>
          <w:p w14:paraId="447DEB01" w14:textId="77777777" w:rsidR="005C2905" w:rsidRPr="007B0CD6" w:rsidRDefault="005C2905" w:rsidP="0093403C">
            <w:pPr>
              <w:rPr>
                <w:sz w:val="18"/>
                <w:szCs w:val="18"/>
                <w:lang w:val="en-CA"/>
              </w:rPr>
            </w:pPr>
            <w:proofErr w:type="spellStart"/>
            <w:r w:rsidRPr="007B0CD6">
              <w:rPr>
                <w:sz w:val="18"/>
                <w:szCs w:val="18"/>
              </w:rPr>
              <w:t>CharacterString</w:t>
            </w:r>
            <w:proofErr w:type="spellEnd"/>
          </w:p>
        </w:tc>
        <w:tc>
          <w:tcPr>
            <w:tcW w:w="1527" w:type="pct"/>
            <w:tcBorders>
              <w:top w:val="single" w:sz="4" w:space="0" w:color="000000"/>
              <w:left w:val="single" w:sz="4" w:space="0" w:color="000000"/>
              <w:bottom w:val="single" w:sz="4" w:space="0" w:color="000000"/>
              <w:right w:val="single" w:sz="4" w:space="0" w:color="000000"/>
            </w:tcBorders>
            <w:hideMark/>
          </w:tcPr>
          <w:p w14:paraId="2DAD4BF2" w14:textId="77777777" w:rsidR="005C2905" w:rsidRPr="007B0CD6" w:rsidRDefault="005C2905" w:rsidP="0093403C">
            <w:pPr>
              <w:rPr>
                <w:sz w:val="18"/>
                <w:szCs w:val="18"/>
                <w:lang w:val="en-CA"/>
              </w:rPr>
            </w:pPr>
          </w:p>
        </w:tc>
      </w:tr>
      <w:tr w:rsidR="005C2905" w:rsidRPr="0075712D" w14:paraId="2CCD6F6F" w14:textId="77777777" w:rsidTr="00DD0002">
        <w:trPr>
          <w:trHeight w:val="344"/>
        </w:trPr>
        <w:tc>
          <w:tcPr>
            <w:tcW w:w="1180" w:type="pct"/>
            <w:tcBorders>
              <w:top w:val="single" w:sz="4" w:space="0" w:color="000000"/>
              <w:left w:val="single" w:sz="4" w:space="0" w:color="000000"/>
              <w:bottom w:val="single" w:sz="4" w:space="0" w:color="000000"/>
              <w:right w:val="single" w:sz="4" w:space="0" w:color="000000"/>
            </w:tcBorders>
            <w:hideMark/>
          </w:tcPr>
          <w:p w14:paraId="095962CE" w14:textId="77777777" w:rsidR="005C2905" w:rsidRPr="007B0CD6" w:rsidRDefault="005C2905" w:rsidP="0093403C">
            <w:pPr>
              <w:rPr>
                <w:sz w:val="18"/>
                <w:szCs w:val="18"/>
                <w:lang w:val="en-CA"/>
              </w:rPr>
            </w:pPr>
            <w:proofErr w:type="spellStart"/>
            <w:r w:rsidRPr="007B0CD6">
              <w:rPr>
                <w:sz w:val="18"/>
                <w:szCs w:val="18"/>
              </w:rPr>
              <w:t>horizontalDatumValue</w:t>
            </w:r>
            <w:proofErr w:type="spellEnd"/>
            <w:r w:rsidRPr="007B0CD6">
              <w:rPr>
                <w:sz w:val="18"/>
                <w:szCs w:val="18"/>
              </w:rPr>
              <w:t xml:space="preserve"> </w:t>
            </w:r>
          </w:p>
        </w:tc>
        <w:tc>
          <w:tcPr>
            <w:tcW w:w="636" w:type="pct"/>
            <w:tcBorders>
              <w:top w:val="single" w:sz="4" w:space="0" w:color="000000"/>
              <w:left w:val="single" w:sz="4" w:space="0" w:color="000000"/>
              <w:bottom w:val="single" w:sz="4" w:space="0" w:color="000000"/>
              <w:right w:val="single" w:sz="4" w:space="0" w:color="000000"/>
            </w:tcBorders>
            <w:hideMark/>
          </w:tcPr>
          <w:p w14:paraId="45303381" w14:textId="77777777" w:rsidR="005C2905" w:rsidRPr="007B0CD6" w:rsidRDefault="005C2905" w:rsidP="0093403C">
            <w:pPr>
              <w:jc w:val="center"/>
              <w:rPr>
                <w:sz w:val="18"/>
                <w:szCs w:val="18"/>
                <w:lang w:val="en-CA"/>
              </w:rPr>
            </w:pPr>
            <w:r w:rsidRPr="007B0CD6">
              <w:rPr>
                <w:sz w:val="18"/>
                <w:szCs w:val="18"/>
              </w:rPr>
              <w:t>1</w:t>
            </w:r>
          </w:p>
        </w:tc>
        <w:tc>
          <w:tcPr>
            <w:tcW w:w="530" w:type="pct"/>
            <w:tcBorders>
              <w:top w:val="single" w:sz="4" w:space="0" w:color="000000"/>
              <w:left w:val="single" w:sz="4" w:space="0" w:color="000000"/>
              <w:bottom w:val="single" w:sz="4" w:space="0" w:color="000000"/>
              <w:right w:val="single" w:sz="4" w:space="0" w:color="000000"/>
            </w:tcBorders>
            <w:hideMark/>
          </w:tcPr>
          <w:p w14:paraId="6534BE51" w14:textId="77777777" w:rsidR="005C2905" w:rsidRPr="007B0CD6" w:rsidRDefault="005C2905" w:rsidP="0093403C">
            <w:pPr>
              <w:rPr>
                <w:sz w:val="18"/>
                <w:szCs w:val="18"/>
                <w:lang w:val="en-CA"/>
              </w:rPr>
            </w:pPr>
            <w:r w:rsidRPr="007B0CD6">
              <w:rPr>
                <w:sz w:val="18"/>
                <w:szCs w:val="18"/>
              </w:rPr>
              <w:t xml:space="preserve">4326 </w:t>
            </w:r>
          </w:p>
        </w:tc>
        <w:tc>
          <w:tcPr>
            <w:tcW w:w="1126" w:type="pct"/>
            <w:tcBorders>
              <w:top w:val="single" w:sz="4" w:space="0" w:color="000000"/>
              <w:left w:val="single" w:sz="4" w:space="0" w:color="000000"/>
              <w:bottom w:val="single" w:sz="4" w:space="0" w:color="000000"/>
              <w:right w:val="single" w:sz="4" w:space="0" w:color="000000"/>
            </w:tcBorders>
            <w:hideMark/>
          </w:tcPr>
          <w:p w14:paraId="33761D31" w14:textId="77777777" w:rsidR="005C2905" w:rsidRPr="007B0CD6" w:rsidRDefault="005C2905" w:rsidP="0093403C">
            <w:pPr>
              <w:rPr>
                <w:sz w:val="18"/>
                <w:szCs w:val="18"/>
                <w:lang w:val="en-CA"/>
              </w:rPr>
            </w:pPr>
            <w:r w:rsidRPr="007B0CD6">
              <w:rPr>
                <w:sz w:val="18"/>
                <w:szCs w:val="18"/>
              </w:rPr>
              <w:t xml:space="preserve">Integer </w:t>
            </w:r>
          </w:p>
        </w:tc>
        <w:tc>
          <w:tcPr>
            <w:tcW w:w="1527" w:type="pct"/>
            <w:tcBorders>
              <w:top w:val="single" w:sz="4" w:space="0" w:color="000000"/>
              <w:left w:val="single" w:sz="4" w:space="0" w:color="000000"/>
              <w:bottom w:val="single" w:sz="4" w:space="0" w:color="000000"/>
              <w:right w:val="single" w:sz="4" w:space="0" w:color="000000"/>
            </w:tcBorders>
            <w:hideMark/>
          </w:tcPr>
          <w:p w14:paraId="554AACA1" w14:textId="77777777" w:rsidR="005C2905" w:rsidRPr="007B0CD6" w:rsidRDefault="005C2905" w:rsidP="0093403C">
            <w:pPr>
              <w:rPr>
                <w:sz w:val="18"/>
                <w:szCs w:val="18"/>
                <w:lang w:val="en-CA"/>
              </w:rPr>
            </w:pPr>
            <w:r w:rsidRPr="007B0CD6">
              <w:rPr>
                <w:sz w:val="18"/>
                <w:szCs w:val="18"/>
              </w:rPr>
              <w:t xml:space="preserve">WGS84 </w:t>
            </w:r>
          </w:p>
        </w:tc>
      </w:tr>
      <w:tr w:rsidR="005C2905" w:rsidRPr="0075712D" w14:paraId="2A36DF3E" w14:textId="77777777" w:rsidTr="00DD0002">
        <w:trPr>
          <w:trHeight w:val="344"/>
        </w:trPr>
        <w:tc>
          <w:tcPr>
            <w:tcW w:w="1180" w:type="pct"/>
            <w:tcBorders>
              <w:top w:val="single" w:sz="4" w:space="0" w:color="000000"/>
              <w:left w:val="single" w:sz="4" w:space="0" w:color="000000"/>
              <w:bottom w:val="single" w:sz="4" w:space="0" w:color="000000"/>
              <w:right w:val="single" w:sz="4" w:space="0" w:color="000000"/>
            </w:tcBorders>
          </w:tcPr>
          <w:p w14:paraId="6038D215" w14:textId="77777777" w:rsidR="005C2905" w:rsidRPr="007B0CD6" w:rsidRDefault="005C2905" w:rsidP="0093403C">
            <w:pPr>
              <w:rPr>
                <w:sz w:val="18"/>
                <w:szCs w:val="18"/>
              </w:rPr>
            </w:pPr>
            <w:r w:rsidRPr="007B0CD6">
              <w:rPr>
                <w:sz w:val="18"/>
                <w:szCs w:val="18"/>
              </w:rPr>
              <w:t>epoch</w:t>
            </w:r>
          </w:p>
        </w:tc>
        <w:tc>
          <w:tcPr>
            <w:tcW w:w="636" w:type="pct"/>
            <w:tcBorders>
              <w:top w:val="single" w:sz="4" w:space="0" w:color="000000"/>
              <w:left w:val="single" w:sz="4" w:space="0" w:color="000000"/>
              <w:bottom w:val="single" w:sz="4" w:space="0" w:color="000000"/>
              <w:right w:val="single" w:sz="4" w:space="0" w:color="000000"/>
            </w:tcBorders>
          </w:tcPr>
          <w:p w14:paraId="7EE06AE2" w14:textId="77777777" w:rsidR="005C2905" w:rsidRPr="007B0CD6" w:rsidRDefault="005C2905" w:rsidP="0093403C">
            <w:pPr>
              <w:jc w:val="center"/>
              <w:rPr>
                <w:sz w:val="18"/>
                <w:szCs w:val="18"/>
              </w:rPr>
            </w:pPr>
            <w:r w:rsidRPr="007B0CD6">
              <w:rPr>
                <w:sz w:val="18"/>
                <w:szCs w:val="18"/>
              </w:rPr>
              <w:t>0..1</w:t>
            </w:r>
          </w:p>
        </w:tc>
        <w:tc>
          <w:tcPr>
            <w:tcW w:w="530" w:type="pct"/>
            <w:tcBorders>
              <w:top w:val="single" w:sz="4" w:space="0" w:color="000000"/>
              <w:left w:val="single" w:sz="4" w:space="0" w:color="000000"/>
              <w:bottom w:val="single" w:sz="4" w:space="0" w:color="000000"/>
              <w:right w:val="single" w:sz="4" w:space="0" w:color="000000"/>
            </w:tcBorders>
          </w:tcPr>
          <w:p w14:paraId="02715897" w14:textId="77777777" w:rsidR="005C2905" w:rsidRPr="007B0CD6" w:rsidDel="004C1C2E" w:rsidRDefault="005C2905" w:rsidP="0093403C">
            <w:pPr>
              <w:rPr>
                <w:sz w:val="18"/>
                <w:szCs w:val="18"/>
              </w:rPr>
            </w:pPr>
          </w:p>
        </w:tc>
        <w:tc>
          <w:tcPr>
            <w:tcW w:w="1126" w:type="pct"/>
            <w:tcBorders>
              <w:top w:val="single" w:sz="4" w:space="0" w:color="000000"/>
              <w:left w:val="single" w:sz="4" w:space="0" w:color="000000"/>
              <w:bottom w:val="single" w:sz="4" w:space="0" w:color="000000"/>
              <w:right w:val="single" w:sz="4" w:space="0" w:color="000000"/>
            </w:tcBorders>
          </w:tcPr>
          <w:p w14:paraId="51604F54" w14:textId="77777777" w:rsidR="005C2905" w:rsidRPr="007B0CD6" w:rsidRDefault="005C2905" w:rsidP="0093403C">
            <w:pPr>
              <w:rPr>
                <w:sz w:val="18"/>
                <w:szCs w:val="18"/>
              </w:rPr>
            </w:pPr>
            <w:proofErr w:type="spellStart"/>
            <w:r w:rsidRPr="007B0CD6">
              <w:rPr>
                <w:sz w:val="18"/>
                <w:szCs w:val="18"/>
              </w:rPr>
              <w:t>CharacterString</w:t>
            </w:r>
            <w:proofErr w:type="spellEnd"/>
          </w:p>
        </w:tc>
        <w:tc>
          <w:tcPr>
            <w:tcW w:w="1527" w:type="pct"/>
            <w:tcBorders>
              <w:top w:val="single" w:sz="4" w:space="0" w:color="000000"/>
              <w:left w:val="single" w:sz="4" w:space="0" w:color="000000"/>
              <w:bottom w:val="single" w:sz="4" w:space="0" w:color="000000"/>
              <w:right w:val="single" w:sz="4" w:space="0" w:color="000000"/>
            </w:tcBorders>
          </w:tcPr>
          <w:p w14:paraId="76D02561" w14:textId="77777777" w:rsidR="005C2905" w:rsidRPr="007B0CD6" w:rsidDel="004C1C2E" w:rsidRDefault="005C2905" w:rsidP="0093403C">
            <w:pPr>
              <w:rPr>
                <w:sz w:val="18"/>
                <w:szCs w:val="18"/>
              </w:rPr>
            </w:pPr>
            <w:r w:rsidRPr="007B0CD6">
              <w:rPr>
                <w:sz w:val="18"/>
                <w:szCs w:val="18"/>
              </w:rPr>
              <w:t>Must be same as base dataset</w:t>
            </w:r>
          </w:p>
        </w:tc>
      </w:tr>
      <w:tr w:rsidR="005C2905" w:rsidRPr="0075712D" w14:paraId="18F5D54A" w14:textId="77777777" w:rsidTr="00DD0002">
        <w:trPr>
          <w:trHeight w:val="321"/>
        </w:trPr>
        <w:tc>
          <w:tcPr>
            <w:tcW w:w="1180" w:type="pct"/>
            <w:tcBorders>
              <w:top w:val="single" w:sz="4" w:space="0" w:color="000000"/>
              <w:left w:val="single" w:sz="4" w:space="0" w:color="000000"/>
              <w:bottom w:val="single" w:sz="4" w:space="0" w:color="000000"/>
              <w:right w:val="single" w:sz="4" w:space="0" w:color="000000"/>
            </w:tcBorders>
            <w:hideMark/>
          </w:tcPr>
          <w:p w14:paraId="161F21AC" w14:textId="77777777" w:rsidR="005C2905" w:rsidRPr="007B0CD6" w:rsidRDefault="005C2905" w:rsidP="0093403C">
            <w:pPr>
              <w:rPr>
                <w:sz w:val="18"/>
                <w:szCs w:val="18"/>
                <w:lang w:val="en-CA"/>
              </w:rPr>
            </w:pPr>
            <w:proofErr w:type="spellStart"/>
            <w:r w:rsidRPr="007B0CD6">
              <w:rPr>
                <w:sz w:val="18"/>
                <w:szCs w:val="18"/>
                <w:lang w:val="en-CA"/>
              </w:rPr>
              <w:t>dataType</w:t>
            </w:r>
            <w:proofErr w:type="spellEnd"/>
            <w:r w:rsidRPr="007B0CD6">
              <w:rPr>
                <w:sz w:val="18"/>
                <w:szCs w:val="18"/>
                <w:lang w:val="en-CA"/>
              </w:rPr>
              <w:t xml:space="preserve"> </w:t>
            </w:r>
          </w:p>
        </w:tc>
        <w:tc>
          <w:tcPr>
            <w:tcW w:w="636" w:type="pct"/>
            <w:tcBorders>
              <w:top w:val="single" w:sz="4" w:space="0" w:color="000000"/>
              <w:left w:val="single" w:sz="4" w:space="0" w:color="000000"/>
              <w:bottom w:val="single" w:sz="4" w:space="0" w:color="000000"/>
              <w:right w:val="single" w:sz="4" w:space="0" w:color="000000"/>
            </w:tcBorders>
            <w:hideMark/>
          </w:tcPr>
          <w:p w14:paraId="435B7649" w14:textId="77777777" w:rsidR="005C2905" w:rsidRPr="007B0CD6" w:rsidRDefault="005C2905" w:rsidP="0093403C">
            <w:pPr>
              <w:jc w:val="center"/>
              <w:rPr>
                <w:sz w:val="18"/>
                <w:szCs w:val="18"/>
                <w:lang w:val="en-CA"/>
              </w:rPr>
            </w:pPr>
            <w:r w:rsidRPr="007B0CD6">
              <w:rPr>
                <w:sz w:val="18"/>
                <w:szCs w:val="18"/>
                <w:lang w:val="en-CA"/>
              </w:rPr>
              <w:t>1</w:t>
            </w:r>
          </w:p>
        </w:tc>
        <w:tc>
          <w:tcPr>
            <w:tcW w:w="530" w:type="pct"/>
            <w:tcBorders>
              <w:top w:val="single" w:sz="4" w:space="0" w:color="000000"/>
              <w:left w:val="single" w:sz="4" w:space="0" w:color="000000"/>
              <w:bottom w:val="single" w:sz="4" w:space="0" w:color="000000"/>
              <w:right w:val="single" w:sz="4" w:space="0" w:color="000000"/>
            </w:tcBorders>
            <w:hideMark/>
          </w:tcPr>
          <w:p w14:paraId="26D5AE34" w14:textId="77777777" w:rsidR="005C2905" w:rsidRPr="007B0CD6" w:rsidRDefault="005C2905" w:rsidP="0093403C">
            <w:pPr>
              <w:rPr>
                <w:sz w:val="18"/>
                <w:szCs w:val="18"/>
                <w:lang w:val="en-CA"/>
              </w:rPr>
            </w:pPr>
            <w:r w:rsidRPr="007B0CD6">
              <w:rPr>
                <w:sz w:val="18"/>
                <w:szCs w:val="18"/>
                <w:lang w:val="en-CA"/>
              </w:rPr>
              <w:t xml:space="preserve">GML </w:t>
            </w:r>
          </w:p>
        </w:tc>
        <w:tc>
          <w:tcPr>
            <w:tcW w:w="1126" w:type="pct"/>
            <w:tcBorders>
              <w:top w:val="single" w:sz="4" w:space="0" w:color="000000"/>
              <w:left w:val="single" w:sz="4" w:space="0" w:color="000000"/>
              <w:bottom w:val="single" w:sz="4" w:space="0" w:color="000000"/>
              <w:right w:val="single" w:sz="4" w:space="0" w:color="000000"/>
            </w:tcBorders>
            <w:hideMark/>
          </w:tcPr>
          <w:p w14:paraId="6E88D901" w14:textId="77777777" w:rsidR="005C2905" w:rsidRPr="007B0CD6" w:rsidRDefault="005C2905" w:rsidP="0093403C">
            <w:pPr>
              <w:rPr>
                <w:sz w:val="18"/>
                <w:szCs w:val="18"/>
                <w:lang w:val="en-CA"/>
              </w:rPr>
            </w:pPr>
            <w:proofErr w:type="spellStart"/>
            <w:r w:rsidRPr="007B0CD6">
              <w:rPr>
                <w:sz w:val="18"/>
                <w:szCs w:val="18"/>
                <w:lang w:val="en-CA"/>
              </w:rPr>
              <w:t>CharacterString</w:t>
            </w:r>
            <w:proofErr w:type="spellEnd"/>
          </w:p>
        </w:tc>
        <w:tc>
          <w:tcPr>
            <w:tcW w:w="1527" w:type="pct"/>
            <w:tcBorders>
              <w:top w:val="single" w:sz="4" w:space="0" w:color="000000"/>
              <w:left w:val="single" w:sz="4" w:space="0" w:color="000000"/>
              <w:bottom w:val="single" w:sz="4" w:space="0" w:color="000000"/>
              <w:right w:val="single" w:sz="4" w:space="0" w:color="000000"/>
            </w:tcBorders>
          </w:tcPr>
          <w:p w14:paraId="12F9EC95" w14:textId="77777777" w:rsidR="005C2905" w:rsidRPr="007B0CD6" w:rsidRDefault="005C2905" w:rsidP="0093403C">
            <w:pPr>
              <w:rPr>
                <w:sz w:val="18"/>
                <w:szCs w:val="18"/>
                <w:lang w:val="en-CA"/>
              </w:rPr>
            </w:pPr>
          </w:p>
        </w:tc>
      </w:tr>
      <w:tr w:rsidR="005C2905" w:rsidRPr="0075712D" w14:paraId="6721030C" w14:textId="77777777" w:rsidTr="00DD0002">
        <w:trPr>
          <w:trHeight w:val="341"/>
        </w:trPr>
        <w:tc>
          <w:tcPr>
            <w:tcW w:w="1180" w:type="pct"/>
            <w:tcBorders>
              <w:top w:val="single" w:sz="4" w:space="0" w:color="000000"/>
              <w:left w:val="single" w:sz="4" w:space="0" w:color="000000"/>
              <w:bottom w:val="single" w:sz="4" w:space="0" w:color="000000"/>
              <w:right w:val="single" w:sz="4" w:space="0" w:color="000000"/>
            </w:tcBorders>
            <w:hideMark/>
          </w:tcPr>
          <w:p w14:paraId="2A044476" w14:textId="77777777" w:rsidR="005C2905" w:rsidRPr="007B0CD6" w:rsidRDefault="005C2905" w:rsidP="0093403C">
            <w:pPr>
              <w:rPr>
                <w:sz w:val="18"/>
                <w:szCs w:val="18"/>
                <w:lang w:val="en-CA"/>
              </w:rPr>
            </w:pPr>
            <w:proofErr w:type="spellStart"/>
            <w:r w:rsidRPr="007B0CD6">
              <w:rPr>
                <w:sz w:val="18"/>
                <w:szCs w:val="18"/>
                <w:lang w:val="en-CA"/>
              </w:rPr>
              <w:lastRenderedPageBreak/>
              <w:t>dataTypeVersion</w:t>
            </w:r>
            <w:proofErr w:type="spellEnd"/>
          </w:p>
        </w:tc>
        <w:tc>
          <w:tcPr>
            <w:tcW w:w="636" w:type="pct"/>
            <w:tcBorders>
              <w:top w:val="single" w:sz="4" w:space="0" w:color="000000"/>
              <w:left w:val="single" w:sz="4" w:space="0" w:color="000000"/>
              <w:bottom w:val="single" w:sz="4" w:space="0" w:color="000000"/>
              <w:right w:val="single" w:sz="4" w:space="0" w:color="000000"/>
            </w:tcBorders>
            <w:hideMark/>
          </w:tcPr>
          <w:p w14:paraId="00C32EC6" w14:textId="77777777" w:rsidR="005C2905" w:rsidRPr="007B0CD6" w:rsidRDefault="005C2905" w:rsidP="0093403C">
            <w:pPr>
              <w:jc w:val="center"/>
              <w:rPr>
                <w:sz w:val="18"/>
                <w:szCs w:val="18"/>
                <w:lang w:val="en-CA"/>
              </w:rPr>
            </w:pPr>
            <w:r w:rsidRPr="007B0CD6">
              <w:rPr>
                <w:sz w:val="18"/>
                <w:szCs w:val="18"/>
                <w:lang w:val="en-CA"/>
              </w:rPr>
              <w:t>1</w:t>
            </w:r>
          </w:p>
        </w:tc>
        <w:tc>
          <w:tcPr>
            <w:tcW w:w="530" w:type="pct"/>
            <w:tcBorders>
              <w:top w:val="single" w:sz="4" w:space="0" w:color="000000"/>
              <w:left w:val="single" w:sz="4" w:space="0" w:color="000000"/>
              <w:bottom w:val="single" w:sz="4" w:space="0" w:color="000000"/>
              <w:right w:val="single" w:sz="4" w:space="0" w:color="000000"/>
            </w:tcBorders>
            <w:hideMark/>
          </w:tcPr>
          <w:p w14:paraId="5AE6157B" w14:textId="77777777" w:rsidR="005C2905" w:rsidRPr="007B0CD6" w:rsidRDefault="005C2905" w:rsidP="0093403C">
            <w:pPr>
              <w:rPr>
                <w:sz w:val="18"/>
                <w:szCs w:val="18"/>
                <w:lang w:val="en-CA"/>
              </w:rPr>
            </w:pPr>
            <w:r w:rsidRPr="007B0CD6">
              <w:rPr>
                <w:sz w:val="18"/>
                <w:szCs w:val="18"/>
                <w:lang w:val="en-CA"/>
              </w:rPr>
              <w:t>3.2.1</w:t>
            </w:r>
          </w:p>
        </w:tc>
        <w:tc>
          <w:tcPr>
            <w:tcW w:w="1126" w:type="pct"/>
            <w:tcBorders>
              <w:top w:val="single" w:sz="4" w:space="0" w:color="000000"/>
              <w:left w:val="single" w:sz="4" w:space="0" w:color="000000"/>
              <w:bottom w:val="single" w:sz="4" w:space="0" w:color="000000"/>
              <w:right w:val="single" w:sz="4" w:space="0" w:color="000000"/>
            </w:tcBorders>
            <w:hideMark/>
          </w:tcPr>
          <w:p w14:paraId="47D2E853" w14:textId="77777777" w:rsidR="005C2905" w:rsidRPr="007B0CD6" w:rsidRDefault="005C2905" w:rsidP="0093403C">
            <w:pPr>
              <w:rPr>
                <w:sz w:val="18"/>
                <w:szCs w:val="18"/>
                <w:lang w:val="en-CA"/>
              </w:rPr>
            </w:pPr>
            <w:proofErr w:type="spellStart"/>
            <w:r w:rsidRPr="007B0CD6">
              <w:rPr>
                <w:sz w:val="18"/>
                <w:szCs w:val="18"/>
                <w:lang w:val="en-CA"/>
              </w:rPr>
              <w:t>CharacterString</w:t>
            </w:r>
            <w:proofErr w:type="spellEnd"/>
          </w:p>
        </w:tc>
        <w:tc>
          <w:tcPr>
            <w:tcW w:w="1527" w:type="pct"/>
            <w:tcBorders>
              <w:top w:val="single" w:sz="4" w:space="0" w:color="000000"/>
              <w:left w:val="single" w:sz="4" w:space="0" w:color="000000"/>
              <w:bottom w:val="single" w:sz="4" w:space="0" w:color="000000"/>
              <w:right w:val="single" w:sz="4" w:space="0" w:color="000000"/>
            </w:tcBorders>
          </w:tcPr>
          <w:p w14:paraId="012798E4" w14:textId="77777777" w:rsidR="005C2905" w:rsidRPr="007B0CD6" w:rsidRDefault="005C2905" w:rsidP="0093403C">
            <w:pPr>
              <w:rPr>
                <w:sz w:val="18"/>
                <w:szCs w:val="18"/>
                <w:lang w:val="en-CA"/>
              </w:rPr>
            </w:pPr>
          </w:p>
        </w:tc>
      </w:tr>
      <w:tr w:rsidR="005C2905" w:rsidRPr="0075712D" w14:paraId="484BB5D4" w14:textId="77777777" w:rsidTr="00DD0002">
        <w:trPr>
          <w:trHeight w:val="325"/>
        </w:trPr>
        <w:tc>
          <w:tcPr>
            <w:tcW w:w="1180" w:type="pct"/>
            <w:tcBorders>
              <w:top w:val="single" w:sz="4" w:space="0" w:color="000000"/>
              <w:left w:val="single" w:sz="4" w:space="0" w:color="000000"/>
              <w:bottom w:val="single" w:sz="4" w:space="0" w:color="000000"/>
              <w:right w:val="single" w:sz="4" w:space="0" w:color="000000"/>
            </w:tcBorders>
            <w:hideMark/>
          </w:tcPr>
          <w:p w14:paraId="787EC13E" w14:textId="77777777" w:rsidR="005C2905" w:rsidRPr="007B0CD6" w:rsidRDefault="005C2905" w:rsidP="0093403C">
            <w:pPr>
              <w:rPr>
                <w:sz w:val="18"/>
                <w:szCs w:val="18"/>
                <w:lang w:val="en-CA"/>
              </w:rPr>
            </w:pPr>
            <w:r w:rsidRPr="007B0CD6">
              <w:rPr>
                <w:sz w:val="18"/>
                <w:szCs w:val="18"/>
                <w:lang w:val="en-CA"/>
              </w:rPr>
              <w:t xml:space="preserve">comment </w:t>
            </w:r>
          </w:p>
        </w:tc>
        <w:tc>
          <w:tcPr>
            <w:tcW w:w="636" w:type="pct"/>
            <w:tcBorders>
              <w:top w:val="single" w:sz="4" w:space="0" w:color="000000"/>
              <w:left w:val="single" w:sz="4" w:space="0" w:color="000000"/>
              <w:bottom w:val="single" w:sz="4" w:space="0" w:color="000000"/>
              <w:right w:val="single" w:sz="4" w:space="0" w:color="000000"/>
            </w:tcBorders>
            <w:hideMark/>
          </w:tcPr>
          <w:p w14:paraId="31C863AE" w14:textId="77777777" w:rsidR="005C2905" w:rsidRPr="007B0CD6" w:rsidRDefault="005C2905" w:rsidP="0093403C">
            <w:pPr>
              <w:jc w:val="center"/>
              <w:rPr>
                <w:sz w:val="18"/>
                <w:szCs w:val="18"/>
                <w:lang w:val="en-CA"/>
              </w:rPr>
            </w:pPr>
            <w:r w:rsidRPr="007B0CD6">
              <w:rPr>
                <w:sz w:val="18"/>
                <w:szCs w:val="18"/>
                <w:lang w:val="en-CA"/>
              </w:rPr>
              <w:t>0..1</w:t>
            </w:r>
          </w:p>
        </w:tc>
        <w:tc>
          <w:tcPr>
            <w:tcW w:w="530" w:type="pct"/>
            <w:tcBorders>
              <w:top w:val="single" w:sz="4" w:space="0" w:color="000000"/>
              <w:left w:val="single" w:sz="4" w:space="0" w:color="000000"/>
              <w:bottom w:val="single" w:sz="4" w:space="0" w:color="000000"/>
              <w:right w:val="single" w:sz="4" w:space="0" w:color="000000"/>
            </w:tcBorders>
          </w:tcPr>
          <w:p w14:paraId="6FA4E34C" w14:textId="77777777" w:rsidR="005C2905" w:rsidRPr="007B0CD6" w:rsidRDefault="005C2905" w:rsidP="0093403C">
            <w:pPr>
              <w:rPr>
                <w:sz w:val="18"/>
                <w:szCs w:val="18"/>
                <w:lang w:val="en-CA"/>
              </w:rPr>
            </w:pPr>
          </w:p>
        </w:tc>
        <w:tc>
          <w:tcPr>
            <w:tcW w:w="1126" w:type="pct"/>
            <w:tcBorders>
              <w:top w:val="single" w:sz="4" w:space="0" w:color="000000"/>
              <w:left w:val="single" w:sz="4" w:space="0" w:color="000000"/>
              <w:bottom w:val="single" w:sz="4" w:space="0" w:color="000000"/>
              <w:right w:val="single" w:sz="4" w:space="0" w:color="000000"/>
            </w:tcBorders>
            <w:hideMark/>
          </w:tcPr>
          <w:p w14:paraId="23B0D9B1" w14:textId="77777777" w:rsidR="005C2905" w:rsidRPr="007B0CD6" w:rsidRDefault="005C2905" w:rsidP="0093403C">
            <w:pPr>
              <w:rPr>
                <w:sz w:val="18"/>
                <w:szCs w:val="18"/>
                <w:lang w:val="en-CA"/>
              </w:rPr>
            </w:pPr>
            <w:proofErr w:type="spellStart"/>
            <w:r w:rsidRPr="007B0CD6">
              <w:rPr>
                <w:sz w:val="18"/>
                <w:szCs w:val="18"/>
                <w:lang w:val="en-CA"/>
              </w:rPr>
              <w:t>CharacterString</w:t>
            </w:r>
            <w:proofErr w:type="spellEnd"/>
            <w:r w:rsidRPr="007B0CD6">
              <w:rPr>
                <w:sz w:val="18"/>
                <w:szCs w:val="18"/>
                <w:lang w:val="en-CA"/>
              </w:rPr>
              <w:t xml:space="preserve"> </w:t>
            </w:r>
          </w:p>
        </w:tc>
        <w:tc>
          <w:tcPr>
            <w:tcW w:w="1527" w:type="pct"/>
            <w:tcBorders>
              <w:top w:val="single" w:sz="4" w:space="0" w:color="000000"/>
              <w:left w:val="single" w:sz="4" w:space="0" w:color="000000"/>
              <w:bottom w:val="single" w:sz="4" w:space="0" w:color="000000"/>
              <w:right w:val="single" w:sz="4" w:space="0" w:color="000000"/>
            </w:tcBorders>
            <w:hideMark/>
          </w:tcPr>
          <w:p w14:paraId="529C112C" w14:textId="77777777" w:rsidR="005C2905" w:rsidRPr="007B0CD6" w:rsidRDefault="005C2905" w:rsidP="0093403C">
            <w:pPr>
              <w:rPr>
                <w:sz w:val="18"/>
                <w:szCs w:val="18"/>
                <w:lang w:val="en-CA"/>
              </w:rPr>
            </w:pPr>
            <w:r w:rsidRPr="007B0CD6">
              <w:rPr>
                <w:sz w:val="18"/>
                <w:szCs w:val="18"/>
                <w:lang w:val="en-CA"/>
              </w:rPr>
              <w:t xml:space="preserve">Any additional Information </w:t>
            </w:r>
          </w:p>
        </w:tc>
      </w:tr>
      <w:tr w:rsidR="005C2905" w:rsidRPr="0075712D" w14:paraId="5673B11B" w14:textId="77777777" w:rsidTr="00DD0002">
        <w:trPr>
          <w:trHeight w:val="325"/>
        </w:trPr>
        <w:tc>
          <w:tcPr>
            <w:tcW w:w="1180" w:type="pct"/>
            <w:tcBorders>
              <w:top w:val="single" w:sz="4" w:space="0" w:color="000000"/>
              <w:left w:val="single" w:sz="4" w:space="0" w:color="000000"/>
              <w:bottom w:val="single" w:sz="4" w:space="0" w:color="000000"/>
              <w:right w:val="single" w:sz="4" w:space="0" w:color="000000"/>
            </w:tcBorders>
          </w:tcPr>
          <w:p w14:paraId="1B8B4EA0" w14:textId="77777777" w:rsidR="005C2905" w:rsidRPr="007B0CD6" w:rsidRDefault="005C2905" w:rsidP="0093403C">
            <w:pPr>
              <w:rPr>
                <w:sz w:val="18"/>
                <w:szCs w:val="18"/>
                <w:lang w:val="en-CA"/>
              </w:rPr>
            </w:pPr>
            <w:proofErr w:type="spellStart"/>
            <w:r w:rsidRPr="007B0CD6">
              <w:rPr>
                <w:sz w:val="18"/>
                <w:szCs w:val="18"/>
              </w:rPr>
              <w:t>defaultLocale</w:t>
            </w:r>
            <w:proofErr w:type="spellEnd"/>
          </w:p>
        </w:tc>
        <w:tc>
          <w:tcPr>
            <w:tcW w:w="636" w:type="pct"/>
            <w:tcBorders>
              <w:top w:val="single" w:sz="4" w:space="0" w:color="000000"/>
              <w:left w:val="single" w:sz="4" w:space="0" w:color="000000"/>
              <w:bottom w:val="single" w:sz="4" w:space="0" w:color="000000"/>
              <w:right w:val="single" w:sz="4" w:space="0" w:color="000000"/>
            </w:tcBorders>
          </w:tcPr>
          <w:p w14:paraId="4A5403FA" w14:textId="77777777" w:rsidR="005C2905" w:rsidRPr="007B0CD6" w:rsidRDefault="005C2905" w:rsidP="0093403C">
            <w:pPr>
              <w:jc w:val="center"/>
              <w:rPr>
                <w:sz w:val="18"/>
                <w:szCs w:val="18"/>
                <w:lang w:val="en-CA"/>
              </w:rPr>
            </w:pPr>
            <w:r w:rsidRPr="007B0CD6">
              <w:rPr>
                <w:sz w:val="18"/>
                <w:szCs w:val="18"/>
              </w:rPr>
              <w:t>1</w:t>
            </w:r>
          </w:p>
        </w:tc>
        <w:tc>
          <w:tcPr>
            <w:tcW w:w="530" w:type="pct"/>
            <w:tcBorders>
              <w:top w:val="single" w:sz="4" w:space="0" w:color="000000"/>
              <w:left w:val="single" w:sz="4" w:space="0" w:color="000000"/>
              <w:bottom w:val="single" w:sz="4" w:space="0" w:color="000000"/>
              <w:right w:val="single" w:sz="4" w:space="0" w:color="000000"/>
            </w:tcBorders>
          </w:tcPr>
          <w:p w14:paraId="14295BF9" w14:textId="77777777" w:rsidR="005C2905" w:rsidRPr="007B0CD6" w:rsidDel="004C1C2E" w:rsidRDefault="005C2905" w:rsidP="0093403C">
            <w:pPr>
              <w:rPr>
                <w:sz w:val="18"/>
                <w:szCs w:val="18"/>
                <w:lang w:val="en-CA"/>
              </w:rPr>
            </w:pPr>
          </w:p>
        </w:tc>
        <w:tc>
          <w:tcPr>
            <w:tcW w:w="1126" w:type="pct"/>
            <w:tcBorders>
              <w:top w:val="single" w:sz="4" w:space="0" w:color="000000"/>
              <w:left w:val="single" w:sz="4" w:space="0" w:color="000000"/>
              <w:bottom w:val="single" w:sz="4" w:space="0" w:color="000000"/>
              <w:right w:val="single" w:sz="4" w:space="0" w:color="000000"/>
            </w:tcBorders>
          </w:tcPr>
          <w:p w14:paraId="11BA243F" w14:textId="77777777" w:rsidR="005C2905" w:rsidRPr="007B0CD6" w:rsidRDefault="005C2905" w:rsidP="0093403C">
            <w:pPr>
              <w:rPr>
                <w:sz w:val="18"/>
                <w:szCs w:val="18"/>
                <w:lang w:val="en-CA"/>
              </w:rPr>
            </w:pPr>
            <w:proofErr w:type="spellStart"/>
            <w:r w:rsidRPr="007B0CD6">
              <w:rPr>
                <w:sz w:val="18"/>
                <w:szCs w:val="18"/>
              </w:rPr>
              <w:t>PT_Locale</w:t>
            </w:r>
            <w:proofErr w:type="spellEnd"/>
          </w:p>
        </w:tc>
        <w:tc>
          <w:tcPr>
            <w:tcW w:w="1527" w:type="pct"/>
            <w:tcBorders>
              <w:top w:val="single" w:sz="4" w:space="0" w:color="000000"/>
              <w:left w:val="single" w:sz="4" w:space="0" w:color="000000"/>
              <w:bottom w:val="single" w:sz="4" w:space="0" w:color="000000"/>
              <w:right w:val="single" w:sz="4" w:space="0" w:color="000000"/>
            </w:tcBorders>
          </w:tcPr>
          <w:p w14:paraId="2D0D2EA0" w14:textId="77777777" w:rsidR="005C2905" w:rsidRPr="007B0CD6" w:rsidRDefault="005C2905" w:rsidP="0093403C">
            <w:pPr>
              <w:rPr>
                <w:sz w:val="18"/>
                <w:szCs w:val="18"/>
                <w:lang w:val="en-CA"/>
              </w:rPr>
            </w:pPr>
            <w:r w:rsidRPr="007B0CD6">
              <w:rPr>
                <w:sz w:val="18"/>
                <w:szCs w:val="18"/>
                <w:lang w:val="en-CA"/>
              </w:rPr>
              <w:t>Must be same as base dataset.</w:t>
            </w:r>
          </w:p>
          <w:p w14:paraId="6DC26A44" w14:textId="77777777" w:rsidR="005C2905" w:rsidRPr="007B0CD6" w:rsidDel="004C1C2E" w:rsidRDefault="005C2905" w:rsidP="0093403C">
            <w:pPr>
              <w:rPr>
                <w:sz w:val="18"/>
                <w:szCs w:val="18"/>
                <w:lang w:val="en-CA"/>
              </w:rPr>
            </w:pPr>
            <w:r w:rsidRPr="007B0CD6">
              <w:rPr>
                <w:sz w:val="18"/>
                <w:szCs w:val="18"/>
              </w:rPr>
              <w:t xml:space="preserve">See </w:t>
            </w:r>
            <w:r w:rsidRPr="007B0CD6">
              <w:rPr>
                <w:sz w:val="18"/>
                <w:szCs w:val="18"/>
              </w:rPr>
              <w:fldChar w:fldCharType="begin"/>
            </w:r>
            <w:r w:rsidRPr="007B0CD6">
              <w:rPr>
                <w:sz w:val="18"/>
                <w:szCs w:val="18"/>
              </w:rPr>
              <w:instrText xml:space="preserve"> REF _Ref522601726 \h  \* MERGEFORMAT </w:instrText>
            </w:r>
            <w:r w:rsidRPr="007B0CD6">
              <w:rPr>
                <w:sz w:val="18"/>
                <w:szCs w:val="18"/>
              </w:rPr>
            </w:r>
            <w:r w:rsidRPr="007B0CD6">
              <w:rPr>
                <w:sz w:val="18"/>
                <w:szCs w:val="18"/>
              </w:rPr>
              <w:fldChar w:fldCharType="separate"/>
            </w:r>
            <w:r w:rsidRPr="007B0CD6">
              <w:rPr>
                <w:sz w:val="18"/>
                <w:szCs w:val="18"/>
              </w:rPr>
              <w:t xml:space="preserve">Figure </w:t>
            </w:r>
            <w:r w:rsidRPr="007B0CD6">
              <w:rPr>
                <w:noProof/>
                <w:sz w:val="18"/>
                <w:szCs w:val="18"/>
              </w:rPr>
              <w:t>32</w:t>
            </w:r>
            <w:r w:rsidRPr="007B0CD6">
              <w:rPr>
                <w:sz w:val="18"/>
                <w:szCs w:val="18"/>
              </w:rPr>
              <w:fldChar w:fldCharType="end"/>
            </w:r>
            <w:r w:rsidRPr="007B0CD6">
              <w:rPr>
                <w:sz w:val="18"/>
                <w:szCs w:val="18"/>
              </w:rPr>
              <w:t xml:space="preserve"> and S-100 Appendix 4a-D.</w:t>
            </w:r>
          </w:p>
        </w:tc>
      </w:tr>
      <w:tr w:rsidR="005C2905" w:rsidRPr="0075712D" w14:paraId="333FFC70" w14:textId="77777777" w:rsidTr="00DD0002">
        <w:trPr>
          <w:trHeight w:val="325"/>
        </w:trPr>
        <w:tc>
          <w:tcPr>
            <w:tcW w:w="1180" w:type="pct"/>
            <w:tcBorders>
              <w:top w:val="single" w:sz="4" w:space="0" w:color="000000"/>
              <w:left w:val="single" w:sz="4" w:space="0" w:color="000000"/>
              <w:bottom w:val="single" w:sz="4" w:space="0" w:color="000000"/>
              <w:right w:val="single" w:sz="4" w:space="0" w:color="000000"/>
            </w:tcBorders>
          </w:tcPr>
          <w:p w14:paraId="2F5E4322" w14:textId="77777777" w:rsidR="005C2905" w:rsidRPr="007B0CD6" w:rsidRDefault="005C2905" w:rsidP="0093403C">
            <w:pPr>
              <w:rPr>
                <w:sz w:val="18"/>
                <w:szCs w:val="18"/>
                <w:lang w:val="en-CA"/>
              </w:rPr>
            </w:pPr>
            <w:proofErr w:type="spellStart"/>
            <w:r w:rsidRPr="007B0CD6">
              <w:rPr>
                <w:sz w:val="18"/>
                <w:szCs w:val="18"/>
              </w:rPr>
              <w:t>otherLocale</w:t>
            </w:r>
            <w:proofErr w:type="spellEnd"/>
          </w:p>
        </w:tc>
        <w:tc>
          <w:tcPr>
            <w:tcW w:w="636" w:type="pct"/>
            <w:tcBorders>
              <w:top w:val="single" w:sz="4" w:space="0" w:color="000000"/>
              <w:left w:val="single" w:sz="4" w:space="0" w:color="000000"/>
              <w:bottom w:val="single" w:sz="4" w:space="0" w:color="000000"/>
              <w:right w:val="single" w:sz="4" w:space="0" w:color="000000"/>
            </w:tcBorders>
          </w:tcPr>
          <w:p w14:paraId="4E423F86" w14:textId="77777777" w:rsidR="005C2905" w:rsidRPr="007B0CD6" w:rsidRDefault="005C2905" w:rsidP="0093403C">
            <w:pPr>
              <w:jc w:val="center"/>
              <w:rPr>
                <w:sz w:val="18"/>
                <w:szCs w:val="18"/>
                <w:lang w:val="en-CA"/>
              </w:rPr>
            </w:pPr>
            <w:r w:rsidRPr="007B0CD6">
              <w:rPr>
                <w:sz w:val="18"/>
                <w:szCs w:val="18"/>
              </w:rPr>
              <w:t>0..*</w:t>
            </w:r>
          </w:p>
        </w:tc>
        <w:tc>
          <w:tcPr>
            <w:tcW w:w="530" w:type="pct"/>
            <w:tcBorders>
              <w:top w:val="single" w:sz="4" w:space="0" w:color="000000"/>
              <w:left w:val="single" w:sz="4" w:space="0" w:color="000000"/>
              <w:bottom w:val="single" w:sz="4" w:space="0" w:color="000000"/>
              <w:right w:val="single" w:sz="4" w:space="0" w:color="000000"/>
            </w:tcBorders>
          </w:tcPr>
          <w:p w14:paraId="5E8BDF27" w14:textId="77777777" w:rsidR="005C2905" w:rsidRPr="007B0CD6" w:rsidDel="004C1C2E" w:rsidRDefault="005C2905" w:rsidP="0093403C">
            <w:pPr>
              <w:rPr>
                <w:sz w:val="18"/>
                <w:szCs w:val="18"/>
                <w:lang w:val="en-CA"/>
              </w:rPr>
            </w:pPr>
          </w:p>
        </w:tc>
        <w:tc>
          <w:tcPr>
            <w:tcW w:w="1126" w:type="pct"/>
            <w:tcBorders>
              <w:top w:val="single" w:sz="4" w:space="0" w:color="000000"/>
              <w:left w:val="single" w:sz="4" w:space="0" w:color="000000"/>
              <w:bottom w:val="single" w:sz="4" w:space="0" w:color="000000"/>
              <w:right w:val="single" w:sz="4" w:space="0" w:color="000000"/>
            </w:tcBorders>
          </w:tcPr>
          <w:p w14:paraId="36FCD574" w14:textId="77777777" w:rsidR="005C2905" w:rsidRPr="007B0CD6" w:rsidRDefault="005C2905" w:rsidP="0093403C">
            <w:pPr>
              <w:rPr>
                <w:sz w:val="18"/>
                <w:szCs w:val="18"/>
                <w:lang w:val="en-CA"/>
              </w:rPr>
            </w:pPr>
            <w:proofErr w:type="spellStart"/>
            <w:r w:rsidRPr="007B0CD6">
              <w:rPr>
                <w:sz w:val="18"/>
                <w:szCs w:val="18"/>
              </w:rPr>
              <w:t>PT_Locale</w:t>
            </w:r>
            <w:proofErr w:type="spellEnd"/>
          </w:p>
        </w:tc>
        <w:tc>
          <w:tcPr>
            <w:tcW w:w="1527" w:type="pct"/>
            <w:tcBorders>
              <w:top w:val="single" w:sz="4" w:space="0" w:color="000000"/>
              <w:left w:val="single" w:sz="4" w:space="0" w:color="000000"/>
              <w:bottom w:val="single" w:sz="4" w:space="0" w:color="000000"/>
              <w:right w:val="single" w:sz="4" w:space="0" w:color="000000"/>
            </w:tcBorders>
          </w:tcPr>
          <w:p w14:paraId="1C958767" w14:textId="77777777" w:rsidR="005C2905" w:rsidRPr="007B0CD6" w:rsidRDefault="005C2905" w:rsidP="0093403C">
            <w:pPr>
              <w:rPr>
                <w:sz w:val="18"/>
                <w:szCs w:val="18"/>
                <w:lang w:val="en-CA"/>
              </w:rPr>
            </w:pPr>
            <w:r w:rsidRPr="007B0CD6">
              <w:rPr>
                <w:sz w:val="18"/>
                <w:szCs w:val="18"/>
                <w:lang w:val="en-CA"/>
              </w:rPr>
              <w:t>Must be same as base dataset.</w:t>
            </w:r>
          </w:p>
          <w:p w14:paraId="2F78401A" w14:textId="77777777" w:rsidR="005C2905" w:rsidRPr="007B0CD6" w:rsidDel="004C1C2E" w:rsidRDefault="005C2905" w:rsidP="0093403C">
            <w:pPr>
              <w:rPr>
                <w:sz w:val="18"/>
                <w:szCs w:val="18"/>
                <w:lang w:val="en-CA"/>
              </w:rPr>
            </w:pPr>
            <w:r w:rsidRPr="007B0CD6">
              <w:rPr>
                <w:sz w:val="18"/>
                <w:szCs w:val="18"/>
              </w:rPr>
              <w:t xml:space="preserve">See </w:t>
            </w:r>
            <w:r w:rsidRPr="007B0CD6">
              <w:rPr>
                <w:sz w:val="18"/>
                <w:szCs w:val="18"/>
              </w:rPr>
              <w:fldChar w:fldCharType="begin"/>
            </w:r>
            <w:r w:rsidRPr="007B0CD6">
              <w:rPr>
                <w:sz w:val="18"/>
                <w:szCs w:val="18"/>
              </w:rPr>
              <w:instrText xml:space="preserve"> REF _Ref522601726 \h  \* MERGEFORMAT </w:instrText>
            </w:r>
            <w:r w:rsidRPr="007B0CD6">
              <w:rPr>
                <w:sz w:val="18"/>
                <w:szCs w:val="18"/>
              </w:rPr>
            </w:r>
            <w:r w:rsidRPr="007B0CD6">
              <w:rPr>
                <w:sz w:val="18"/>
                <w:szCs w:val="18"/>
              </w:rPr>
              <w:fldChar w:fldCharType="separate"/>
            </w:r>
            <w:r w:rsidRPr="007B0CD6">
              <w:rPr>
                <w:sz w:val="18"/>
                <w:szCs w:val="18"/>
              </w:rPr>
              <w:t xml:space="preserve">Figure </w:t>
            </w:r>
            <w:r w:rsidRPr="007B0CD6">
              <w:rPr>
                <w:noProof/>
                <w:sz w:val="18"/>
                <w:szCs w:val="18"/>
              </w:rPr>
              <w:t>32</w:t>
            </w:r>
            <w:r w:rsidRPr="007B0CD6">
              <w:rPr>
                <w:sz w:val="18"/>
                <w:szCs w:val="18"/>
              </w:rPr>
              <w:fldChar w:fldCharType="end"/>
            </w:r>
            <w:r w:rsidRPr="007B0CD6">
              <w:rPr>
                <w:sz w:val="18"/>
                <w:szCs w:val="18"/>
              </w:rPr>
              <w:t xml:space="preserve"> and S-100 Appendix 4a-D.</w:t>
            </w:r>
          </w:p>
        </w:tc>
      </w:tr>
      <w:tr w:rsidR="005C2905" w:rsidRPr="0075712D" w14:paraId="3456C082" w14:textId="77777777" w:rsidTr="00DD0002">
        <w:trPr>
          <w:trHeight w:val="325"/>
        </w:trPr>
        <w:tc>
          <w:tcPr>
            <w:tcW w:w="1180" w:type="pct"/>
            <w:tcBorders>
              <w:top w:val="single" w:sz="4" w:space="0" w:color="000000"/>
              <w:left w:val="single" w:sz="4" w:space="0" w:color="000000"/>
              <w:bottom w:val="single" w:sz="4" w:space="0" w:color="000000"/>
              <w:right w:val="single" w:sz="4" w:space="0" w:color="000000"/>
            </w:tcBorders>
          </w:tcPr>
          <w:p w14:paraId="38C42A1B" w14:textId="77777777" w:rsidR="005C2905" w:rsidRPr="007B0CD6" w:rsidRDefault="005C2905" w:rsidP="0093403C">
            <w:pPr>
              <w:rPr>
                <w:sz w:val="18"/>
                <w:szCs w:val="18"/>
                <w:lang w:val="en-CA"/>
              </w:rPr>
            </w:pPr>
            <w:proofErr w:type="spellStart"/>
            <w:r w:rsidRPr="007B0CD6">
              <w:rPr>
                <w:sz w:val="18"/>
                <w:szCs w:val="18"/>
              </w:rPr>
              <w:t>metadataFileIdentifier</w:t>
            </w:r>
            <w:proofErr w:type="spellEnd"/>
          </w:p>
        </w:tc>
        <w:tc>
          <w:tcPr>
            <w:tcW w:w="636" w:type="pct"/>
            <w:tcBorders>
              <w:top w:val="single" w:sz="4" w:space="0" w:color="000000"/>
              <w:left w:val="single" w:sz="4" w:space="0" w:color="000000"/>
              <w:bottom w:val="single" w:sz="4" w:space="0" w:color="000000"/>
              <w:right w:val="single" w:sz="4" w:space="0" w:color="000000"/>
            </w:tcBorders>
          </w:tcPr>
          <w:p w14:paraId="58902A58" w14:textId="77777777" w:rsidR="005C2905" w:rsidRPr="007B0CD6" w:rsidRDefault="005C2905" w:rsidP="0093403C">
            <w:pPr>
              <w:jc w:val="center"/>
              <w:rPr>
                <w:sz w:val="18"/>
                <w:szCs w:val="18"/>
                <w:lang w:val="en-CA"/>
              </w:rPr>
            </w:pPr>
            <w:r w:rsidRPr="007B0CD6">
              <w:rPr>
                <w:sz w:val="18"/>
                <w:szCs w:val="18"/>
              </w:rPr>
              <w:t>1</w:t>
            </w:r>
          </w:p>
        </w:tc>
        <w:tc>
          <w:tcPr>
            <w:tcW w:w="530" w:type="pct"/>
            <w:tcBorders>
              <w:top w:val="single" w:sz="4" w:space="0" w:color="000000"/>
              <w:left w:val="single" w:sz="4" w:space="0" w:color="000000"/>
              <w:bottom w:val="single" w:sz="4" w:space="0" w:color="000000"/>
              <w:right w:val="single" w:sz="4" w:space="0" w:color="000000"/>
            </w:tcBorders>
          </w:tcPr>
          <w:p w14:paraId="2DB55852" w14:textId="77777777" w:rsidR="005C2905" w:rsidRPr="007B0CD6" w:rsidDel="004C1C2E" w:rsidRDefault="005C2905" w:rsidP="0093403C">
            <w:pPr>
              <w:rPr>
                <w:sz w:val="18"/>
                <w:szCs w:val="18"/>
                <w:lang w:val="en-CA"/>
              </w:rPr>
            </w:pPr>
          </w:p>
        </w:tc>
        <w:tc>
          <w:tcPr>
            <w:tcW w:w="1126" w:type="pct"/>
            <w:tcBorders>
              <w:top w:val="single" w:sz="4" w:space="0" w:color="000000"/>
              <w:left w:val="single" w:sz="4" w:space="0" w:color="000000"/>
              <w:bottom w:val="single" w:sz="4" w:space="0" w:color="000000"/>
              <w:right w:val="single" w:sz="4" w:space="0" w:color="000000"/>
            </w:tcBorders>
          </w:tcPr>
          <w:p w14:paraId="210A2047" w14:textId="77777777" w:rsidR="005C2905" w:rsidRPr="007B0CD6" w:rsidRDefault="005C2905" w:rsidP="0093403C">
            <w:pPr>
              <w:rPr>
                <w:sz w:val="18"/>
                <w:szCs w:val="18"/>
                <w:lang w:val="en-CA"/>
              </w:rPr>
            </w:pPr>
            <w:proofErr w:type="spellStart"/>
            <w:r w:rsidRPr="007B0CD6">
              <w:rPr>
                <w:sz w:val="18"/>
                <w:szCs w:val="18"/>
                <w:lang w:eastAsia="en-US"/>
              </w:rPr>
              <w:t>CharacterString</w:t>
            </w:r>
            <w:proofErr w:type="spellEnd"/>
          </w:p>
        </w:tc>
        <w:tc>
          <w:tcPr>
            <w:tcW w:w="1527" w:type="pct"/>
            <w:tcBorders>
              <w:top w:val="single" w:sz="4" w:space="0" w:color="000000"/>
              <w:left w:val="single" w:sz="4" w:space="0" w:color="000000"/>
              <w:bottom w:val="single" w:sz="4" w:space="0" w:color="000000"/>
              <w:right w:val="single" w:sz="4" w:space="0" w:color="000000"/>
            </w:tcBorders>
          </w:tcPr>
          <w:p w14:paraId="1C84F925" w14:textId="77777777" w:rsidR="005C2905" w:rsidRPr="007B0CD6" w:rsidDel="004C1C2E" w:rsidRDefault="005C2905" w:rsidP="0093403C">
            <w:pPr>
              <w:rPr>
                <w:sz w:val="18"/>
                <w:szCs w:val="18"/>
                <w:lang w:val="en-CA"/>
              </w:rPr>
            </w:pPr>
            <w:r w:rsidRPr="007B0CD6">
              <w:rPr>
                <w:sz w:val="18"/>
                <w:szCs w:val="18"/>
              </w:rPr>
              <w:t>For example, for ISO 19115-3 metadata file</w:t>
            </w:r>
          </w:p>
        </w:tc>
      </w:tr>
      <w:tr w:rsidR="005C2905" w:rsidRPr="0075712D" w14:paraId="47FCC722" w14:textId="77777777" w:rsidTr="00DD0002">
        <w:trPr>
          <w:trHeight w:val="325"/>
        </w:trPr>
        <w:tc>
          <w:tcPr>
            <w:tcW w:w="1180" w:type="pct"/>
            <w:tcBorders>
              <w:top w:val="single" w:sz="4" w:space="0" w:color="000000"/>
              <w:left w:val="single" w:sz="4" w:space="0" w:color="000000"/>
              <w:bottom w:val="single" w:sz="4" w:space="0" w:color="000000"/>
              <w:right w:val="single" w:sz="4" w:space="0" w:color="000000"/>
            </w:tcBorders>
          </w:tcPr>
          <w:p w14:paraId="7F23FA50" w14:textId="77777777" w:rsidR="005C2905" w:rsidRPr="007B0CD6" w:rsidRDefault="005C2905" w:rsidP="0093403C">
            <w:pPr>
              <w:rPr>
                <w:sz w:val="18"/>
                <w:szCs w:val="18"/>
                <w:lang w:val="en-CA"/>
              </w:rPr>
            </w:pPr>
            <w:proofErr w:type="spellStart"/>
            <w:r w:rsidRPr="007B0CD6">
              <w:rPr>
                <w:sz w:val="18"/>
                <w:szCs w:val="18"/>
              </w:rPr>
              <w:t>metadataPointOfContact</w:t>
            </w:r>
            <w:proofErr w:type="spellEnd"/>
          </w:p>
        </w:tc>
        <w:tc>
          <w:tcPr>
            <w:tcW w:w="636" w:type="pct"/>
            <w:tcBorders>
              <w:top w:val="single" w:sz="4" w:space="0" w:color="000000"/>
              <w:left w:val="single" w:sz="4" w:space="0" w:color="000000"/>
              <w:bottom w:val="single" w:sz="4" w:space="0" w:color="000000"/>
              <w:right w:val="single" w:sz="4" w:space="0" w:color="000000"/>
            </w:tcBorders>
          </w:tcPr>
          <w:p w14:paraId="2246CD05" w14:textId="77777777" w:rsidR="005C2905" w:rsidRPr="007B0CD6" w:rsidRDefault="005C2905" w:rsidP="0093403C">
            <w:pPr>
              <w:jc w:val="center"/>
              <w:rPr>
                <w:sz w:val="18"/>
                <w:szCs w:val="18"/>
                <w:lang w:val="en-CA"/>
              </w:rPr>
            </w:pPr>
            <w:r w:rsidRPr="007B0CD6">
              <w:rPr>
                <w:sz w:val="18"/>
                <w:szCs w:val="18"/>
              </w:rPr>
              <w:t>1</w:t>
            </w:r>
          </w:p>
        </w:tc>
        <w:tc>
          <w:tcPr>
            <w:tcW w:w="530" w:type="pct"/>
            <w:tcBorders>
              <w:top w:val="single" w:sz="4" w:space="0" w:color="000000"/>
              <w:left w:val="single" w:sz="4" w:space="0" w:color="000000"/>
              <w:bottom w:val="single" w:sz="4" w:space="0" w:color="000000"/>
              <w:right w:val="single" w:sz="4" w:space="0" w:color="000000"/>
            </w:tcBorders>
          </w:tcPr>
          <w:p w14:paraId="1133F955" w14:textId="77777777" w:rsidR="005C2905" w:rsidRPr="007B0CD6" w:rsidDel="004C1C2E" w:rsidRDefault="005C2905" w:rsidP="0093403C">
            <w:pPr>
              <w:rPr>
                <w:sz w:val="18"/>
                <w:szCs w:val="18"/>
                <w:lang w:val="en-CA"/>
              </w:rPr>
            </w:pPr>
          </w:p>
        </w:tc>
        <w:tc>
          <w:tcPr>
            <w:tcW w:w="1126" w:type="pct"/>
            <w:tcBorders>
              <w:top w:val="single" w:sz="4" w:space="0" w:color="000000"/>
              <w:left w:val="single" w:sz="4" w:space="0" w:color="000000"/>
              <w:bottom w:val="single" w:sz="4" w:space="0" w:color="000000"/>
              <w:right w:val="single" w:sz="4" w:space="0" w:color="000000"/>
            </w:tcBorders>
          </w:tcPr>
          <w:p w14:paraId="11F0F46B" w14:textId="77777777" w:rsidR="005C2905" w:rsidRPr="007B0CD6" w:rsidRDefault="005C2905" w:rsidP="0093403C">
            <w:pPr>
              <w:snapToGrid w:val="0"/>
              <w:spacing w:before="60" w:after="60"/>
              <w:rPr>
                <w:sz w:val="18"/>
                <w:szCs w:val="18"/>
                <w:lang w:val="fr-FR"/>
              </w:rPr>
            </w:pPr>
            <w:r w:rsidRPr="007B0CD6">
              <w:rPr>
                <w:sz w:val="18"/>
                <w:szCs w:val="18"/>
                <w:lang w:val="fr-FR"/>
              </w:rPr>
              <w:t>CI_Responsibility&gt;CI_Individual or</w:t>
            </w:r>
          </w:p>
          <w:p w14:paraId="63DD6BBC" w14:textId="77777777" w:rsidR="005C2905" w:rsidRPr="007B0CD6" w:rsidRDefault="005C2905" w:rsidP="0093403C">
            <w:pPr>
              <w:rPr>
                <w:sz w:val="18"/>
                <w:szCs w:val="18"/>
                <w:lang w:val="en-CA"/>
              </w:rPr>
            </w:pPr>
            <w:r w:rsidRPr="007B0CD6">
              <w:rPr>
                <w:sz w:val="18"/>
                <w:szCs w:val="18"/>
                <w:lang w:val="fr-FR"/>
              </w:rPr>
              <w:t>CI_Responsibility&gt;CI_Organisation</w:t>
            </w:r>
          </w:p>
        </w:tc>
        <w:tc>
          <w:tcPr>
            <w:tcW w:w="1527" w:type="pct"/>
            <w:tcBorders>
              <w:top w:val="single" w:sz="4" w:space="0" w:color="000000"/>
              <w:left w:val="single" w:sz="4" w:space="0" w:color="000000"/>
              <w:bottom w:val="single" w:sz="4" w:space="0" w:color="000000"/>
              <w:right w:val="single" w:sz="4" w:space="0" w:color="000000"/>
            </w:tcBorders>
          </w:tcPr>
          <w:p w14:paraId="407AF459" w14:textId="77777777" w:rsidR="005C2905" w:rsidRPr="007B0CD6" w:rsidDel="004C1C2E" w:rsidRDefault="005C2905" w:rsidP="0093403C">
            <w:pPr>
              <w:rPr>
                <w:sz w:val="18"/>
                <w:szCs w:val="18"/>
                <w:lang w:val="en-CA"/>
              </w:rPr>
            </w:pPr>
            <w:r w:rsidRPr="007B0CD6">
              <w:rPr>
                <w:sz w:val="18"/>
                <w:szCs w:val="18"/>
                <w:lang w:val="en-CA"/>
              </w:rPr>
              <w:t>See S-100 Part 4a Tables 4a-2 and 4a-3.</w:t>
            </w:r>
          </w:p>
        </w:tc>
      </w:tr>
      <w:tr w:rsidR="005C2905" w:rsidRPr="0075712D" w14:paraId="42ABC58A" w14:textId="77777777" w:rsidTr="00DD0002">
        <w:trPr>
          <w:trHeight w:val="325"/>
        </w:trPr>
        <w:tc>
          <w:tcPr>
            <w:tcW w:w="1180" w:type="pct"/>
            <w:tcBorders>
              <w:top w:val="single" w:sz="4" w:space="0" w:color="000000"/>
              <w:left w:val="single" w:sz="4" w:space="0" w:color="000000"/>
              <w:bottom w:val="single" w:sz="4" w:space="0" w:color="000000"/>
              <w:right w:val="single" w:sz="4" w:space="0" w:color="000000"/>
            </w:tcBorders>
          </w:tcPr>
          <w:p w14:paraId="47704429" w14:textId="77777777" w:rsidR="005C2905" w:rsidRPr="007B0CD6" w:rsidRDefault="005C2905" w:rsidP="0093403C">
            <w:pPr>
              <w:rPr>
                <w:sz w:val="18"/>
                <w:szCs w:val="18"/>
                <w:lang w:val="en-CA"/>
              </w:rPr>
            </w:pPr>
            <w:proofErr w:type="spellStart"/>
            <w:r w:rsidRPr="007B0CD6">
              <w:rPr>
                <w:sz w:val="18"/>
                <w:szCs w:val="18"/>
              </w:rPr>
              <w:t>metadataDateStamp</w:t>
            </w:r>
            <w:proofErr w:type="spellEnd"/>
          </w:p>
        </w:tc>
        <w:tc>
          <w:tcPr>
            <w:tcW w:w="636" w:type="pct"/>
            <w:tcBorders>
              <w:top w:val="single" w:sz="4" w:space="0" w:color="000000"/>
              <w:left w:val="single" w:sz="4" w:space="0" w:color="000000"/>
              <w:bottom w:val="single" w:sz="4" w:space="0" w:color="000000"/>
              <w:right w:val="single" w:sz="4" w:space="0" w:color="000000"/>
            </w:tcBorders>
          </w:tcPr>
          <w:p w14:paraId="38F3A672" w14:textId="77777777" w:rsidR="005C2905" w:rsidRPr="007B0CD6" w:rsidRDefault="005C2905" w:rsidP="0093403C">
            <w:pPr>
              <w:jc w:val="center"/>
              <w:rPr>
                <w:sz w:val="18"/>
                <w:szCs w:val="18"/>
                <w:lang w:val="en-CA"/>
              </w:rPr>
            </w:pPr>
            <w:r w:rsidRPr="007B0CD6">
              <w:rPr>
                <w:sz w:val="18"/>
                <w:szCs w:val="18"/>
              </w:rPr>
              <w:t>1</w:t>
            </w:r>
          </w:p>
        </w:tc>
        <w:tc>
          <w:tcPr>
            <w:tcW w:w="530" w:type="pct"/>
            <w:tcBorders>
              <w:top w:val="single" w:sz="4" w:space="0" w:color="000000"/>
              <w:left w:val="single" w:sz="4" w:space="0" w:color="000000"/>
              <w:bottom w:val="single" w:sz="4" w:space="0" w:color="000000"/>
              <w:right w:val="single" w:sz="4" w:space="0" w:color="000000"/>
            </w:tcBorders>
          </w:tcPr>
          <w:p w14:paraId="76453D2D" w14:textId="77777777" w:rsidR="005C2905" w:rsidRPr="007B0CD6" w:rsidDel="004C1C2E" w:rsidRDefault="005C2905" w:rsidP="0093403C">
            <w:pPr>
              <w:rPr>
                <w:sz w:val="18"/>
                <w:szCs w:val="18"/>
                <w:lang w:val="en-CA"/>
              </w:rPr>
            </w:pPr>
          </w:p>
        </w:tc>
        <w:tc>
          <w:tcPr>
            <w:tcW w:w="1126" w:type="pct"/>
            <w:tcBorders>
              <w:top w:val="single" w:sz="4" w:space="0" w:color="000000"/>
              <w:left w:val="single" w:sz="4" w:space="0" w:color="000000"/>
              <w:bottom w:val="single" w:sz="4" w:space="0" w:color="000000"/>
              <w:right w:val="single" w:sz="4" w:space="0" w:color="000000"/>
            </w:tcBorders>
          </w:tcPr>
          <w:p w14:paraId="5948D86A" w14:textId="77777777" w:rsidR="005C2905" w:rsidRPr="007B0CD6" w:rsidRDefault="005C2905" w:rsidP="0093403C">
            <w:pPr>
              <w:rPr>
                <w:sz w:val="18"/>
                <w:szCs w:val="18"/>
                <w:lang w:val="en-CA"/>
              </w:rPr>
            </w:pPr>
            <w:r w:rsidRPr="007B0CD6">
              <w:rPr>
                <w:sz w:val="18"/>
                <w:szCs w:val="18"/>
              </w:rPr>
              <w:t>Date</w:t>
            </w:r>
          </w:p>
        </w:tc>
        <w:tc>
          <w:tcPr>
            <w:tcW w:w="1527" w:type="pct"/>
            <w:tcBorders>
              <w:top w:val="single" w:sz="4" w:space="0" w:color="000000"/>
              <w:left w:val="single" w:sz="4" w:space="0" w:color="000000"/>
              <w:bottom w:val="single" w:sz="4" w:space="0" w:color="000000"/>
              <w:right w:val="single" w:sz="4" w:space="0" w:color="000000"/>
            </w:tcBorders>
          </w:tcPr>
          <w:p w14:paraId="5AA33818" w14:textId="77777777" w:rsidR="005C2905" w:rsidRPr="007B0CD6" w:rsidDel="004C1C2E" w:rsidRDefault="005C2905" w:rsidP="0093403C">
            <w:pPr>
              <w:rPr>
                <w:sz w:val="18"/>
                <w:szCs w:val="18"/>
                <w:lang w:val="en-CA"/>
              </w:rPr>
            </w:pPr>
            <w:r w:rsidRPr="007B0CD6">
              <w:rPr>
                <w:sz w:val="18"/>
                <w:szCs w:val="18"/>
              </w:rPr>
              <w:t>Metadata creation date, which may or may not be the dataset creation date</w:t>
            </w:r>
          </w:p>
        </w:tc>
      </w:tr>
      <w:tr w:rsidR="005C2905" w:rsidRPr="0075712D" w14:paraId="3D0AB5F0" w14:textId="77777777" w:rsidTr="00DD0002">
        <w:trPr>
          <w:trHeight w:val="325"/>
        </w:trPr>
        <w:tc>
          <w:tcPr>
            <w:tcW w:w="1180" w:type="pct"/>
            <w:tcBorders>
              <w:top w:val="single" w:sz="4" w:space="0" w:color="000000"/>
              <w:left w:val="single" w:sz="4" w:space="0" w:color="000000"/>
              <w:bottom w:val="single" w:sz="4" w:space="0" w:color="000000"/>
              <w:right w:val="single" w:sz="4" w:space="0" w:color="000000"/>
            </w:tcBorders>
          </w:tcPr>
          <w:p w14:paraId="52C60A49" w14:textId="77777777" w:rsidR="005C2905" w:rsidRPr="007B0CD6" w:rsidRDefault="005C2905" w:rsidP="0093403C">
            <w:pPr>
              <w:rPr>
                <w:sz w:val="18"/>
                <w:szCs w:val="18"/>
                <w:lang w:val="en-CA"/>
              </w:rPr>
            </w:pPr>
            <w:proofErr w:type="spellStart"/>
            <w:r w:rsidRPr="007B0CD6">
              <w:rPr>
                <w:sz w:val="18"/>
                <w:szCs w:val="18"/>
              </w:rPr>
              <w:t>metadataLanguage</w:t>
            </w:r>
            <w:proofErr w:type="spellEnd"/>
          </w:p>
        </w:tc>
        <w:tc>
          <w:tcPr>
            <w:tcW w:w="636" w:type="pct"/>
            <w:tcBorders>
              <w:top w:val="single" w:sz="4" w:space="0" w:color="000000"/>
              <w:left w:val="single" w:sz="4" w:space="0" w:color="000000"/>
              <w:bottom w:val="single" w:sz="4" w:space="0" w:color="000000"/>
              <w:right w:val="single" w:sz="4" w:space="0" w:color="000000"/>
            </w:tcBorders>
          </w:tcPr>
          <w:p w14:paraId="1285737B" w14:textId="77777777" w:rsidR="005C2905" w:rsidRPr="007B0CD6" w:rsidRDefault="005C2905" w:rsidP="0093403C">
            <w:pPr>
              <w:jc w:val="center"/>
              <w:rPr>
                <w:sz w:val="18"/>
                <w:szCs w:val="18"/>
                <w:lang w:val="en-CA"/>
              </w:rPr>
            </w:pPr>
            <w:r w:rsidRPr="007B0CD6">
              <w:rPr>
                <w:sz w:val="18"/>
                <w:szCs w:val="18"/>
              </w:rPr>
              <w:t>1..*</w:t>
            </w:r>
          </w:p>
        </w:tc>
        <w:tc>
          <w:tcPr>
            <w:tcW w:w="530" w:type="pct"/>
            <w:tcBorders>
              <w:top w:val="single" w:sz="4" w:space="0" w:color="000000"/>
              <w:left w:val="single" w:sz="4" w:space="0" w:color="000000"/>
              <w:bottom w:val="single" w:sz="4" w:space="0" w:color="000000"/>
              <w:right w:val="single" w:sz="4" w:space="0" w:color="000000"/>
            </w:tcBorders>
          </w:tcPr>
          <w:p w14:paraId="24ABEACF" w14:textId="77777777" w:rsidR="005C2905" w:rsidRPr="007B0CD6" w:rsidDel="004C1C2E" w:rsidRDefault="005C2905" w:rsidP="0093403C">
            <w:pPr>
              <w:rPr>
                <w:sz w:val="18"/>
                <w:szCs w:val="18"/>
                <w:lang w:val="en-CA"/>
              </w:rPr>
            </w:pPr>
          </w:p>
        </w:tc>
        <w:tc>
          <w:tcPr>
            <w:tcW w:w="1126" w:type="pct"/>
            <w:tcBorders>
              <w:top w:val="single" w:sz="4" w:space="0" w:color="000000"/>
              <w:left w:val="single" w:sz="4" w:space="0" w:color="000000"/>
              <w:bottom w:val="single" w:sz="4" w:space="0" w:color="000000"/>
              <w:right w:val="single" w:sz="4" w:space="0" w:color="000000"/>
            </w:tcBorders>
          </w:tcPr>
          <w:p w14:paraId="725BD8B8" w14:textId="77777777" w:rsidR="005C2905" w:rsidRPr="007B0CD6" w:rsidRDefault="005C2905" w:rsidP="0093403C">
            <w:pPr>
              <w:rPr>
                <w:sz w:val="18"/>
                <w:szCs w:val="18"/>
                <w:lang w:val="en-CA"/>
              </w:rPr>
            </w:pPr>
            <w:proofErr w:type="spellStart"/>
            <w:r w:rsidRPr="007B0CD6">
              <w:rPr>
                <w:sz w:val="18"/>
                <w:szCs w:val="18"/>
              </w:rPr>
              <w:t>CharacterString</w:t>
            </w:r>
            <w:proofErr w:type="spellEnd"/>
          </w:p>
        </w:tc>
        <w:tc>
          <w:tcPr>
            <w:tcW w:w="1527" w:type="pct"/>
            <w:tcBorders>
              <w:top w:val="single" w:sz="4" w:space="0" w:color="000000"/>
              <w:left w:val="single" w:sz="4" w:space="0" w:color="000000"/>
              <w:bottom w:val="single" w:sz="4" w:space="0" w:color="000000"/>
              <w:right w:val="single" w:sz="4" w:space="0" w:color="000000"/>
            </w:tcBorders>
          </w:tcPr>
          <w:p w14:paraId="4895FCA9" w14:textId="77777777" w:rsidR="005C2905" w:rsidRPr="007B0CD6" w:rsidDel="004C1C2E" w:rsidRDefault="005C2905" w:rsidP="0093403C">
            <w:pPr>
              <w:rPr>
                <w:sz w:val="18"/>
                <w:szCs w:val="18"/>
                <w:lang w:val="en-CA"/>
              </w:rPr>
            </w:pPr>
            <w:r w:rsidRPr="007B0CD6">
              <w:rPr>
                <w:sz w:val="18"/>
                <w:szCs w:val="18"/>
                <w:lang w:val="en-CA"/>
              </w:rPr>
              <w:t>Must be same as base dataset</w:t>
            </w:r>
          </w:p>
        </w:tc>
      </w:tr>
      <w:tr w:rsidR="005C2905" w:rsidRPr="0075712D" w14:paraId="3CFAD84F" w14:textId="77777777" w:rsidTr="00DD0002">
        <w:trPr>
          <w:trHeight w:val="325"/>
        </w:trPr>
        <w:tc>
          <w:tcPr>
            <w:tcW w:w="1180" w:type="pct"/>
            <w:tcBorders>
              <w:top w:val="single" w:sz="4" w:space="0" w:color="000000"/>
              <w:left w:val="single" w:sz="4" w:space="0" w:color="000000"/>
              <w:bottom w:val="single" w:sz="4" w:space="0" w:color="000000"/>
              <w:right w:val="single" w:sz="4" w:space="0" w:color="000000"/>
            </w:tcBorders>
          </w:tcPr>
          <w:p w14:paraId="5EF28A28" w14:textId="77777777" w:rsidR="005C2905" w:rsidRPr="007B0CD6" w:rsidRDefault="005C2905" w:rsidP="0093403C">
            <w:pPr>
              <w:rPr>
                <w:sz w:val="18"/>
                <w:szCs w:val="18"/>
                <w:lang w:val="en-CA"/>
              </w:rPr>
            </w:pPr>
            <w:r w:rsidRPr="007B0CD6">
              <w:rPr>
                <w:sz w:val="18"/>
                <w:szCs w:val="18"/>
              </w:rPr>
              <w:t>--</w:t>
            </w:r>
          </w:p>
        </w:tc>
        <w:tc>
          <w:tcPr>
            <w:tcW w:w="636" w:type="pct"/>
            <w:tcBorders>
              <w:top w:val="single" w:sz="4" w:space="0" w:color="000000"/>
              <w:left w:val="single" w:sz="4" w:space="0" w:color="000000"/>
              <w:bottom w:val="single" w:sz="4" w:space="0" w:color="000000"/>
              <w:right w:val="single" w:sz="4" w:space="0" w:color="000000"/>
            </w:tcBorders>
          </w:tcPr>
          <w:p w14:paraId="19AB15CC" w14:textId="77777777" w:rsidR="005C2905" w:rsidRPr="007B0CD6" w:rsidRDefault="005C2905" w:rsidP="0093403C">
            <w:pPr>
              <w:jc w:val="center"/>
              <w:rPr>
                <w:sz w:val="18"/>
                <w:szCs w:val="18"/>
                <w:lang w:val="en-CA"/>
              </w:rPr>
            </w:pPr>
            <w:r w:rsidRPr="007B0CD6">
              <w:rPr>
                <w:sz w:val="18"/>
                <w:szCs w:val="18"/>
              </w:rPr>
              <w:t>0..*</w:t>
            </w:r>
          </w:p>
        </w:tc>
        <w:tc>
          <w:tcPr>
            <w:tcW w:w="530" w:type="pct"/>
            <w:tcBorders>
              <w:top w:val="single" w:sz="4" w:space="0" w:color="000000"/>
              <w:left w:val="single" w:sz="4" w:space="0" w:color="000000"/>
              <w:bottom w:val="single" w:sz="4" w:space="0" w:color="000000"/>
              <w:right w:val="single" w:sz="4" w:space="0" w:color="000000"/>
            </w:tcBorders>
          </w:tcPr>
          <w:p w14:paraId="536FF0D9" w14:textId="77777777" w:rsidR="005C2905" w:rsidRPr="007B0CD6" w:rsidDel="004C1C2E" w:rsidRDefault="005C2905" w:rsidP="0093403C">
            <w:pPr>
              <w:rPr>
                <w:sz w:val="18"/>
                <w:szCs w:val="18"/>
                <w:lang w:val="en-CA"/>
              </w:rPr>
            </w:pPr>
          </w:p>
        </w:tc>
        <w:tc>
          <w:tcPr>
            <w:tcW w:w="1126" w:type="pct"/>
            <w:tcBorders>
              <w:top w:val="single" w:sz="4" w:space="0" w:color="000000"/>
              <w:left w:val="single" w:sz="4" w:space="0" w:color="000000"/>
              <w:bottom w:val="single" w:sz="4" w:space="0" w:color="000000"/>
              <w:right w:val="single" w:sz="4" w:space="0" w:color="000000"/>
            </w:tcBorders>
          </w:tcPr>
          <w:p w14:paraId="0877A873" w14:textId="77777777" w:rsidR="005C2905" w:rsidRPr="007B0CD6" w:rsidRDefault="005C2905" w:rsidP="0093403C">
            <w:pPr>
              <w:rPr>
                <w:sz w:val="18"/>
                <w:szCs w:val="18"/>
                <w:lang w:val="en-CA"/>
              </w:rPr>
            </w:pPr>
            <w:r w:rsidRPr="007B0CD6">
              <w:rPr>
                <w:sz w:val="18"/>
                <w:szCs w:val="18"/>
              </w:rPr>
              <w:t>Aggregation S100_SupportFileDiscoveryMetadata</w:t>
            </w:r>
          </w:p>
        </w:tc>
        <w:tc>
          <w:tcPr>
            <w:tcW w:w="1527" w:type="pct"/>
            <w:tcBorders>
              <w:top w:val="single" w:sz="4" w:space="0" w:color="000000"/>
              <w:left w:val="single" w:sz="4" w:space="0" w:color="000000"/>
              <w:bottom w:val="single" w:sz="4" w:space="0" w:color="000000"/>
              <w:right w:val="single" w:sz="4" w:space="0" w:color="000000"/>
            </w:tcBorders>
          </w:tcPr>
          <w:p w14:paraId="718601AA" w14:textId="77777777" w:rsidR="005C2905" w:rsidRPr="007B0CD6" w:rsidDel="004C1C2E" w:rsidRDefault="005C2905" w:rsidP="0093403C">
            <w:pPr>
              <w:rPr>
                <w:sz w:val="18"/>
                <w:szCs w:val="18"/>
                <w:lang w:val="en-CA"/>
              </w:rPr>
            </w:pPr>
            <w:r w:rsidRPr="007B0CD6">
              <w:rPr>
                <w:sz w:val="18"/>
                <w:szCs w:val="18"/>
                <w:lang w:val="en-CA"/>
              </w:rPr>
              <w:t>One for each support file that is referenced by the update dataset and present in the exchange set.</w:t>
            </w:r>
          </w:p>
        </w:tc>
      </w:tr>
    </w:tbl>
    <w:p w14:paraId="1DA0F17B" w14:textId="5820F451" w:rsidR="00FA44B3" w:rsidRDefault="005C2905" w:rsidP="00FA44B3">
      <w:pPr>
        <w:pStyle w:val="aa"/>
      </w:pPr>
      <w:bookmarkStart w:id="266" w:name="_Ref522667487"/>
      <w:r w:rsidRPr="007B0CD6">
        <w:t xml:space="preserve">Table </w:t>
      </w:r>
      <w:r w:rsidRPr="007B0CD6">
        <w:fldChar w:fldCharType="begin"/>
      </w:r>
      <w:r w:rsidRPr="007B0CD6">
        <w:instrText xml:space="preserve"> STYLEREF 1 \s </w:instrText>
      </w:r>
      <w:r w:rsidRPr="007B0CD6">
        <w:fldChar w:fldCharType="separate"/>
      </w:r>
      <w:r w:rsidRPr="007B0CD6">
        <w:rPr>
          <w:noProof/>
        </w:rPr>
        <w:t>14</w:t>
      </w:r>
      <w:r w:rsidRPr="007B0CD6">
        <w:fldChar w:fldCharType="end"/>
      </w:r>
      <w:r w:rsidRPr="007B0CD6">
        <w:t>.</w:t>
      </w:r>
      <w:r w:rsidRPr="007B0CD6">
        <w:fldChar w:fldCharType="begin"/>
      </w:r>
      <w:r w:rsidRPr="007B0CD6">
        <w:instrText xml:space="preserve"> SEQ Table \* ARABIC \s 1 </w:instrText>
      </w:r>
      <w:r w:rsidRPr="007B0CD6">
        <w:fldChar w:fldCharType="separate"/>
      </w:r>
      <w:r w:rsidRPr="007B0CD6">
        <w:rPr>
          <w:noProof/>
        </w:rPr>
        <w:t>2</w:t>
      </w:r>
      <w:r w:rsidRPr="007B0CD6">
        <w:fldChar w:fldCharType="end"/>
      </w:r>
      <w:bookmarkEnd w:id="266"/>
      <w:r w:rsidR="00182A40">
        <w:t>-</w:t>
      </w:r>
      <w:r w:rsidRPr="007B0CD6">
        <w:t>Update dataset metadata</w:t>
      </w:r>
    </w:p>
    <w:p w14:paraId="3784D57F" w14:textId="60AFDEA3" w:rsidR="00292BFE" w:rsidRDefault="00292BFE">
      <w:pPr>
        <w:suppressAutoHyphens w:val="0"/>
        <w:spacing w:line="240" w:lineRule="auto"/>
        <w:rPr>
          <w:b/>
          <w:sz w:val="22"/>
          <w:szCs w:val="22"/>
        </w:rPr>
      </w:pPr>
    </w:p>
    <w:p w14:paraId="6BBD5C56" w14:textId="34F3D653" w:rsidR="00907DCF" w:rsidRDefault="004374FA" w:rsidP="004374FA">
      <w:pPr>
        <w:pStyle w:val="2"/>
      </w:pPr>
      <w:bookmarkStart w:id="267" w:name="_Toc66516319"/>
      <w:r>
        <w:t>Support file Metadata</w:t>
      </w:r>
      <w:bookmarkEnd w:id="267"/>
    </w:p>
    <w:p w14:paraId="3D269CC9" w14:textId="6D24C366" w:rsidR="00907DCF" w:rsidRDefault="009C5CB5" w:rsidP="00542537">
      <w:pPr>
        <w:pStyle w:val="a0"/>
      </w:pPr>
      <w:r w:rsidRPr="009C5CB5">
        <w:t>Support file metadata (Table 14.3) is intended to describe information about a data resource. It facilitates the management and exploitation of data and is an important requirement for understanding the characteristics of a data resource.</w:t>
      </w:r>
    </w:p>
    <w:p w14:paraId="03320191" w14:textId="5B9BE632" w:rsidR="00292BFE" w:rsidRDefault="00292BFE">
      <w:pPr>
        <w:suppressAutoHyphens w:val="0"/>
        <w:spacing w:line="240" w:lineRule="auto"/>
      </w:pPr>
    </w:p>
    <w:p w14:paraId="237F273E" w14:textId="77777777" w:rsidR="009C5CB5" w:rsidRPr="007B0CD6" w:rsidRDefault="009C5CB5" w:rsidP="009C5CB5">
      <w:pPr>
        <w:pStyle w:val="a0"/>
      </w:pPr>
    </w:p>
    <w:tbl>
      <w:tblPr>
        <w:tblW w:w="5000" w:type="pct"/>
        <w:tblLayout w:type="fixed"/>
        <w:tblCellMar>
          <w:top w:w="29" w:type="dxa"/>
          <w:left w:w="115" w:type="dxa"/>
          <w:bottom w:w="29" w:type="dxa"/>
          <w:right w:w="115" w:type="dxa"/>
        </w:tblCellMar>
        <w:tblLook w:val="0000" w:firstRow="0" w:lastRow="0" w:firstColumn="0" w:lastColumn="0" w:noHBand="0" w:noVBand="0"/>
      </w:tblPr>
      <w:tblGrid>
        <w:gridCol w:w="2524"/>
        <w:gridCol w:w="1300"/>
        <w:gridCol w:w="991"/>
        <w:gridCol w:w="1745"/>
        <w:gridCol w:w="2790"/>
      </w:tblGrid>
      <w:tr w:rsidR="009C5CB5" w:rsidRPr="0075712D" w14:paraId="50C6E639" w14:textId="77777777" w:rsidTr="00DD0002">
        <w:trPr>
          <w:trHeight w:val="300"/>
        </w:trPr>
        <w:tc>
          <w:tcPr>
            <w:tcW w:w="134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601141A6" w14:textId="0DB8687B" w:rsidR="009C5CB5" w:rsidRPr="007B0CD6" w:rsidRDefault="009C5CB5" w:rsidP="00DD0002">
            <w:pPr>
              <w:jc w:val="center"/>
              <w:rPr>
                <w:b/>
                <w:sz w:val="18"/>
                <w:szCs w:val="18"/>
              </w:rPr>
            </w:pPr>
            <w:r w:rsidRPr="007B0CD6">
              <w:rPr>
                <w:b/>
                <w:sz w:val="18"/>
                <w:szCs w:val="18"/>
              </w:rPr>
              <w:t>Name</w:t>
            </w:r>
          </w:p>
        </w:tc>
        <w:tc>
          <w:tcPr>
            <w:tcW w:w="695"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11106C20" w14:textId="77777777" w:rsidR="009C5CB5" w:rsidRPr="007B0CD6" w:rsidRDefault="009C5CB5" w:rsidP="00DD0002">
            <w:pPr>
              <w:jc w:val="center"/>
              <w:rPr>
                <w:b/>
                <w:sz w:val="18"/>
                <w:szCs w:val="18"/>
              </w:rPr>
            </w:pPr>
            <w:r w:rsidRPr="007B0CD6">
              <w:rPr>
                <w:b/>
                <w:sz w:val="18"/>
                <w:szCs w:val="18"/>
              </w:rPr>
              <w:t>Multiplicity</w:t>
            </w:r>
          </w:p>
        </w:tc>
        <w:tc>
          <w:tcPr>
            <w:tcW w:w="5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3E10D3E7" w14:textId="768CF146" w:rsidR="009C5CB5" w:rsidRPr="007B0CD6" w:rsidRDefault="009C5CB5" w:rsidP="00DD0002">
            <w:pPr>
              <w:jc w:val="center"/>
              <w:rPr>
                <w:b/>
                <w:sz w:val="18"/>
                <w:szCs w:val="18"/>
              </w:rPr>
            </w:pPr>
            <w:r w:rsidRPr="007B0CD6">
              <w:rPr>
                <w:b/>
                <w:sz w:val="18"/>
                <w:szCs w:val="18"/>
              </w:rPr>
              <w:t>Value</w:t>
            </w:r>
          </w:p>
        </w:tc>
        <w:tc>
          <w:tcPr>
            <w:tcW w:w="93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269E1B50" w14:textId="18110C48" w:rsidR="009C5CB5" w:rsidRPr="007B0CD6" w:rsidRDefault="009C5CB5" w:rsidP="00DD0002">
            <w:pPr>
              <w:jc w:val="center"/>
              <w:rPr>
                <w:b/>
                <w:sz w:val="18"/>
                <w:szCs w:val="18"/>
              </w:rPr>
            </w:pPr>
            <w:r w:rsidRPr="007B0CD6">
              <w:rPr>
                <w:b/>
                <w:sz w:val="18"/>
                <w:szCs w:val="18"/>
              </w:rPr>
              <w:t>Type</w:t>
            </w:r>
          </w:p>
        </w:tc>
        <w:tc>
          <w:tcPr>
            <w:tcW w:w="149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1A8A901A" w14:textId="6110F7C0" w:rsidR="009C5CB5" w:rsidRPr="007B0CD6" w:rsidRDefault="009C5CB5" w:rsidP="00DD0002">
            <w:pPr>
              <w:jc w:val="center"/>
              <w:rPr>
                <w:b/>
                <w:sz w:val="18"/>
                <w:szCs w:val="18"/>
              </w:rPr>
            </w:pPr>
            <w:r w:rsidRPr="007B0CD6">
              <w:rPr>
                <w:b/>
                <w:sz w:val="18"/>
                <w:szCs w:val="18"/>
              </w:rPr>
              <w:t>Remarks</w:t>
            </w:r>
          </w:p>
        </w:tc>
      </w:tr>
      <w:tr w:rsidR="009C5CB5" w:rsidRPr="0075712D" w14:paraId="61C33BD3" w14:textId="77777777" w:rsidTr="00DD0002">
        <w:trPr>
          <w:trHeight w:val="300"/>
        </w:trPr>
        <w:tc>
          <w:tcPr>
            <w:tcW w:w="1349" w:type="pct"/>
            <w:tcBorders>
              <w:top w:val="single" w:sz="4" w:space="0" w:color="000000"/>
              <w:left w:val="single" w:sz="4" w:space="0" w:color="000000"/>
              <w:bottom w:val="single" w:sz="4" w:space="0" w:color="000000"/>
              <w:right w:val="single" w:sz="4" w:space="0" w:color="000000"/>
            </w:tcBorders>
            <w:shd w:val="clear" w:color="auto" w:fill="FFFFFF"/>
          </w:tcPr>
          <w:p w14:paraId="797AFC0F" w14:textId="77777777" w:rsidR="009C5CB5" w:rsidRPr="007B0CD6" w:rsidRDefault="009C5CB5" w:rsidP="0093403C">
            <w:pPr>
              <w:rPr>
                <w:sz w:val="18"/>
                <w:szCs w:val="18"/>
              </w:rPr>
            </w:pPr>
            <w:r w:rsidRPr="007B0CD6">
              <w:rPr>
                <w:sz w:val="18"/>
                <w:szCs w:val="18"/>
              </w:rPr>
              <w:t>S100_SupportFileDiscoveryMetadata</w:t>
            </w:r>
          </w:p>
        </w:tc>
        <w:tc>
          <w:tcPr>
            <w:tcW w:w="695" w:type="pct"/>
            <w:tcBorders>
              <w:top w:val="single" w:sz="4" w:space="0" w:color="000000"/>
              <w:left w:val="single" w:sz="4" w:space="0" w:color="000000"/>
              <w:bottom w:val="single" w:sz="4" w:space="0" w:color="000000"/>
              <w:right w:val="single" w:sz="4" w:space="0" w:color="000000"/>
            </w:tcBorders>
            <w:shd w:val="clear" w:color="auto" w:fill="FFFFFF"/>
          </w:tcPr>
          <w:p w14:paraId="7E24C61A" w14:textId="77777777" w:rsidR="009C5CB5" w:rsidRPr="007B0CD6" w:rsidRDefault="009C5CB5" w:rsidP="0093403C">
            <w:pPr>
              <w:jc w:val="center"/>
              <w:rPr>
                <w:sz w:val="18"/>
                <w:szCs w:val="18"/>
              </w:rPr>
            </w:pPr>
          </w:p>
        </w:tc>
        <w:tc>
          <w:tcPr>
            <w:tcW w:w="530" w:type="pct"/>
            <w:tcBorders>
              <w:top w:val="single" w:sz="4" w:space="0" w:color="000000"/>
              <w:left w:val="single" w:sz="4" w:space="0" w:color="000000"/>
              <w:bottom w:val="single" w:sz="4" w:space="0" w:color="000000"/>
              <w:right w:val="single" w:sz="4" w:space="0" w:color="000000"/>
            </w:tcBorders>
            <w:shd w:val="clear" w:color="auto" w:fill="FFFFFF"/>
          </w:tcPr>
          <w:p w14:paraId="63D0E0FC" w14:textId="77777777" w:rsidR="009C5CB5" w:rsidRPr="007B0CD6" w:rsidRDefault="009C5CB5" w:rsidP="0093403C">
            <w:pPr>
              <w:rPr>
                <w:sz w:val="18"/>
                <w:szCs w:val="18"/>
              </w:rPr>
            </w:pPr>
          </w:p>
        </w:tc>
        <w:tc>
          <w:tcPr>
            <w:tcW w:w="933" w:type="pct"/>
            <w:tcBorders>
              <w:top w:val="single" w:sz="4" w:space="0" w:color="000000"/>
              <w:left w:val="single" w:sz="4" w:space="0" w:color="000000"/>
              <w:bottom w:val="single" w:sz="4" w:space="0" w:color="000000"/>
              <w:right w:val="single" w:sz="4" w:space="0" w:color="000000"/>
            </w:tcBorders>
            <w:shd w:val="clear" w:color="auto" w:fill="FFFFFF"/>
          </w:tcPr>
          <w:p w14:paraId="5F540208" w14:textId="77777777" w:rsidR="009C5CB5" w:rsidRPr="007B0CD6" w:rsidRDefault="009C5CB5" w:rsidP="0093403C">
            <w:pPr>
              <w:rPr>
                <w:sz w:val="18"/>
                <w:szCs w:val="18"/>
              </w:rPr>
            </w:pPr>
            <w:r w:rsidRPr="007B0CD6">
              <w:rPr>
                <w:sz w:val="18"/>
                <w:szCs w:val="18"/>
              </w:rPr>
              <w:t>Class</w:t>
            </w:r>
          </w:p>
        </w:tc>
        <w:tc>
          <w:tcPr>
            <w:tcW w:w="1492" w:type="pct"/>
            <w:tcBorders>
              <w:top w:val="single" w:sz="4" w:space="0" w:color="000000"/>
              <w:left w:val="single" w:sz="4" w:space="0" w:color="000000"/>
              <w:bottom w:val="single" w:sz="4" w:space="0" w:color="000000"/>
              <w:right w:val="single" w:sz="4" w:space="0" w:color="000000"/>
            </w:tcBorders>
            <w:shd w:val="clear" w:color="auto" w:fill="FFFFFF"/>
          </w:tcPr>
          <w:p w14:paraId="34DEC89F" w14:textId="77777777" w:rsidR="009C5CB5" w:rsidRPr="007B0CD6" w:rsidRDefault="009C5CB5" w:rsidP="0093403C">
            <w:pPr>
              <w:rPr>
                <w:sz w:val="18"/>
                <w:szCs w:val="18"/>
              </w:rPr>
            </w:pPr>
          </w:p>
        </w:tc>
      </w:tr>
      <w:tr w:rsidR="009C5CB5" w:rsidRPr="0075712D" w14:paraId="3A934F27" w14:textId="77777777" w:rsidTr="00DD0002">
        <w:trPr>
          <w:trHeight w:val="300"/>
        </w:trPr>
        <w:tc>
          <w:tcPr>
            <w:tcW w:w="1349" w:type="pct"/>
            <w:tcBorders>
              <w:top w:val="single" w:sz="4" w:space="0" w:color="000000"/>
              <w:left w:val="single" w:sz="4" w:space="0" w:color="000000"/>
              <w:bottom w:val="single" w:sz="4" w:space="0" w:color="000000"/>
              <w:right w:val="single" w:sz="4" w:space="0" w:color="000000"/>
            </w:tcBorders>
            <w:shd w:val="clear" w:color="auto" w:fill="FFFFFF"/>
          </w:tcPr>
          <w:p w14:paraId="19DAF31C" w14:textId="77777777" w:rsidR="009C5CB5" w:rsidRPr="007B0CD6" w:rsidRDefault="009C5CB5" w:rsidP="0093403C">
            <w:pPr>
              <w:rPr>
                <w:sz w:val="18"/>
                <w:szCs w:val="18"/>
              </w:rPr>
            </w:pPr>
            <w:proofErr w:type="spellStart"/>
            <w:r w:rsidRPr="007B0CD6">
              <w:rPr>
                <w:sz w:val="18"/>
                <w:szCs w:val="18"/>
              </w:rPr>
              <w:t>fileName</w:t>
            </w:r>
            <w:proofErr w:type="spellEnd"/>
          </w:p>
        </w:tc>
        <w:tc>
          <w:tcPr>
            <w:tcW w:w="695" w:type="pct"/>
            <w:tcBorders>
              <w:top w:val="single" w:sz="4" w:space="0" w:color="000000"/>
              <w:left w:val="single" w:sz="4" w:space="0" w:color="000000"/>
              <w:bottom w:val="single" w:sz="4" w:space="0" w:color="000000"/>
              <w:right w:val="single" w:sz="4" w:space="0" w:color="000000"/>
            </w:tcBorders>
            <w:shd w:val="clear" w:color="auto" w:fill="FFFFFF"/>
          </w:tcPr>
          <w:p w14:paraId="7FAD2A65" w14:textId="77777777" w:rsidR="009C5CB5" w:rsidRPr="007B0CD6" w:rsidRDefault="009C5CB5" w:rsidP="0093403C">
            <w:pPr>
              <w:jc w:val="center"/>
              <w:rPr>
                <w:sz w:val="18"/>
                <w:szCs w:val="18"/>
              </w:rPr>
            </w:pPr>
            <w:r w:rsidRPr="007B0CD6">
              <w:rPr>
                <w:sz w:val="18"/>
                <w:szCs w:val="18"/>
              </w:rPr>
              <w:t>1</w:t>
            </w:r>
          </w:p>
        </w:tc>
        <w:tc>
          <w:tcPr>
            <w:tcW w:w="530" w:type="pct"/>
            <w:tcBorders>
              <w:top w:val="single" w:sz="4" w:space="0" w:color="000000"/>
              <w:left w:val="single" w:sz="4" w:space="0" w:color="000000"/>
              <w:bottom w:val="single" w:sz="4" w:space="0" w:color="000000"/>
              <w:right w:val="single" w:sz="4" w:space="0" w:color="000000"/>
            </w:tcBorders>
            <w:shd w:val="clear" w:color="auto" w:fill="FFFFFF"/>
          </w:tcPr>
          <w:p w14:paraId="314071DC" w14:textId="77777777" w:rsidR="009C5CB5" w:rsidRPr="007B0CD6" w:rsidRDefault="009C5CB5" w:rsidP="0093403C">
            <w:pPr>
              <w:rPr>
                <w:sz w:val="18"/>
                <w:szCs w:val="18"/>
              </w:rPr>
            </w:pPr>
          </w:p>
        </w:tc>
        <w:tc>
          <w:tcPr>
            <w:tcW w:w="933" w:type="pct"/>
            <w:tcBorders>
              <w:top w:val="single" w:sz="4" w:space="0" w:color="000000"/>
              <w:left w:val="single" w:sz="4" w:space="0" w:color="000000"/>
              <w:bottom w:val="single" w:sz="4" w:space="0" w:color="000000"/>
              <w:right w:val="single" w:sz="4" w:space="0" w:color="000000"/>
            </w:tcBorders>
            <w:shd w:val="clear" w:color="auto" w:fill="FFFFFF"/>
          </w:tcPr>
          <w:p w14:paraId="105CC07E" w14:textId="77777777" w:rsidR="009C5CB5" w:rsidRPr="007B0CD6" w:rsidRDefault="009C5CB5" w:rsidP="0093403C">
            <w:pPr>
              <w:rPr>
                <w:sz w:val="18"/>
                <w:szCs w:val="18"/>
              </w:rPr>
            </w:pPr>
            <w:proofErr w:type="spellStart"/>
            <w:r w:rsidRPr="007B0CD6">
              <w:rPr>
                <w:sz w:val="18"/>
                <w:szCs w:val="18"/>
              </w:rPr>
              <w:t>CharacterString</w:t>
            </w:r>
            <w:proofErr w:type="spellEnd"/>
          </w:p>
        </w:tc>
        <w:tc>
          <w:tcPr>
            <w:tcW w:w="1492" w:type="pct"/>
            <w:tcBorders>
              <w:top w:val="single" w:sz="4" w:space="0" w:color="000000"/>
              <w:left w:val="single" w:sz="4" w:space="0" w:color="000000"/>
              <w:bottom w:val="single" w:sz="4" w:space="0" w:color="000000"/>
              <w:right w:val="single" w:sz="4" w:space="0" w:color="000000"/>
            </w:tcBorders>
            <w:shd w:val="clear" w:color="auto" w:fill="FFFFFF"/>
          </w:tcPr>
          <w:p w14:paraId="515164C2" w14:textId="77777777" w:rsidR="009C5CB5" w:rsidRPr="007B0CD6" w:rsidRDefault="009C5CB5" w:rsidP="0093403C">
            <w:pPr>
              <w:rPr>
                <w:sz w:val="18"/>
                <w:szCs w:val="18"/>
              </w:rPr>
            </w:pPr>
          </w:p>
        </w:tc>
      </w:tr>
      <w:tr w:rsidR="009C5CB5" w:rsidRPr="0075712D" w14:paraId="487D31D4" w14:textId="77777777" w:rsidTr="00DD0002">
        <w:trPr>
          <w:trHeight w:val="300"/>
        </w:trPr>
        <w:tc>
          <w:tcPr>
            <w:tcW w:w="1349" w:type="pct"/>
            <w:tcBorders>
              <w:top w:val="single" w:sz="4" w:space="0" w:color="000000"/>
              <w:left w:val="single" w:sz="4" w:space="0" w:color="000000"/>
              <w:bottom w:val="single" w:sz="4" w:space="0" w:color="000000"/>
              <w:right w:val="single" w:sz="4" w:space="0" w:color="000000"/>
            </w:tcBorders>
            <w:shd w:val="clear" w:color="auto" w:fill="FFFFFF"/>
          </w:tcPr>
          <w:p w14:paraId="40505B7E" w14:textId="77777777" w:rsidR="009C5CB5" w:rsidRPr="007B0CD6" w:rsidRDefault="009C5CB5" w:rsidP="0093403C">
            <w:pPr>
              <w:rPr>
                <w:rFonts w:eastAsia="Times New Roman"/>
                <w:sz w:val="18"/>
                <w:szCs w:val="18"/>
              </w:rPr>
            </w:pPr>
            <w:proofErr w:type="spellStart"/>
            <w:r w:rsidRPr="007B0CD6">
              <w:rPr>
                <w:sz w:val="18"/>
                <w:szCs w:val="18"/>
              </w:rPr>
              <w:t>fileLocation</w:t>
            </w:r>
            <w:proofErr w:type="spellEnd"/>
          </w:p>
        </w:tc>
        <w:tc>
          <w:tcPr>
            <w:tcW w:w="695" w:type="pct"/>
            <w:tcBorders>
              <w:top w:val="single" w:sz="4" w:space="0" w:color="000000"/>
              <w:left w:val="single" w:sz="4" w:space="0" w:color="000000"/>
              <w:bottom w:val="single" w:sz="4" w:space="0" w:color="000000"/>
              <w:right w:val="single" w:sz="4" w:space="0" w:color="000000"/>
            </w:tcBorders>
            <w:shd w:val="clear" w:color="auto" w:fill="FFFFFF"/>
          </w:tcPr>
          <w:p w14:paraId="65D2BFD2" w14:textId="77777777" w:rsidR="009C5CB5" w:rsidRPr="007B0CD6" w:rsidRDefault="009C5CB5" w:rsidP="0093403C">
            <w:pPr>
              <w:jc w:val="center"/>
              <w:rPr>
                <w:sz w:val="18"/>
                <w:szCs w:val="18"/>
              </w:rPr>
            </w:pPr>
            <w:r w:rsidRPr="007B0CD6">
              <w:rPr>
                <w:sz w:val="18"/>
                <w:szCs w:val="18"/>
              </w:rPr>
              <w:t>1</w:t>
            </w:r>
          </w:p>
        </w:tc>
        <w:tc>
          <w:tcPr>
            <w:tcW w:w="530" w:type="pct"/>
            <w:tcBorders>
              <w:top w:val="single" w:sz="4" w:space="0" w:color="000000"/>
              <w:left w:val="single" w:sz="4" w:space="0" w:color="000000"/>
              <w:bottom w:val="single" w:sz="4" w:space="0" w:color="000000"/>
              <w:right w:val="single" w:sz="4" w:space="0" w:color="000000"/>
            </w:tcBorders>
            <w:shd w:val="clear" w:color="auto" w:fill="FFFFFF"/>
          </w:tcPr>
          <w:p w14:paraId="6115CD54" w14:textId="77777777" w:rsidR="009C5CB5" w:rsidRPr="007B0CD6" w:rsidRDefault="009C5CB5" w:rsidP="0093403C">
            <w:pPr>
              <w:rPr>
                <w:sz w:val="18"/>
                <w:szCs w:val="18"/>
              </w:rPr>
            </w:pPr>
          </w:p>
        </w:tc>
        <w:tc>
          <w:tcPr>
            <w:tcW w:w="933" w:type="pct"/>
            <w:tcBorders>
              <w:top w:val="single" w:sz="4" w:space="0" w:color="000000"/>
              <w:left w:val="single" w:sz="4" w:space="0" w:color="000000"/>
              <w:bottom w:val="single" w:sz="4" w:space="0" w:color="000000"/>
              <w:right w:val="single" w:sz="4" w:space="0" w:color="000000"/>
            </w:tcBorders>
            <w:shd w:val="clear" w:color="auto" w:fill="FFFFFF"/>
          </w:tcPr>
          <w:p w14:paraId="1C72FAE4" w14:textId="77777777" w:rsidR="009C5CB5" w:rsidRPr="007B0CD6" w:rsidRDefault="009C5CB5" w:rsidP="0093403C">
            <w:pPr>
              <w:rPr>
                <w:sz w:val="18"/>
                <w:szCs w:val="18"/>
              </w:rPr>
            </w:pPr>
            <w:proofErr w:type="spellStart"/>
            <w:r w:rsidRPr="007B0CD6">
              <w:rPr>
                <w:sz w:val="18"/>
                <w:szCs w:val="18"/>
              </w:rPr>
              <w:t>CharacterString</w:t>
            </w:r>
            <w:proofErr w:type="spellEnd"/>
          </w:p>
        </w:tc>
        <w:tc>
          <w:tcPr>
            <w:tcW w:w="1492" w:type="pct"/>
            <w:tcBorders>
              <w:top w:val="single" w:sz="4" w:space="0" w:color="000000"/>
              <w:left w:val="single" w:sz="4" w:space="0" w:color="000000"/>
              <w:bottom w:val="single" w:sz="4" w:space="0" w:color="000000"/>
              <w:right w:val="single" w:sz="4" w:space="0" w:color="000000"/>
            </w:tcBorders>
            <w:shd w:val="clear" w:color="auto" w:fill="FFFFFF"/>
          </w:tcPr>
          <w:p w14:paraId="020FBB79" w14:textId="77777777" w:rsidR="009C5CB5" w:rsidRPr="007B0CD6" w:rsidRDefault="009C5CB5" w:rsidP="0093403C">
            <w:pPr>
              <w:rPr>
                <w:sz w:val="18"/>
                <w:szCs w:val="18"/>
              </w:rPr>
            </w:pPr>
            <w:r w:rsidRPr="007B0CD6">
              <w:rPr>
                <w:sz w:val="18"/>
                <w:szCs w:val="18"/>
              </w:rPr>
              <w:t>Path relative to the root directory of the exchange set. The location of the file after the exchange set is unpacked into directory &lt;EXCH_ROOT&gt; will be</w:t>
            </w:r>
          </w:p>
          <w:p w14:paraId="3097BEBD" w14:textId="77777777" w:rsidR="009C5CB5" w:rsidRPr="007B0CD6" w:rsidRDefault="009C5CB5" w:rsidP="0093403C">
            <w:pPr>
              <w:rPr>
                <w:sz w:val="18"/>
                <w:szCs w:val="18"/>
              </w:rPr>
            </w:pPr>
            <w:r w:rsidRPr="007B0CD6">
              <w:rPr>
                <w:sz w:val="18"/>
                <w:szCs w:val="18"/>
              </w:rPr>
              <w:t>&lt;EXCH_ROOT&gt;/&lt;</w:t>
            </w:r>
            <w:proofErr w:type="spellStart"/>
            <w:r w:rsidRPr="007B0CD6">
              <w:rPr>
                <w:sz w:val="18"/>
                <w:szCs w:val="18"/>
              </w:rPr>
              <w:t>filePath</w:t>
            </w:r>
            <w:proofErr w:type="spellEnd"/>
            <w:r w:rsidRPr="007B0CD6">
              <w:rPr>
                <w:sz w:val="18"/>
                <w:szCs w:val="18"/>
              </w:rPr>
              <w:t>&gt;/&lt;filename&gt;</w:t>
            </w:r>
          </w:p>
        </w:tc>
      </w:tr>
      <w:tr w:rsidR="009C5CB5" w:rsidRPr="0075712D" w14:paraId="2BBE8D2A" w14:textId="77777777" w:rsidTr="00DD0002">
        <w:trPr>
          <w:trHeight w:val="300"/>
        </w:trPr>
        <w:tc>
          <w:tcPr>
            <w:tcW w:w="1349" w:type="pct"/>
            <w:tcBorders>
              <w:top w:val="single" w:sz="4" w:space="0" w:color="000000"/>
              <w:left w:val="single" w:sz="4" w:space="0" w:color="000000"/>
              <w:bottom w:val="single" w:sz="4" w:space="0" w:color="000000"/>
              <w:right w:val="single" w:sz="4" w:space="0" w:color="000000"/>
            </w:tcBorders>
            <w:shd w:val="clear" w:color="auto" w:fill="FFFFFF"/>
          </w:tcPr>
          <w:p w14:paraId="05ED6258" w14:textId="77777777" w:rsidR="009C5CB5" w:rsidRPr="007B0CD6" w:rsidRDefault="009C5CB5" w:rsidP="0093403C">
            <w:pPr>
              <w:rPr>
                <w:sz w:val="18"/>
                <w:szCs w:val="18"/>
              </w:rPr>
            </w:pPr>
            <w:r w:rsidRPr="007B0CD6">
              <w:rPr>
                <w:sz w:val="18"/>
                <w:szCs w:val="18"/>
              </w:rPr>
              <w:t>purpose</w:t>
            </w:r>
          </w:p>
        </w:tc>
        <w:tc>
          <w:tcPr>
            <w:tcW w:w="695" w:type="pct"/>
            <w:tcBorders>
              <w:top w:val="single" w:sz="4" w:space="0" w:color="000000"/>
              <w:left w:val="single" w:sz="4" w:space="0" w:color="000000"/>
              <w:bottom w:val="single" w:sz="4" w:space="0" w:color="000000"/>
              <w:right w:val="single" w:sz="4" w:space="0" w:color="000000"/>
            </w:tcBorders>
            <w:shd w:val="clear" w:color="auto" w:fill="FFFFFF"/>
          </w:tcPr>
          <w:p w14:paraId="7EE272A7" w14:textId="77777777" w:rsidR="009C5CB5" w:rsidRPr="007B0CD6" w:rsidRDefault="009C5CB5" w:rsidP="0093403C">
            <w:pPr>
              <w:jc w:val="center"/>
              <w:rPr>
                <w:sz w:val="18"/>
                <w:szCs w:val="18"/>
              </w:rPr>
            </w:pPr>
            <w:r w:rsidRPr="007B0CD6">
              <w:rPr>
                <w:sz w:val="18"/>
                <w:szCs w:val="18"/>
              </w:rPr>
              <w:t>1</w:t>
            </w:r>
          </w:p>
        </w:tc>
        <w:tc>
          <w:tcPr>
            <w:tcW w:w="530" w:type="pct"/>
            <w:tcBorders>
              <w:top w:val="single" w:sz="4" w:space="0" w:color="000000"/>
              <w:left w:val="single" w:sz="4" w:space="0" w:color="000000"/>
              <w:bottom w:val="single" w:sz="4" w:space="0" w:color="000000"/>
              <w:right w:val="single" w:sz="4" w:space="0" w:color="000000"/>
            </w:tcBorders>
            <w:shd w:val="clear" w:color="auto" w:fill="FFFFFF"/>
          </w:tcPr>
          <w:p w14:paraId="505562B5" w14:textId="77777777" w:rsidR="009C5CB5" w:rsidRPr="007B0CD6" w:rsidRDefault="009C5CB5" w:rsidP="0093403C">
            <w:pPr>
              <w:rPr>
                <w:sz w:val="18"/>
                <w:szCs w:val="18"/>
              </w:rPr>
            </w:pPr>
          </w:p>
        </w:tc>
        <w:tc>
          <w:tcPr>
            <w:tcW w:w="933" w:type="pct"/>
            <w:tcBorders>
              <w:top w:val="single" w:sz="4" w:space="0" w:color="000000"/>
              <w:left w:val="single" w:sz="4" w:space="0" w:color="000000"/>
              <w:bottom w:val="single" w:sz="4" w:space="0" w:color="000000"/>
              <w:right w:val="single" w:sz="4" w:space="0" w:color="000000"/>
            </w:tcBorders>
            <w:shd w:val="clear" w:color="auto" w:fill="FFFFFF"/>
          </w:tcPr>
          <w:p w14:paraId="76B8A546" w14:textId="77777777" w:rsidR="009C5CB5" w:rsidRPr="007B0CD6" w:rsidRDefault="009C5CB5" w:rsidP="0093403C">
            <w:pPr>
              <w:rPr>
                <w:sz w:val="18"/>
                <w:szCs w:val="18"/>
              </w:rPr>
            </w:pPr>
            <w:r w:rsidRPr="007B0CD6">
              <w:rPr>
                <w:sz w:val="18"/>
                <w:szCs w:val="18"/>
              </w:rPr>
              <w:t>S100_SupportFilePurpose</w:t>
            </w:r>
          </w:p>
        </w:tc>
        <w:tc>
          <w:tcPr>
            <w:tcW w:w="1492" w:type="pct"/>
            <w:tcBorders>
              <w:top w:val="single" w:sz="4" w:space="0" w:color="000000"/>
              <w:left w:val="single" w:sz="4" w:space="0" w:color="000000"/>
              <w:bottom w:val="single" w:sz="4" w:space="0" w:color="000000"/>
              <w:right w:val="single" w:sz="4" w:space="0" w:color="000000"/>
            </w:tcBorders>
            <w:shd w:val="clear" w:color="auto" w:fill="FFFFFF"/>
          </w:tcPr>
          <w:p w14:paraId="24A9615F" w14:textId="77777777" w:rsidR="009C5CB5" w:rsidRPr="007B0CD6" w:rsidRDefault="009C5CB5" w:rsidP="0093403C">
            <w:pPr>
              <w:rPr>
                <w:sz w:val="18"/>
                <w:szCs w:val="18"/>
              </w:rPr>
            </w:pPr>
            <w:proofErr w:type="gramStart"/>
            <w:r w:rsidRPr="007B0CD6">
              <w:rPr>
                <w:sz w:val="18"/>
                <w:szCs w:val="18"/>
              </w:rPr>
              <w:t>new</w:t>
            </w:r>
            <w:proofErr w:type="gramEnd"/>
            <w:r w:rsidRPr="007B0CD6">
              <w:rPr>
                <w:sz w:val="18"/>
                <w:szCs w:val="18"/>
              </w:rPr>
              <w:t>, replacement, or deletion.</w:t>
            </w:r>
          </w:p>
          <w:p w14:paraId="11094591" w14:textId="77777777" w:rsidR="009C5CB5" w:rsidRPr="007B0CD6" w:rsidRDefault="009C5CB5" w:rsidP="0093403C">
            <w:pPr>
              <w:rPr>
                <w:sz w:val="18"/>
                <w:szCs w:val="18"/>
              </w:rPr>
            </w:pPr>
            <w:r w:rsidRPr="007B0CD6">
              <w:rPr>
                <w:sz w:val="18"/>
                <w:szCs w:val="18"/>
              </w:rPr>
              <w:t>Values "replacement” and “deletion” are allowed only in update datasets.</w:t>
            </w:r>
          </w:p>
        </w:tc>
      </w:tr>
      <w:tr w:rsidR="009C5CB5" w:rsidRPr="0075712D" w14:paraId="45E1BC33" w14:textId="77777777" w:rsidTr="00DD0002">
        <w:tc>
          <w:tcPr>
            <w:tcW w:w="1349" w:type="pct"/>
            <w:tcBorders>
              <w:top w:val="single" w:sz="4" w:space="0" w:color="000000"/>
              <w:left w:val="single" w:sz="4" w:space="0" w:color="000000"/>
              <w:bottom w:val="single" w:sz="4" w:space="0" w:color="000000"/>
              <w:right w:val="single" w:sz="4" w:space="0" w:color="000000"/>
            </w:tcBorders>
            <w:shd w:val="clear" w:color="auto" w:fill="FFFFFF"/>
          </w:tcPr>
          <w:p w14:paraId="483A54A8" w14:textId="77777777" w:rsidR="009C5CB5" w:rsidRPr="007B0CD6" w:rsidRDefault="009C5CB5" w:rsidP="0093403C">
            <w:pPr>
              <w:rPr>
                <w:sz w:val="18"/>
                <w:szCs w:val="18"/>
              </w:rPr>
            </w:pPr>
            <w:proofErr w:type="spellStart"/>
            <w:r w:rsidRPr="007B0CD6">
              <w:rPr>
                <w:sz w:val="18"/>
                <w:szCs w:val="18"/>
              </w:rPr>
              <w:t>editionNumber</w:t>
            </w:r>
            <w:proofErr w:type="spellEnd"/>
          </w:p>
        </w:tc>
        <w:tc>
          <w:tcPr>
            <w:tcW w:w="695" w:type="pct"/>
            <w:tcBorders>
              <w:top w:val="single" w:sz="4" w:space="0" w:color="000000"/>
              <w:left w:val="single" w:sz="4" w:space="0" w:color="000000"/>
              <w:bottom w:val="single" w:sz="4" w:space="0" w:color="000000"/>
              <w:right w:val="single" w:sz="4" w:space="0" w:color="000000"/>
            </w:tcBorders>
            <w:shd w:val="clear" w:color="auto" w:fill="FFFFFF"/>
          </w:tcPr>
          <w:p w14:paraId="00CE870E" w14:textId="77777777" w:rsidR="009C5CB5" w:rsidRPr="007B0CD6" w:rsidRDefault="009C5CB5" w:rsidP="0093403C">
            <w:pPr>
              <w:jc w:val="center"/>
              <w:rPr>
                <w:sz w:val="18"/>
                <w:szCs w:val="18"/>
              </w:rPr>
            </w:pPr>
            <w:r w:rsidRPr="007B0CD6">
              <w:rPr>
                <w:sz w:val="18"/>
                <w:szCs w:val="18"/>
              </w:rPr>
              <w:t>1</w:t>
            </w:r>
          </w:p>
        </w:tc>
        <w:tc>
          <w:tcPr>
            <w:tcW w:w="530" w:type="pct"/>
            <w:tcBorders>
              <w:top w:val="single" w:sz="4" w:space="0" w:color="000000"/>
              <w:left w:val="single" w:sz="4" w:space="0" w:color="000000"/>
              <w:bottom w:val="single" w:sz="4" w:space="0" w:color="000000"/>
              <w:right w:val="single" w:sz="4" w:space="0" w:color="000000"/>
            </w:tcBorders>
            <w:shd w:val="clear" w:color="auto" w:fill="FFFFFF"/>
          </w:tcPr>
          <w:p w14:paraId="0E1FC548" w14:textId="77777777" w:rsidR="009C5CB5" w:rsidRPr="007B0CD6" w:rsidRDefault="009C5CB5" w:rsidP="0093403C">
            <w:pPr>
              <w:rPr>
                <w:sz w:val="18"/>
                <w:szCs w:val="18"/>
              </w:rPr>
            </w:pPr>
          </w:p>
        </w:tc>
        <w:tc>
          <w:tcPr>
            <w:tcW w:w="933" w:type="pct"/>
            <w:tcBorders>
              <w:top w:val="single" w:sz="4" w:space="0" w:color="000000"/>
              <w:left w:val="single" w:sz="4" w:space="0" w:color="000000"/>
              <w:bottom w:val="single" w:sz="4" w:space="0" w:color="000000"/>
              <w:right w:val="single" w:sz="4" w:space="0" w:color="000000"/>
            </w:tcBorders>
            <w:shd w:val="clear" w:color="auto" w:fill="FFFFFF"/>
          </w:tcPr>
          <w:p w14:paraId="73E0208A" w14:textId="77777777" w:rsidR="009C5CB5" w:rsidRPr="007B0CD6" w:rsidRDefault="009C5CB5" w:rsidP="0093403C">
            <w:pPr>
              <w:rPr>
                <w:sz w:val="18"/>
                <w:szCs w:val="18"/>
              </w:rPr>
            </w:pPr>
            <w:proofErr w:type="spellStart"/>
            <w:r w:rsidRPr="007B0CD6">
              <w:rPr>
                <w:sz w:val="18"/>
                <w:szCs w:val="18"/>
              </w:rPr>
              <w:t>CharacterString</w:t>
            </w:r>
            <w:proofErr w:type="spellEnd"/>
            <w:r w:rsidRPr="007B0CD6">
              <w:rPr>
                <w:sz w:val="18"/>
                <w:szCs w:val="18"/>
              </w:rPr>
              <w:t xml:space="preserve"> </w:t>
            </w:r>
          </w:p>
        </w:tc>
        <w:tc>
          <w:tcPr>
            <w:tcW w:w="1492" w:type="pct"/>
            <w:tcBorders>
              <w:top w:val="single" w:sz="4" w:space="0" w:color="000000"/>
              <w:left w:val="single" w:sz="4" w:space="0" w:color="000000"/>
              <w:bottom w:val="single" w:sz="4" w:space="0" w:color="000000"/>
              <w:right w:val="single" w:sz="4" w:space="0" w:color="000000"/>
            </w:tcBorders>
            <w:shd w:val="clear" w:color="auto" w:fill="FFFFFF"/>
          </w:tcPr>
          <w:p w14:paraId="784D3B1D" w14:textId="77777777" w:rsidR="009C5CB5" w:rsidRPr="007B0CD6" w:rsidRDefault="009C5CB5" w:rsidP="0093403C">
            <w:pPr>
              <w:rPr>
                <w:sz w:val="18"/>
                <w:szCs w:val="18"/>
              </w:rPr>
            </w:pPr>
            <w:r w:rsidRPr="007B0CD6">
              <w:rPr>
                <w:sz w:val="18"/>
                <w:szCs w:val="18"/>
              </w:rPr>
              <w:t xml:space="preserve">When a dataset is initially created, the edition number 1 is assigned to it. The edition </w:t>
            </w:r>
            <w:r w:rsidRPr="007B0CD6">
              <w:rPr>
                <w:sz w:val="18"/>
                <w:szCs w:val="18"/>
              </w:rPr>
              <w:lastRenderedPageBreak/>
              <w:t>number is increased by 1 at each new edition. Edition number remains the same for a re-issue</w:t>
            </w:r>
          </w:p>
        </w:tc>
      </w:tr>
      <w:tr w:rsidR="009C5CB5" w:rsidRPr="0075712D" w14:paraId="1044C4D3" w14:textId="77777777" w:rsidTr="00DD0002">
        <w:trPr>
          <w:trHeight w:val="300"/>
        </w:trPr>
        <w:tc>
          <w:tcPr>
            <w:tcW w:w="1349" w:type="pct"/>
            <w:tcBorders>
              <w:top w:val="single" w:sz="4" w:space="0" w:color="000000"/>
              <w:left w:val="single" w:sz="4" w:space="0" w:color="000000"/>
              <w:bottom w:val="single" w:sz="4" w:space="0" w:color="000000"/>
              <w:right w:val="single" w:sz="4" w:space="0" w:color="000000"/>
            </w:tcBorders>
            <w:shd w:val="clear" w:color="auto" w:fill="FFFFFF"/>
          </w:tcPr>
          <w:p w14:paraId="7FFDC352" w14:textId="77777777" w:rsidR="009C5CB5" w:rsidRPr="007B0CD6" w:rsidRDefault="009C5CB5" w:rsidP="0093403C">
            <w:pPr>
              <w:rPr>
                <w:sz w:val="18"/>
                <w:szCs w:val="18"/>
              </w:rPr>
            </w:pPr>
            <w:proofErr w:type="spellStart"/>
            <w:r w:rsidRPr="007B0CD6">
              <w:rPr>
                <w:sz w:val="18"/>
                <w:szCs w:val="18"/>
              </w:rPr>
              <w:lastRenderedPageBreak/>
              <w:t>issueDate</w:t>
            </w:r>
            <w:proofErr w:type="spellEnd"/>
          </w:p>
        </w:tc>
        <w:tc>
          <w:tcPr>
            <w:tcW w:w="695" w:type="pct"/>
            <w:tcBorders>
              <w:top w:val="single" w:sz="4" w:space="0" w:color="000000"/>
              <w:left w:val="single" w:sz="4" w:space="0" w:color="000000"/>
              <w:bottom w:val="single" w:sz="4" w:space="0" w:color="000000"/>
              <w:right w:val="single" w:sz="4" w:space="0" w:color="000000"/>
            </w:tcBorders>
            <w:shd w:val="clear" w:color="auto" w:fill="FFFFFF"/>
          </w:tcPr>
          <w:p w14:paraId="453B15FA" w14:textId="77777777" w:rsidR="009C5CB5" w:rsidRPr="007B0CD6" w:rsidRDefault="009C5CB5" w:rsidP="0093403C">
            <w:pPr>
              <w:jc w:val="center"/>
              <w:rPr>
                <w:sz w:val="18"/>
                <w:szCs w:val="18"/>
              </w:rPr>
            </w:pPr>
            <w:r w:rsidRPr="007B0CD6">
              <w:rPr>
                <w:sz w:val="18"/>
                <w:szCs w:val="18"/>
              </w:rPr>
              <w:t>1</w:t>
            </w:r>
          </w:p>
        </w:tc>
        <w:tc>
          <w:tcPr>
            <w:tcW w:w="530" w:type="pct"/>
            <w:tcBorders>
              <w:top w:val="single" w:sz="4" w:space="0" w:color="000000"/>
              <w:left w:val="single" w:sz="4" w:space="0" w:color="000000"/>
              <w:bottom w:val="single" w:sz="4" w:space="0" w:color="000000"/>
              <w:right w:val="single" w:sz="4" w:space="0" w:color="000000"/>
            </w:tcBorders>
            <w:shd w:val="clear" w:color="auto" w:fill="FFFFFF"/>
          </w:tcPr>
          <w:p w14:paraId="06C6F4F6" w14:textId="77777777" w:rsidR="009C5CB5" w:rsidRPr="007B0CD6" w:rsidRDefault="009C5CB5" w:rsidP="0093403C">
            <w:pPr>
              <w:rPr>
                <w:sz w:val="18"/>
                <w:szCs w:val="18"/>
              </w:rPr>
            </w:pPr>
          </w:p>
        </w:tc>
        <w:tc>
          <w:tcPr>
            <w:tcW w:w="933" w:type="pct"/>
            <w:tcBorders>
              <w:top w:val="single" w:sz="4" w:space="0" w:color="000000"/>
              <w:left w:val="single" w:sz="4" w:space="0" w:color="000000"/>
              <w:bottom w:val="single" w:sz="4" w:space="0" w:color="000000"/>
              <w:right w:val="single" w:sz="4" w:space="0" w:color="000000"/>
            </w:tcBorders>
            <w:shd w:val="clear" w:color="auto" w:fill="FFFFFF"/>
          </w:tcPr>
          <w:p w14:paraId="19B02C61" w14:textId="77777777" w:rsidR="009C5CB5" w:rsidRPr="007B0CD6" w:rsidRDefault="009C5CB5" w:rsidP="0093403C">
            <w:pPr>
              <w:rPr>
                <w:sz w:val="18"/>
                <w:szCs w:val="18"/>
              </w:rPr>
            </w:pPr>
            <w:r w:rsidRPr="007B0CD6">
              <w:rPr>
                <w:sz w:val="18"/>
                <w:szCs w:val="18"/>
              </w:rPr>
              <w:t xml:space="preserve">Date </w:t>
            </w:r>
          </w:p>
        </w:tc>
        <w:tc>
          <w:tcPr>
            <w:tcW w:w="1492" w:type="pct"/>
            <w:tcBorders>
              <w:top w:val="single" w:sz="4" w:space="0" w:color="000000"/>
              <w:left w:val="single" w:sz="4" w:space="0" w:color="000000"/>
              <w:bottom w:val="single" w:sz="4" w:space="0" w:color="000000"/>
              <w:right w:val="single" w:sz="4" w:space="0" w:color="000000"/>
            </w:tcBorders>
            <w:shd w:val="clear" w:color="auto" w:fill="FFFFFF"/>
          </w:tcPr>
          <w:p w14:paraId="16A342C2" w14:textId="77777777" w:rsidR="009C5CB5" w:rsidRPr="007B0CD6" w:rsidRDefault="009C5CB5" w:rsidP="0093403C">
            <w:pPr>
              <w:rPr>
                <w:sz w:val="18"/>
                <w:szCs w:val="18"/>
              </w:rPr>
            </w:pPr>
          </w:p>
        </w:tc>
      </w:tr>
      <w:tr w:rsidR="009C5CB5" w:rsidRPr="0075712D" w14:paraId="0888D11E" w14:textId="77777777" w:rsidTr="00DD0002">
        <w:trPr>
          <w:trHeight w:val="300"/>
        </w:trPr>
        <w:tc>
          <w:tcPr>
            <w:tcW w:w="1349" w:type="pct"/>
            <w:tcBorders>
              <w:top w:val="single" w:sz="4" w:space="0" w:color="000000"/>
              <w:left w:val="single" w:sz="4" w:space="0" w:color="000000"/>
              <w:bottom w:val="single" w:sz="4" w:space="0" w:color="000000"/>
              <w:right w:val="single" w:sz="4" w:space="0" w:color="000000"/>
            </w:tcBorders>
            <w:shd w:val="clear" w:color="auto" w:fill="FFFFFF"/>
          </w:tcPr>
          <w:p w14:paraId="393F9CE8" w14:textId="77777777" w:rsidR="009C5CB5" w:rsidRPr="007B0CD6" w:rsidRDefault="009C5CB5" w:rsidP="0093403C">
            <w:pPr>
              <w:rPr>
                <w:sz w:val="18"/>
                <w:szCs w:val="18"/>
              </w:rPr>
            </w:pPr>
            <w:proofErr w:type="spellStart"/>
            <w:r w:rsidRPr="007B0CD6">
              <w:rPr>
                <w:sz w:val="18"/>
                <w:szCs w:val="18"/>
              </w:rPr>
              <w:t>supportFileSpecification</w:t>
            </w:r>
            <w:proofErr w:type="spellEnd"/>
          </w:p>
        </w:tc>
        <w:tc>
          <w:tcPr>
            <w:tcW w:w="695" w:type="pct"/>
            <w:tcBorders>
              <w:top w:val="single" w:sz="4" w:space="0" w:color="000000"/>
              <w:left w:val="single" w:sz="4" w:space="0" w:color="000000"/>
              <w:bottom w:val="single" w:sz="4" w:space="0" w:color="000000"/>
              <w:right w:val="single" w:sz="4" w:space="0" w:color="000000"/>
            </w:tcBorders>
            <w:shd w:val="clear" w:color="auto" w:fill="FFFFFF"/>
          </w:tcPr>
          <w:p w14:paraId="58734A58" w14:textId="77777777" w:rsidR="009C5CB5" w:rsidRPr="007B0CD6" w:rsidRDefault="009C5CB5" w:rsidP="0093403C">
            <w:pPr>
              <w:jc w:val="center"/>
              <w:rPr>
                <w:sz w:val="18"/>
                <w:szCs w:val="18"/>
              </w:rPr>
            </w:pPr>
            <w:r w:rsidRPr="007B0CD6">
              <w:rPr>
                <w:sz w:val="18"/>
                <w:szCs w:val="18"/>
              </w:rPr>
              <w:t>1</w:t>
            </w:r>
          </w:p>
        </w:tc>
        <w:tc>
          <w:tcPr>
            <w:tcW w:w="530" w:type="pct"/>
            <w:tcBorders>
              <w:top w:val="single" w:sz="4" w:space="0" w:color="000000"/>
              <w:left w:val="single" w:sz="4" w:space="0" w:color="000000"/>
              <w:bottom w:val="single" w:sz="4" w:space="0" w:color="000000"/>
              <w:right w:val="single" w:sz="4" w:space="0" w:color="000000"/>
            </w:tcBorders>
            <w:shd w:val="clear" w:color="auto" w:fill="FFFFFF"/>
          </w:tcPr>
          <w:p w14:paraId="59F7F88B" w14:textId="77777777" w:rsidR="009C5CB5" w:rsidRPr="007B0CD6" w:rsidRDefault="009C5CB5" w:rsidP="0093403C">
            <w:pPr>
              <w:rPr>
                <w:sz w:val="18"/>
                <w:szCs w:val="18"/>
              </w:rPr>
            </w:pPr>
          </w:p>
        </w:tc>
        <w:tc>
          <w:tcPr>
            <w:tcW w:w="933" w:type="pct"/>
            <w:tcBorders>
              <w:top w:val="single" w:sz="4" w:space="0" w:color="000000"/>
              <w:left w:val="single" w:sz="4" w:space="0" w:color="000000"/>
              <w:bottom w:val="single" w:sz="4" w:space="0" w:color="000000"/>
              <w:right w:val="single" w:sz="4" w:space="0" w:color="000000"/>
            </w:tcBorders>
            <w:shd w:val="clear" w:color="auto" w:fill="FFFFFF"/>
          </w:tcPr>
          <w:p w14:paraId="1906DFE3" w14:textId="77777777" w:rsidR="009C5CB5" w:rsidRPr="007B0CD6" w:rsidRDefault="009C5CB5" w:rsidP="0093403C">
            <w:pPr>
              <w:rPr>
                <w:sz w:val="18"/>
                <w:szCs w:val="18"/>
              </w:rPr>
            </w:pPr>
            <w:r w:rsidRPr="007B0CD6">
              <w:rPr>
                <w:sz w:val="18"/>
                <w:szCs w:val="18"/>
              </w:rPr>
              <w:t>S100_SupportFileSpecification</w:t>
            </w:r>
          </w:p>
        </w:tc>
        <w:tc>
          <w:tcPr>
            <w:tcW w:w="1492" w:type="pct"/>
            <w:tcBorders>
              <w:top w:val="single" w:sz="4" w:space="0" w:color="000000"/>
              <w:left w:val="single" w:sz="4" w:space="0" w:color="000000"/>
              <w:bottom w:val="single" w:sz="4" w:space="0" w:color="000000"/>
              <w:right w:val="single" w:sz="4" w:space="0" w:color="000000"/>
            </w:tcBorders>
            <w:shd w:val="clear" w:color="auto" w:fill="FFFFFF"/>
          </w:tcPr>
          <w:p w14:paraId="37C7D6D1" w14:textId="77777777" w:rsidR="009C5CB5" w:rsidRPr="007B0CD6" w:rsidRDefault="009C5CB5" w:rsidP="0093403C">
            <w:pPr>
              <w:rPr>
                <w:sz w:val="18"/>
                <w:szCs w:val="18"/>
              </w:rPr>
            </w:pPr>
            <w:r w:rsidRPr="007B0CD6">
              <w:rPr>
                <w:sz w:val="18"/>
                <w:szCs w:val="18"/>
              </w:rPr>
              <w:t xml:space="preserve">See </w:t>
            </w:r>
            <w:r w:rsidRPr="007B0CD6">
              <w:rPr>
                <w:sz w:val="18"/>
                <w:szCs w:val="18"/>
              </w:rPr>
              <w:fldChar w:fldCharType="begin"/>
            </w:r>
            <w:r w:rsidRPr="007B0CD6">
              <w:rPr>
                <w:sz w:val="18"/>
                <w:szCs w:val="18"/>
              </w:rPr>
              <w:instrText xml:space="preserve"> REF _Ref522601726 \h  \* MERGEFORMAT </w:instrText>
            </w:r>
            <w:r w:rsidRPr="007B0CD6">
              <w:rPr>
                <w:sz w:val="18"/>
                <w:szCs w:val="18"/>
              </w:rPr>
            </w:r>
            <w:r w:rsidRPr="007B0CD6">
              <w:rPr>
                <w:sz w:val="18"/>
                <w:szCs w:val="18"/>
              </w:rPr>
              <w:fldChar w:fldCharType="separate"/>
            </w:r>
            <w:r w:rsidRPr="007B0CD6">
              <w:rPr>
                <w:sz w:val="18"/>
                <w:szCs w:val="18"/>
              </w:rPr>
              <w:t xml:space="preserve">Figure </w:t>
            </w:r>
            <w:r w:rsidRPr="007B0CD6">
              <w:rPr>
                <w:noProof/>
                <w:sz w:val="18"/>
                <w:szCs w:val="18"/>
              </w:rPr>
              <w:t>32</w:t>
            </w:r>
            <w:r w:rsidRPr="007B0CD6">
              <w:rPr>
                <w:sz w:val="18"/>
                <w:szCs w:val="18"/>
              </w:rPr>
              <w:fldChar w:fldCharType="end"/>
            </w:r>
            <w:r w:rsidRPr="007B0CD6">
              <w:rPr>
                <w:sz w:val="18"/>
                <w:szCs w:val="18"/>
              </w:rPr>
              <w:t xml:space="preserve"> and S-100 Appendix 4a-D.</w:t>
            </w:r>
          </w:p>
        </w:tc>
      </w:tr>
      <w:tr w:rsidR="009C5CB5" w:rsidRPr="0075712D" w14:paraId="1C299AC9" w14:textId="77777777" w:rsidTr="00DD0002">
        <w:trPr>
          <w:trHeight w:val="236"/>
        </w:trPr>
        <w:tc>
          <w:tcPr>
            <w:tcW w:w="1349" w:type="pct"/>
            <w:tcBorders>
              <w:top w:val="single" w:sz="4" w:space="0" w:color="000000"/>
              <w:left w:val="single" w:sz="4" w:space="0" w:color="000000"/>
              <w:bottom w:val="single" w:sz="4" w:space="0" w:color="000000"/>
              <w:right w:val="single" w:sz="4" w:space="0" w:color="000000"/>
            </w:tcBorders>
            <w:shd w:val="clear" w:color="auto" w:fill="FFFFFF"/>
          </w:tcPr>
          <w:p w14:paraId="03CB206D" w14:textId="77777777" w:rsidR="009C5CB5" w:rsidRPr="007B0CD6" w:rsidRDefault="009C5CB5" w:rsidP="0093403C">
            <w:pPr>
              <w:rPr>
                <w:sz w:val="18"/>
                <w:szCs w:val="18"/>
              </w:rPr>
            </w:pPr>
            <w:proofErr w:type="spellStart"/>
            <w:r w:rsidRPr="007B0CD6">
              <w:rPr>
                <w:sz w:val="18"/>
                <w:szCs w:val="18"/>
              </w:rPr>
              <w:t>dataType</w:t>
            </w:r>
            <w:proofErr w:type="spellEnd"/>
          </w:p>
        </w:tc>
        <w:tc>
          <w:tcPr>
            <w:tcW w:w="695" w:type="pct"/>
            <w:tcBorders>
              <w:top w:val="single" w:sz="4" w:space="0" w:color="000000"/>
              <w:left w:val="single" w:sz="4" w:space="0" w:color="000000"/>
              <w:bottom w:val="single" w:sz="4" w:space="0" w:color="000000"/>
              <w:right w:val="single" w:sz="4" w:space="0" w:color="000000"/>
            </w:tcBorders>
            <w:shd w:val="clear" w:color="auto" w:fill="FFFFFF"/>
          </w:tcPr>
          <w:p w14:paraId="22A7B5BD" w14:textId="77777777" w:rsidR="009C5CB5" w:rsidRPr="007B0CD6" w:rsidRDefault="009C5CB5" w:rsidP="0093403C">
            <w:pPr>
              <w:jc w:val="center"/>
              <w:rPr>
                <w:sz w:val="18"/>
                <w:szCs w:val="18"/>
              </w:rPr>
            </w:pPr>
            <w:r w:rsidRPr="007B0CD6">
              <w:rPr>
                <w:sz w:val="18"/>
                <w:szCs w:val="18"/>
              </w:rPr>
              <w:t>1</w:t>
            </w:r>
          </w:p>
        </w:tc>
        <w:tc>
          <w:tcPr>
            <w:tcW w:w="530" w:type="pct"/>
            <w:tcBorders>
              <w:top w:val="single" w:sz="4" w:space="0" w:color="000000"/>
              <w:left w:val="single" w:sz="4" w:space="0" w:color="000000"/>
              <w:bottom w:val="single" w:sz="4" w:space="0" w:color="000000"/>
              <w:right w:val="single" w:sz="4" w:space="0" w:color="000000"/>
            </w:tcBorders>
            <w:shd w:val="clear" w:color="auto" w:fill="FFFFFF"/>
          </w:tcPr>
          <w:p w14:paraId="16F3D9B9" w14:textId="77777777" w:rsidR="009C5CB5" w:rsidRPr="007B0CD6" w:rsidRDefault="009C5CB5" w:rsidP="0093403C">
            <w:pPr>
              <w:rPr>
                <w:sz w:val="18"/>
                <w:szCs w:val="18"/>
              </w:rPr>
            </w:pPr>
          </w:p>
        </w:tc>
        <w:tc>
          <w:tcPr>
            <w:tcW w:w="933" w:type="pct"/>
            <w:tcBorders>
              <w:top w:val="single" w:sz="4" w:space="0" w:color="000000"/>
              <w:left w:val="single" w:sz="4" w:space="0" w:color="000000"/>
              <w:bottom w:val="single" w:sz="4" w:space="0" w:color="000000"/>
              <w:right w:val="single" w:sz="4" w:space="0" w:color="000000"/>
            </w:tcBorders>
            <w:shd w:val="clear" w:color="auto" w:fill="FFFFFF"/>
          </w:tcPr>
          <w:p w14:paraId="23F43B51" w14:textId="77777777" w:rsidR="009C5CB5" w:rsidRPr="007B0CD6" w:rsidRDefault="009C5CB5" w:rsidP="0093403C">
            <w:pPr>
              <w:rPr>
                <w:sz w:val="18"/>
                <w:szCs w:val="18"/>
              </w:rPr>
            </w:pPr>
            <w:r w:rsidRPr="007B0CD6">
              <w:rPr>
                <w:sz w:val="18"/>
                <w:szCs w:val="18"/>
              </w:rPr>
              <w:t>S100_SupportFileFormat</w:t>
            </w:r>
          </w:p>
        </w:tc>
        <w:tc>
          <w:tcPr>
            <w:tcW w:w="1492" w:type="pct"/>
            <w:tcBorders>
              <w:top w:val="single" w:sz="4" w:space="0" w:color="000000"/>
              <w:left w:val="single" w:sz="4" w:space="0" w:color="000000"/>
              <w:bottom w:val="single" w:sz="4" w:space="0" w:color="000000"/>
              <w:right w:val="single" w:sz="4" w:space="0" w:color="000000"/>
            </w:tcBorders>
            <w:shd w:val="clear" w:color="auto" w:fill="FFFFFF"/>
          </w:tcPr>
          <w:p w14:paraId="6B94533D" w14:textId="77777777" w:rsidR="009C5CB5" w:rsidRPr="007B0CD6" w:rsidRDefault="009C5CB5" w:rsidP="0093403C">
            <w:pPr>
              <w:rPr>
                <w:sz w:val="18"/>
                <w:szCs w:val="18"/>
              </w:rPr>
            </w:pPr>
            <w:r w:rsidRPr="007B0CD6">
              <w:rPr>
                <w:sz w:val="18"/>
                <w:szCs w:val="18"/>
              </w:rPr>
              <w:t>The only values allowed for support files referenced in datasets are: ASCII (for text files), TIFF, and HTML.</w:t>
            </w:r>
          </w:p>
          <w:p w14:paraId="344A2992" w14:textId="77777777" w:rsidR="009C5CB5" w:rsidRPr="007B0CD6" w:rsidRDefault="009C5CB5" w:rsidP="0093403C">
            <w:pPr>
              <w:rPr>
                <w:sz w:val="18"/>
                <w:szCs w:val="18"/>
              </w:rPr>
            </w:pPr>
            <w:r w:rsidRPr="007B0CD6">
              <w:rPr>
                <w:sz w:val="18"/>
                <w:szCs w:val="18"/>
              </w:rPr>
              <w:t>Values XML, XSLT, and LUA are reserved for portrayal catalogue files.</w:t>
            </w:r>
          </w:p>
        </w:tc>
      </w:tr>
      <w:tr w:rsidR="009C5CB5" w:rsidRPr="0075712D" w14:paraId="269D6727" w14:textId="77777777" w:rsidTr="00DD0002">
        <w:trPr>
          <w:trHeight w:val="300"/>
        </w:trPr>
        <w:tc>
          <w:tcPr>
            <w:tcW w:w="1349" w:type="pct"/>
            <w:tcBorders>
              <w:top w:val="single" w:sz="4" w:space="0" w:color="000000"/>
              <w:left w:val="single" w:sz="4" w:space="0" w:color="000000"/>
              <w:bottom w:val="single" w:sz="4" w:space="0" w:color="000000"/>
              <w:right w:val="single" w:sz="4" w:space="0" w:color="000000"/>
            </w:tcBorders>
            <w:shd w:val="clear" w:color="auto" w:fill="FFFFFF"/>
          </w:tcPr>
          <w:p w14:paraId="0323D535" w14:textId="77777777" w:rsidR="009C5CB5" w:rsidRPr="005B04A8" w:rsidRDefault="009C5CB5" w:rsidP="0093403C">
            <w:pPr>
              <w:rPr>
                <w:sz w:val="18"/>
                <w:szCs w:val="18"/>
              </w:rPr>
            </w:pPr>
            <w:proofErr w:type="spellStart"/>
            <w:r w:rsidRPr="005B04A8">
              <w:rPr>
                <w:sz w:val="18"/>
                <w:szCs w:val="18"/>
              </w:rPr>
              <w:t>otherDataTypeDescription</w:t>
            </w:r>
            <w:proofErr w:type="spellEnd"/>
          </w:p>
        </w:tc>
        <w:tc>
          <w:tcPr>
            <w:tcW w:w="695" w:type="pct"/>
            <w:tcBorders>
              <w:top w:val="single" w:sz="4" w:space="0" w:color="000000"/>
              <w:left w:val="single" w:sz="4" w:space="0" w:color="000000"/>
              <w:bottom w:val="single" w:sz="4" w:space="0" w:color="000000"/>
              <w:right w:val="single" w:sz="4" w:space="0" w:color="000000"/>
            </w:tcBorders>
            <w:shd w:val="clear" w:color="auto" w:fill="FFFFFF"/>
          </w:tcPr>
          <w:p w14:paraId="10B710F9" w14:textId="77777777" w:rsidR="009C5CB5" w:rsidRPr="005B04A8" w:rsidRDefault="009C5CB5" w:rsidP="0093403C">
            <w:pPr>
              <w:jc w:val="center"/>
              <w:rPr>
                <w:sz w:val="18"/>
                <w:szCs w:val="18"/>
              </w:rPr>
            </w:pPr>
            <w:r w:rsidRPr="005B04A8">
              <w:rPr>
                <w:sz w:val="18"/>
                <w:szCs w:val="18"/>
              </w:rPr>
              <w:t>0..1</w:t>
            </w:r>
          </w:p>
        </w:tc>
        <w:tc>
          <w:tcPr>
            <w:tcW w:w="530" w:type="pct"/>
            <w:tcBorders>
              <w:top w:val="single" w:sz="4" w:space="0" w:color="000000"/>
              <w:left w:val="single" w:sz="4" w:space="0" w:color="000000"/>
              <w:bottom w:val="single" w:sz="4" w:space="0" w:color="000000"/>
              <w:right w:val="single" w:sz="4" w:space="0" w:color="000000"/>
            </w:tcBorders>
            <w:shd w:val="clear" w:color="auto" w:fill="FFFFFF"/>
          </w:tcPr>
          <w:p w14:paraId="5A12D535" w14:textId="77777777" w:rsidR="009C5CB5" w:rsidRPr="005B04A8" w:rsidRDefault="009C5CB5" w:rsidP="0093403C">
            <w:pPr>
              <w:rPr>
                <w:sz w:val="18"/>
                <w:szCs w:val="18"/>
              </w:rPr>
            </w:pPr>
          </w:p>
        </w:tc>
        <w:tc>
          <w:tcPr>
            <w:tcW w:w="933" w:type="pct"/>
            <w:tcBorders>
              <w:top w:val="single" w:sz="4" w:space="0" w:color="000000"/>
              <w:left w:val="single" w:sz="4" w:space="0" w:color="000000"/>
              <w:bottom w:val="single" w:sz="4" w:space="0" w:color="000000"/>
              <w:right w:val="single" w:sz="4" w:space="0" w:color="000000"/>
            </w:tcBorders>
            <w:shd w:val="clear" w:color="auto" w:fill="FFFFFF"/>
          </w:tcPr>
          <w:p w14:paraId="1F8A3E4E" w14:textId="77777777" w:rsidR="009C5CB5" w:rsidRPr="005B04A8" w:rsidRDefault="009C5CB5" w:rsidP="0093403C">
            <w:pPr>
              <w:rPr>
                <w:sz w:val="18"/>
                <w:szCs w:val="18"/>
              </w:rPr>
            </w:pPr>
            <w:proofErr w:type="spellStart"/>
            <w:r w:rsidRPr="005B04A8">
              <w:rPr>
                <w:sz w:val="18"/>
                <w:szCs w:val="18"/>
              </w:rPr>
              <w:t>CharacterString</w:t>
            </w:r>
            <w:proofErr w:type="spellEnd"/>
          </w:p>
        </w:tc>
        <w:tc>
          <w:tcPr>
            <w:tcW w:w="1492" w:type="pct"/>
            <w:tcBorders>
              <w:top w:val="single" w:sz="4" w:space="0" w:color="000000"/>
              <w:left w:val="single" w:sz="4" w:space="0" w:color="000000"/>
              <w:bottom w:val="single" w:sz="4" w:space="0" w:color="000000"/>
              <w:right w:val="single" w:sz="4" w:space="0" w:color="000000"/>
            </w:tcBorders>
            <w:shd w:val="clear" w:color="auto" w:fill="FFFFFF"/>
          </w:tcPr>
          <w:p w14:paraId="1584E6F8" w14:textId="77777777" w:rsidR="009C5CB5" w:rsidRPr="005B04A8" w:rsidRDefault="009C5CB5" w:rsidP="0093403C">
            <w:pPr>
              <w:rPr>
                <w:sz w:val="18"/>
                <w:szCs w:val="18"/>
              </w:rPr>
            </w:pPr>
          </w:p>
        </w:tc>
      </w:tr>
      <w:tr w:rsidR="009C5CB5" w:rsidRPr="0075712D" w14:paraId="3C4380CC" w14:textId="77777777" w:rsidTr="00DD0002">
        <w:trPr>
          <w:trHeight w:val="197"/>
        </w:trPr>
        <w:tc>
          <w:tcPr>
            <w:tcW w:w="1349" w:type="pct"/>
            <w:tcBorders>
              <w:top w:val="single" w:sz="4" w:space="0" w:color="000000"/>
              <w:left w:val="single" w:sz="4" w:space="0" w:color="000000"/>
              <w:bottom w:val="single" w:sz="4" w:space="0" w:color="000000"/>
              <w:right w:val="single" w:sz="4" w:space="0" w:color="000000"/>
            </w:tcBorders>
            <w:shd w:val="clear" w:color="auto" w:fill="FFFFFF"/>
          </w:tcPr>
          <w:p w14:paraId="7F8AF956" w14:textId="77777777" w:rsidR="009C5CB5" w:rsidRPr="005B04A8" w:rsidRDefault="009C5CB5" w:rsidP="0093403C">
            <w:pPr>
              <w:rPr>
                <w:sz w:val="18"/>
                <w:szCs w:val="18"/>
              </w:rPr>
            </w:pPr>
            <w:r w:rsidRPr="005B04A8">
              <w:rPr>
                <w:sz w:val="18"/>
                <w:szCs w:val="18"/>
              </w:rPr>
              <w:t>comment</w:t>
            </w:r>
          </w:p>
        </w:tc>
        <w:tc>
          <w:tcPr>
            <w:tcW w:w="695" w:type="pct"/>
            <w:tcBorders>
              <w:top w:val="single" w:sz="4" w:space="0" w:color="000000"/>
              <w:left w:val="single" w:sz="4" w:space="0" w:color="000000"/>
              <w:bottom w:val="single" w:sz="4" w:space="0" w:color="000000"/>
              <w:right w:val="single" w:sz="4" w:space="0" w:color="000000"/>
            </w:tcBorders>
            <w:shd w:val="clear" w:color="auto" w:fill="FFFFFF"/>
          </w:tcPr>
          <w:p w14:paraId="118C64F6" w14:textId="77777777" w:rsidR="009C5CB5" w:rsidRPr="005B04A8" w:rsidRDefault="009C5CB5" w:rsidP="0093403C">
            <w:pPr>
              <w:jc w:val="center"/>
              <w:rPr>
                <w:sz w:val="18"/>
                <w:szCs w:val="18"/>
              </w:rPr>
            </w:pPr>
            <w:r w:rsidRPr="005B04A8">
              <w:rPr>
                <w:sz w:val="18"/>
                <w:szCs w:val="18"/>
              </w:rPr>
              <w:t>0..1</w:t>
            </w:r>
          </w:p>
        </w:tc>
        <w:tc>
          <w:tcPr>
            <w:tcW w:w="530" w:type="pct"/>
            <w:tcBorders>
              <w:top w:val="single" w:sz="4" w:space="0" w:color="000000"/>
              <w:left w:val="single" w:sz="4" w:space="0" w:color="000000"/>
              <w:bottom w:val="single" w:sz="4" w:space="0" w:color="000000"/>
              <w:right w:val="single" w:sz="4" w:space="0" w:color="000000"/>
            </w:tcBorders>
            <w:shd w:val="clear" w:color="auto" w:fill="FFFFFF"/>
          </w:tcPr>
          <w:p w14:paraId="5209E9A3" w14:textId="77777777" w:rsidR="009C5CB5" w:rsidRPr="005B04A8" w:rsidRDefault="009C5CB5" w:rsidP="0093403C">
            <w:pPr>
              <w:rPr>
                <w:sz w:val="18"/>
                <w:szCs w:val="18"/>
              </w:rPr>
            </w:pPr>
          </w:p>
        </w:tc>
        <w:tc>
          <w:tcPr>
            <w:tcW w:w="933" w:type="pct"/>
            <w:tcBorders>
              <w:top w:val="single" w:sz="4" w:space="0" w:color="000000"/>
              <w:left w:val="single" w:sz="4" w:space="0" w:color="000000"/>
              <w:bottom w:val="single" w:sz="4" w:space="0" w:color="000000"/>
              <w:right w:val="single" w:sz="4" w:space="0" w:color="000000"/>
            </w:tcBorders>
            <w:shd w:val="clear" w:color="auto" w:fill="FFFFFF"/>
          </w:tcPr>
          <w:p w14:paraId="6154FBDD" w14:textId="77777777" w:rsidR="009C5CB5" w:rsidRPr="005B04A8" w:rsidRDefault="009C5CB5" w:rsidP="0093403C">
            <w:pPr>
              <w:rPr>
                <w:sz w:val="18"/>
                <w:szCs w:val="18"/>
              </w:rPr>
            </w:pPr>
            <w:proofErr w:type="spellStart"/>
            <w:r w:rsidRPr="005B04A8">
              <w:rPr>
                <w:sz w:val="18"/>
                <w:szCs w:val="18"/>
              </w:rPr>
              <w:t>CharacterString</w:t>
            </w:r>
            <w:proofErr w:type="spellEnd"/>
          </w:p>
        </w:tc>
        <w:tc>
          <w:tcPr>
            <w:tcW w:w="1492" w:type="pct"/>
            <w:tcBorders>
              <w:top w:val="single" w:sz="4" w:space="0" w:color="000000"/>
              <w:left w:val="single" w:sz="4" w:space="0" w:color="000000"/>
              <w:bottom w:val="single" w:sz="4" w:space="0" w:color="000000"/>
              <w:right w:val="single" w:sz="4" w:space="0" w:color="000000"/>
            </w:tcBorders>
            <w:shd w:val="clear" w:color="auto" w:fill="FFFFFF"/>
          </w:tcPr>
          <w:p w14:paraId="144F2B79" w14:textId="77777777" w:rsidR="009C5CB5" w:rsidRPr="005B04A8" w:rsidRDefault="009C5CB5" w:rsidP="0093403C">
            <w:pPr>
              <w:rPr>
                <w:sz w:val="18"/>
                <w:szCs w:val="18"/>
              </w:rPr>
            </w:pPr>
          </w:p>
        </w:tc>
      </w:tr>
      <w:tr w:rsidR="009C5CB5" w:rsidRPr="0075712D" w14:paraId="7F73E81E" w14:textId="77777777" w:rsidTr="00DD0002">
        <w:trPr>
          <w:trHeight w:val="600"/>
        </w:trPr>
        <w:tc>
          <w:tcPr>
            <w:tcW w:w="1349" w:type="pct"/>
            <w:tcBorders>
              <w:top w:val="single" w:sz="4" w:space="0" w:color="000000"/>
              <w:left w:val="single" w:sz="4" w:space="0" w:color="000000"/>
              <w:bottom w:val="single" w:sz="4" w:space="0" w:color="000000"/>
              <w:right w:val="single" w:sz="4" w:space="0" w:color="000000"/>
            </w:tcBorders>
            <w:shd w:val="clear" w:color="auto" w:fill="FFFFFF"/>
          </w:tcPr>
          <w:p w14:paraId="04B0E2A9" w14:textId="77777777" w:rsidR="009C5CB5" w:rsidRPr="005B04A8" w:rsidRDefault="009C5CB5" w:rsidP="0093403C">
            <w:pPr>
              <w:rPr>
                <w:sz w:val="18"/>
                <w:szCs w:val="18"/>
              </w:rPr>
            </w:pPr>
            <w:proofErr w:type="spellStart"/>
            <w:r w:rsidRPr="005B04A8">
              <w:rPr>
                <w:sz w:val="18"/>
                <w:szCs w:val="18"/>
              </w:rPr>
              <w:t>digitalSignatureReference</w:t>
            </w:r>
            <w:proofErr w:type="spellEnd"/>
          </w:p>
        </w:tc>
        <w:tc>
          <w:tcPr>
            <w:tcW w:w="695" w:type="pct"/>
            <w:tcBorders>
              <w:top w:val="single" w:sz="4" w:space="0" w:color="000000"/>
              <w:left w:val="single" w:sz="4" w:space="0" w:color="000000"/>
              <w:bottom w:val="single" w:sz="4" w:space="0" w:color="000000"/>
              <w:right w:val="single" w:sz="4" w:space="0" w:color="000000"/>
            </w:tcBorders>
            <w:shd w:val="clear" w:color="auto" w:fill="FFFFFF"/>
          </w:tcPr>
          <w:p w14:paraId="10F42AFD" w14:textId="77777777" w:rsidR="009C5CB5" w:rsidRPr="005B04A8" w:rsidRDefault="009C5CB5" w:rsidP="0093403C">
            <w:pPr>
              <w:jc w:val="center"/>
              <w:rPr>
                <w:sz w:val="18"/>
                <w:szCs w:val="18"/>
              </w:rPr>
            </w:pPr>
            <w:r w:rsidRPr="005B04A8">
              <w:rPr>
                <w:sz w:val="18"/>
                <w:szCs w:val="18"/>
              </w:rPr>
              <w:t>0..1</w:t>
            </w:r>
          </w:p>
        </w:tc>
        <w:tc>
          <w:tcPr>
            <w:tcW w:w="530" w:type="pct"/>
            <w:tcBorders>
              <w:top w:val="single" w:sz="4" w:space="0" w:color="000000"/>
              <w:left w:val="single" w:sz="4" w:space="0" w:color="000000"/>
              <w:bottom w:val="single" w:sz="4" w:space="0" w:color="000000"/>
              <w:right w:val="single" w:sz="4" w:space="0" w:color="000000"/>
            </w:tcBorders>
            <w:shd w:val="clear" w:color="auto" w:fill="FFFFFF"/>
          </w:tcPr>
          <w:p w14:paraId="0221EB3B" w14:textId="77777777" w:rsidR="009C5CB5" w:rsidRPr="005B04A8" w:rsidRDefault="009C5CB5" w:rsidP="0093403C">
            <w:pPr>
              <w:rPr>
                <w:sz w:val="18"/>
                <w:szCs w:val="18"/>
              </w:rPr>
            </w:pPr>
          </w:p>
        </w:tc>
        <w:tc>
          <w:tcPr>
            <w:tcW w:w="933" w:type="pct"/>
            <w:tcBorders>
              <w:top w:val="single" w:sz="4" w:space="0" w:color="000000"/>
              <w:left w:val="single" w:sz="4" w:space="0" w:color="000000"/>
              <w:bottom w:val="single" w:sz="4" w:space="0" w:color="000000"/>
              <w:right w:val="single" w:sz="4" w:space="0" w:color="000000"/>
            </w:tcBorders>
            <w:shd w:val="clear" w:color="auto" w:fill="FFFFFF"/>
          </w:tcPr>
          <w:p w14:paraId="6A49D633" w14:textId="77777777" w:rsidR="009C5CB5" w:rsidRPr="005B04A8" w:rsidRDefault="009C5CB5" w:rsidP="0093403C">
            <w:pPr>
              <w:rPr>
                <w:sz w:val="18"/>
                <w:szCs w:val="18"/>
              </w:rPr>
            </w:pPr>
            <w:r w:rsidRPr="005B04A8">
              <w:rPr>
                <w:sz w:val="18"/>
                <w:szCs w:val="18"/>
              </w:rPr>
              <w:t>S100_DigitalSignature</w:t>
            </w:r>
          </w:p>
        </w:tc>
        <w:tc>
          <w:tcPr>
            <w:tcW w:w="1492" w:type="pct"/>
            <w:tcBorders>
              <w:top w:val="single" w:sz="4" w:space="0" w:color="000000"/>
              <w:left w:val="single" w:sz="4" w:space="0" w:color="000000"/>
              <w:bottom w:val="single" w:sz="4" w:space="0" w:color="000000"/>
              <w:right w:val="single" w:sz="4" w:space="0" w:color="000000"/>
            </w:tcBorders>
            <w:shd w:val="clear" w:color="auto" w:fill="FFFFFF"/>
          </w:tcPr>
          <w:p w14:paraId="2DAB6355" w14:textId="77777777" w:rsidR="009C5CB5" w:rsidRPr="005B04A8" w:rsidRDefault="009C5CB5" w:rsidP="0093403C">
            <w:pPr>
              <w:rPr>
                <w:sz w:val="18"/>
                <w:szCs w:val="18"/>
              </w:rPr>
            </w:pPr>
            <w:r w:rsidRPr="005B04A8">
              <w:rPr>
                <w:sz w:val="18"/>
                <w:szCs w:val="18"/>
              </w:rPr>
              <w:t xml:space="preserve">Specifies the algorithm used to compute </w:t>
            </w:r>
            <w:proofErr w:type="spellStart"/>
            <w:r w:rsidRPr="005B04A8">
              <w:rPr>
                <w:sz w:val="18"/>
                <w:szCs w:val="18"/>
              </w:rPr>
              <w:t>digitalSignatureValue</w:t>
            </w:r>
            <w:proofErr w:type="spellEnd"/>
            <w:r w:rsidRPr="005B04A8">
              <w:rPr>
                <w:sz w:val="18"/>
                <w:szCs w:val="18"/>
              </w:rPr>
              <w:t>.</w:t>
            </w:r>
          </w:p>
          <w:p w14:paraId="230E8793" w14:textId="77777777" w:rsidR="009C5CB5" w:rsidRPr="005B04A8" w:rsidDel="0078221C" w:rsidRDefault="009C5CB5" w:rsidP="0093403C">
            <w:pPr>
              <w:rPr>
                <w:sz w:val="18"/>
                <w:szCs w:val="18"/>
              </w:rPr>
            </w:pPr>
            <w:r w:rsidRPr="005B04A8">
              <w:rPr>
                <w:sz w:val="18"/>
                <w:szCs w:val="18"/>
              </w:rPr>
              <w:t xml:space="preserve">See </w:t>
            </w:r>
            <w:r w:rsidRPr="005B04A8">
              <w:rPr>
                <w:sz w:val="18"/>
                <w:szCs w:val="18"/>
              </w:rPr>
              <w:fldChar w:fldCharType="begin"/>
            </w:r>
            <w:r w:rsidRPr="005B04A8">
              <w:rPr>
                <w:sz w:val="18"/>
                <w:szCs w:val="18"/>
              </w:rPr>
              <w:instrText xml:space="preserve"> REF _Ref522601726 \h  \* MERGEFORMAT </w:instrText>
            </w:r>
            <w:r w:rsidRPr="005B04A8">
              <w:rPr>
                <w:sz w:val="18"/>
                <w:szCs w:val="18"/>
              </w:rPr>
            </w:r>
            <w:r w:rsidRPr="005B04A8">
              <w:rPr>
                <w:sz w:val="18"/>
                <w:szCs w:val="18"/>
              </w:rPr>
              <w:fldChar w:fldCharType="separate"/>
            </w:r>
            <w:r w:rsidRPr="005B04A8">
              <w:rPr>
                <w:sz w:val="18"/>
                <w:szCs w:val="18"/>
              </w:rPr>
              <w:t xml:space="preserve">Figure </w:t>
            </w:r>
            <w:r w:rsidRPr="005B04A8">
              <w:rPr>
                <w:noProof/>
                <w:sz w:val="18"/>
                <w:szCs w:val="18"/>
              </w:rPr>
              <w:t>32</w:t>
            </w:r>
            <w:r w:rsidRPr="005B04A8">
              <w:rPr>
                <w:sz w:val="18"/>
                <w:szCs w:val="18"/>
              </w:rPr>
              <w:fldChar w:fldCharType="end"/>
            </w:r>
            <w:r w:rsidRPr="005B04A8">
              <w:rPr>
                <w:sz w:val="18"/>
                <w:szCs w:val="18"/>
              </w:rPr>
              <w:t xml:space="preserve"> and S-100 Appendix 4a-D.</w:t>
            </w:r>
          </w:p>
        </w:tc>
      </w:tr>
      <w:tr w:rsidR="009C5CB5" w:rsidRPr="0075712D" w14:paraId="4961CCA1" w14:textId="77777777" w:rsidTr="00DD0002">
        <w:trPr>
          <w:trHeight w:val="90"/>
        </w:trPr>
        <w:tc>
          <w:tcPr>
            <w:tcW w:w="1349" w:type="pct"/>
            <w:tcBorders>
              <w:top w:val="single" w:sz="4" w:space="0" w:color="000000"/>
              <w:left w:val="single" w:sz="4" w:space="0" w:color="000000"/>
              <w:bottom w:val="single" w:sz="4" w:space="0" w:color="000000"/>
              <w:right w:val="single" w:sz="4" w:space="0" w:color="000000"/>
            </w:tcBorders>
            <w:shd w:val="clear" w:color="auto" w:fill="FFFFFF"/>
          </w:tcPr>
          <w:p w14:paraId="1C9CBF50" w14:textId="77777777" w:rsidR="009C5CB5" w:rsidRPr="005B04A8" w:rsidRDefault="009C5CB5" w:rsidP="0093403C">
            <w:pPr>
              <w:rPr>
                <w:sz w:val="18"/>
                <w:szCs w:val="18"/>
              </w:rPr>
            </w:pPr>
            <w:proofErr w:type="spellStart"/>
            <w:r w:rsidRPr="005B04A8">
              <w:rPr>
                <w:sz w:val="18"/>
                <w:szCs w:val="18"/>
              </w:rPr>
              <w:t>digitalSignatureValue</w:t>
            </w:r>
            <w:proofErr w:type="spellEnd"/>
          </w:p>
        </w:tc>
        <w:tc>
          <w:tcPr>
            <w:tcW w:w="695" w:type="pct"/>
            <w:tcBorders>
              <w:top w:val="single" w:sz="4" w:space="0" w:color="000000"/>
              <w:left w:val="single" w:sz="4" w:space="0" w:color="000000"/>
              <w:bottom w:val="single" w:sz="4" w:space="0" w:color="000000"/>
              <w:right w:val="single" w:sz="4" w:space="0" w:color="000000"/>
            </w:tcBorders>
            <w:shd w:val="clear" w:color="auto" w:fill="FFFFFF"/>
          </w:tcPr>
          <w:p w14:paraId="44640FA4" w14:textId="77777777" w:rsidR="009C5CB5" w:rsidRPr="005B04A8" w:rsidRDefault="009C5CB5" w:rsidP="0093403C">
            <w:pPr>
              <w:jc w:val="center"/>
              <w:rPr>
                <w:sz w:val="18"/>
                <w:szCs w:val="18"/>
              </w:rPr>
            </w:pPr>
            <w:r w:rsidRPr="005B04A8">
              <w:rPr>
                <w:sz w:val="18"/>
                <w:szCs w:val="18"/>
              </w:rPr>
              <w:t>0..1</w:t>
            </w:r>
          </w:p>
        </w:tc>
        <w:tc>
          <w:tcPr>
            <w:tcW w:w="530" w:type="pct"/>
            <w:tcBorders>
              <w:top w:val="single" w:sz="4" w:space="0" w:color="000000"/>
              <w:left w:val="single" w:sz="4" w:space="0" w:color="000000"/>
              <w:bottom w:val="single" w:sz="4" w:space="0" w:color="000000"/>
              <w:right w:val="single" w:sz="4" w:space="0" w:color="000000"/>
            </w:tcBorders>
            <w:shd w:val="clear" w:color="auto" w:fill="FFFFFF"/>
          </w:tcPr>
          <w:p w14:paraId="4DB8ED87" w14:textId="77777777" w:rsidR="009C5CB5" w:rsidRPr="005B04A8" w:rsidRDefault="009C5CB5" w:rsidP="0093403C">
            <w:pPr>
              <w:rPr>
                <w:sz w:val="18"/>
                <w:szCs w:val="18"/>
              </w:rPr>
            </w:pPr>
          </w:p>
        </w:tc>
        <w:tc>
          <w:tcPr>
            <w:tcW w:w="933" w:type="pct"/>
            <w:tcBorders>
              <w:top w:val="single" w:sz="4" w:space="0" w:color="000000"/>
              <w:left w:val="single" w:sz="4" w:space="0" w:color="000000"/>
              <w:bottom w:val="single" w:sz="4" w:space="0" w:color="000000"/>
              <w:right w:val="single" w:sz="4" w:space="0" w:color="000000"/>
            </w:tcBorders>
            <w:shd w:val="clear" w:color="auto" w:fill="FFFFFF"/>
          </w:tcPr>
          <w:p w14:paraId="4A7D43E9" w14:textId="77777777" w:rsidR="009C5CB5" w:rsidRPr="005B04A8" w:rsidRDefault="009C5CB5" w:rsidP="0093403C">
            <w:pPr>
              <w:rPr>
                <w:sz w:val="18"/>
                <w:szCs w:val="18"/>
              </w:rPr>
            </w:pPr>
            <w:r w:rsidRPr="005B04A8">
              <w:rPr>
                <w:sz w:val="18"/>
                <w:szCs w:val="18"/>
              </w:rPr>
              <w:t>S100_DigitalSignatureValue</w:t>
            </w:r>
          </w:p>
        </w:tc>
        <w:tc>
          <w:tcPr>
            <w:tcW w:w="1492" w:type="pct"/>
            <w:tcBorders>
              <w:top w:val="single" w:sz="4" w:space="0" w:color="000000"/>
              <w:left w:val="single" w:sz="4" w:space="0" w:color="000000"/>
              <w:bottom w:val="single" w:sz="4" w:space="0" w:color="000000"/>
              <w:right w:val="single" w:sz="4" w:space="0" w:color="000000"/>
            </w:tcBorders>
            <w:shd w:val="clear" w:color="auto" w:fill="FFFFFF"/>
          </w:tcPr>
          <w:p w14:paraId="42A322C0" w14:textId="77777777" w:rsidR="009C5CB5" w:rsidRPr="005B04A8" w:rsidRDefault="009C5CB5" w:rsidP="0093403C">
            <w:pPr>
              <w:rPr>
                <w:sz w:val="18"/>
                <w:szCs w:val="18"/>
              </w:rPr>
            </w:pPr>
            <w:r w:rsidRPr="005B04A8">
              <w:rPr>
                <w:sz w:val="18"/>
                <w:szCs w:val="18"/>
              </w:rPr>
              <w:t xml:space="preserve">The value resulting from application of </w:t>
            </w:r>
            <w:proofErr w:type="spellStart"/>
            <w:r w:rsidRPr="005B04A8">
              <w:rPr>
                <w:sz w:val="18"/>
                <w:szCs w:val="18"/>
              </w:rPr>
              <w:t>digitalSignatureReference</w:t>
            </w:r>
            <w:proofErr w:type="spellEnd"/>
            <w:r w:rsidRPr="005B04A8">
              <w:rPr>
                <w:sz w:val="18"/>
                <w:szCs w:val="18"/>
              </w:rPr>
              <w:t>.</w:t>
            </w:r>
          </w:p>
          <w:p w14:paraId="0779092E" w14:textId="77777777" w:rsidR="009C5CB5" w:rsidRPr="005B04A8" w:rsidDel="0078221C" w:rsidRDefault="009C5CB5" w:rsidP="0093403C">
            <w:pPr>
              <w:rPr>
                <w:sz w:val="18"/>
                <w:szCs w:val="18"/>
              </w:rPr>
            </w:pPr>
            <w:r w:rsidRPr="005B04A8">
              <w:rPr>
                <w:sz w:val="18"/>
                <w:szCs w:val="18"/>
              </w:rPr>
              <w:t>Implemented as the digital signature format specified in S-100 Part 15.</w:t>
            </w:r>
          </w:p>
        </w:tc>
      </w:tr>
      <w:tr w:rsidR="009C5CB5" w:rsidRPr="0075712D" w14:paraId="316809A3" w14:textId="77777777" w:rsidTr="00DD0002">
        <w:trPr>
          <w:trHeight w:val="90"/>
        </w:trPr>
        <w:tc>
          <w:tcPr>
            <w:tcW w:w="1349" w:type="pct"/>
            <w:tcBorders>
              <w:top w:val="single" w:sz="4" w:space="0" w:color="000000"/>
              <w:left w:val="single" w:sz="4" w:space="0" w:color="000000"/>
              <w:bottom w:val="single" w:sz="4" w:space="0" w:color="000000"/>
              <w:right w:val="single" w:sz="4" w:space="0" w:color="000000"/>
            </w:tcBorders>
            <w:shd w:val="clear" w:color="auto" w:fill="FFFFFF"/>
          </w:tcPr>
          <w:p w14:paraId="47F408B1" w14:textId="77777777" w:rsidR="009C5CB5" w:rsidRPr="005B04A8" w:rsidRDefault="009C5CB5" w:rsidP="0093403C">
            <w:pPr>
              <w:rPr>
                <w:sz w:val="18"/>
                <w:szCs w:val="18"/>
              </w:rPr>
            </w:pPr>
            <w:proofErr w:type="spellStart"/>
            <w:r w:rsidRPr="005B04A8">
              <w:rPr>
                <w:sz w:val="18"/>
                <w:szCs w:val="18"/>
              </w:rPr>
              <w:t>defaultLocale</w:t>
            </w:r>
            <w:proofErr w:type="spellEnd"/>
          </w:p>
        </w:tc>
        <w:tc>
          <w:tcPr>
            <w:tcW w:w="695" w:type="pct"/>
            <w:tcBorders>
              <w:top w:val="single" w:sz="4" w:space="0" w:color="000000"/>
              <w:left w:val="single" w:sz="4" w:space="0" w:color="000000"/>
              <w:bottom w:val="single" w:sz="4" w:space="0" w:color="000000"/>
              <w:right w:val="single" w:sz="4" w:space="0" w:color="000000"/>
            </w:tcBorders>
            <w:shd w:val="clear" w:color="auto" w:fill="FFFFFF"/>
          </w:tcPr>
          <w:p w14:paraId="77FE3DB9" w14:textId="77777777" w:rsidR="009C5CB5" w:rsidRPr="005B04A8" w:rsidRDefault="009C5CB5" w:rsidP="0093403C">
            <w:pPr>
              <w:jc w:val="center"/>
              <w:rPr>
                <w:sz w:val="18"/>
                <w:szCs w:val="18"/>
              </w:rPr>
            </w:pPr>
            <w:r w:rsidRPr="005B04A8">
              <w:rPr>
                <w:sz w:val="18"/>
                <w:szCs w:val="18"/>
              </w:rPr>
              <w:t>1</w:t>
            </w:r>
          </w:p>
        </w:tc>
        <w:tc>
          <w:tcPr>
            <w:tcW w:w="530" w:type="pct"/>
            <w:tcBorders>
              <w:top w:val="single" w:sz="4" w:space="0" w:color="000000"/>
              <w:left w:val="single" w:sz="4" w:space="0" w:color="000000"/>
              <w:bottom w:val="single" w:sz="4" w:space="0" w:color="000000"/>
              <w:right w:val="single" w:sz="4" w:space="0" w:color="000000"/>
            </w:tcBorders>
            <w:shd w:val="clear" w:color="auto" w:fill="FFFFFF"/>
          </w:tcPr>
          <w:p w14:paraId="6F92D0B9" w14:textId="77777777" w:rsidR="009C5CB5" w:rsidRPr="005B04A8" w:rsidRDefault="009C5CB5" w:rsidP="0093403C">
            <w:pPr>
              <w:rPr>
                <w:sz w:val="18"/>
                <w:szCs w:val="18"/>
              </w:rPr>
            </w:pPr>
          </w:p>
        </w:tc>
        <w:tc>
          <w:tcPr>
            <w:tcW w:w="933" w:type="pct"/>
            <w:tcBorders>
              <w:top w:val="single" w:sz="4" w:space="0" w:color="000000"/>
              <w:left w:val="single" w:sz="4" w:space="0" w:color="000000"/>
              <w:bottom w:val="single" w:sz="4" w:space="0" w:color="000000"/>
              <w:right w:val="single" w:sz="4" w:space="0" w:color="000000"/>
            </w:tcBorders>
            <w:shd w:val="clear" w:color="auto" w:fill="FFFFFF"/>
          </w:tcPr>
          <w:p w14:paraId="6E5E4669" w14:textId="77777777" w:rsidR="009C5CB5" w:rsidRPr="005B04A8" w:rsidRDefault="009C5CB5" w:rsidP="0093403C">
            <w:pPr>
              <w:rPr>
                <w:sz w:val="18"/>
                <w:szCs w:val="18"/>
              </w:rPr>
            </w:pPr>
            <w:proofErr w:type="spellStart"/>
            <w:r w:rsidRPr="005B04A8">
              <w:rPr>
                <w:sz w:val="18"/>
                <w:szCs w:val="18"/>
              </w:rPr>
              <w:t>PT_Locale</w:t>
            </w:r>
            <w:proofErr w:type="spellEnd"/>
          </w:p>
        </w:tc>
        <w:tc>
          <w:tcPr>
            <w:tcW w:w="1492" w:type="pct"/>
            <w:tcBorders>
              <w:top w:val="single" w:sz="4" w:space="0" w:color="000000"/>
              <w:left w:val="single" w:sz="4" w:space="0" w:color="000000"/>
              <w:bottom w:val="single" w:sz="4" w:space="0" w:color="000000"/>
              <w:right w:val="single" w:sz="4" w:space="0" w:color="000000"/>
            </w:tcBorders>
            <w:shd w:val="clear" w:color="auto" w:fill="FFFFFF"/>
          </w:tcPr>
          <w:p w14:paraId="31C01811" w14:textId="77777777" w:rsidR="009C5CB5" w:rsidRPr="005B04A8" w:rsidRDefault="009C5CB5" w:rsidP="0093403C">
            <w:pPr>
              <w:rPr>
                <w:sz w:val="18"/>
                <w:szCs w:val="18"/>
              </w:rPr>
            </w:pPr>
            <w:r w:rsidRPr="005B04A8">
              <w:rPr>
                <w:sz w:val="18"/>
                <w:szCs w:val="18"/>
              </w:rPr>
              <w:t xml:space="preserve">See </w:t>
            </w:r>
            <w:r w:rsidRPr="005B04A8">
              <w:rPr>
                <w:sz w:val="18"/>
                <w:szCs w:val="18"/>
              </w:rPr>
              <w:fldChar w:fldCharType="begin"/>
            </w:r>
            <w:r w:rsidRPr="005B04A8">
              <w:rPr>
                <w:sz w:val="18"/>
                <w:szCs w:val="18"/>
              </w:rPr>
              <w:instrText xml:space="preserve"> REF _Ref522601726 \h  \* MERGEFORMAT </w:instrText>
            </w:r>
            <w:r w:rsidRPr="005B04A8">
              <w:rPr>
                <w:sz w:val="18"/>
                <w:szCs w:val="18"/>
              </w:rPr>
            </w:r>
            <w:r w:rsidRPr="005B04A8">
              <w:rPr>
                <w:sz w:val="18"/>
                <w:szCs w:val="18"/>
              </w:rPr>
              <w:fldChar w:fldCharType="separate"/>
            </w:r>
            <w:r w:rsidRPr="005B04A8">
              <w:rPr>
                <w:sz w:val="18"/>
                <w:szCs w:val="18"/>
              </w:rPr>
              <w:t xml:space="preserve">Figure </w:t>
            </w:r>
            <w:r w:rsidRPr="005B04A8">
              <w:rPr>
                <w:noProof/>
                <w:sz w:val="18"/>
                <w:szCs w:val="18"/>
              </w:rPr>
              <w:t>32</w:t>
            </w:r>
            <w:r w:rsidRPr="005B04A8">
              <w:rPr>
                <w:sz w:val="18"/>
                <w:szCs w:val="18"/>
              </w:rPr>
              <w:fldChar w:fldCharType="end"/>
            </w:r>
            <w:r w:rsidRPr="005B04A8">
              <w:rPr>
                <w:sz w:val="18"/>
                <w:szCs w:val="18"/>
              </w:rPr>
              <w:t xml:space="preserve"> and S-100 Appendix 4a-D.</w:t>
            </w:r>
          </w:p>
        </w:tc>
      </w:tr>
      <w:tr w:rsidR="009C5CB5" w:rsidRPr="0075712D" w14:paraId="1CB55CE7" w14:textId="77777777" w:rsidTr="00DD0002">
        <w:trPr>
          <w:trHeight w:val="90"/>
        </w:trPr>
        <w:tc>
          <w:tcPr>
            <w:tcW w:w="1349" w:type="pct"/>
            <w:tcBorders>
              <w:top w:val="single" w:sz="4" w:space="0" w:color="000000"/>
              <w:left w:val="single" w:sz="4" w:space="0" w:color="000000"/>
              <w:bottom w:val="single" w:sz="4" w:space="0" w:color="000000"/>
              <w:right w:val="single" w:sz="4" w:space="0" w:color="000000"/>
            </w:tcBorders>
            <w:shd w:val="clear" w:color="auto" w:fill="FFFFFF"/>
          </w:tcPr>
          <w:p w14:paraId="7F46744C" w14:textId="77777777" w:rsidR="009C5CB5" w:rsidRPr="005B04A8" w:rsidRDefault="009C5CB5" w:rsidP="0093403C">
            <w:pPr>
              <w:rPr>
                <w:sz w:val="18"/>
                <w:szCs w:val="18"/>
              </w:rPr>
            </w:pPr>
            <w:proofErr w:type="spellStart"/>
            <w:r w:rsidRPr="005B04A8">
              <w:rPr>
                <w:sz w:val="18"/>
                <w:szCs w:val="18"/>
              </w:rPr>
              <w:t>otherLocale</w:t>
            </w:r>
            <w:proofErr w:type="spellEnd"/>
          </w:p>
        </w:tc>
        <w:tc>
          <w:tcPr>
            <w:tcW w:w="695" w:type="pct"/>
            <w:tcBorders>
              <w:top w:val="single" w:sz="4" w:space="0" w:color="000000"/>
              <w:left w:val="single" w:sz="4" w:space="0" w:color="000000"/>
              <w:bottom w:val="single" w:sz="4" w:space="0" w:color="000000"/>
              <w:right w:val="single" w:sz="4" w:space="0" w:color="000000"/>
            </w:tcBorders>
            <w:shd w:val="clear" w:color="auto" w:fill="FFFFFF"/>
          </w:tcPr>
          <w:p w14:paraId="4CE88FC1" w14:textId="77777777" w:rsidR="009C5CB5" w:rsidRPr="005B04A8" w:rsidRDefault="009C5CB5" w:rsidP="0093403C">
            <w:pPr>
              <w:jc w:val="center"/>
              <w:rPr>
                <w:sz w:val="18"/>
                <w:szCs w:val="18"/>
              </w:rPr>
            </w:pPr>
            <w:r w:rsidRPr="005B04A8">
              <w:rPr>
                <w:sz w:val="18"/>
                <w:szCs w:val="18"/>
              </w:rPr>
              <w:t>0..*</w:t>
            </w:r>
          </w:p>
        </w:tc>
        <w:tc>
          <w:tcPr>
            <w:tcW w:w="530" w:type="pct"/>
            <w:tcBorders>
              <w:top w:val="single" w:sz="4" w:space="0" w:color="000000"/>
              <w:left w:val="single" w:sz="4" w:space="0" w:color="000000"/>
              <w:bottom w:val="single" w:sz="4" w:space="0" w:color="000000"/>
              <w:right w:val="single" w:sz="4" w:space="0" w:color="000000"/>
            </w:tcBorders>
            <w:shd w:val="clear" w:color="auto" w:fill="FFFFFF"/>
          </w:tcPr>
          <w:p w14:paraId="10DFBA9B" w14:textId="77777777" w:rsidR="009C5CB5" w:rsidRPr="005B04A8" w:rsidRDefault="009C5CB5" w:rsidP="0093403C">
            <w:pPr>
              <w:rPr>
                <w:sz w:val="18"/>
                <w:szCs w:val="18"/>
              </w:rPr>
            </w:pPr>
          </w:p>
        </w:tc>
        <w:tc>
          <w:tcPr>
            <w:tcW w:w="933" w:type="pct"/>
            <w:tcBorders>
              <w:top w:val="single" w:sz="4" w:space="0" w:color="000000"/>
              <w:left w:val="single" w:sz="4" w:space="0" w:color="000000"/>
              <w:bottom w:val="single" w:sz="4" w:space="0" w:color="000000"/>
              <w:right w:val="single" w:sz="4" w:space="0" w:color="000000"/>
            </w:tcBorders>
            <w:shd w:val="clear" w:color="auto" w:fill="FFFFFF"/>
          </w:tcPr>
          <w:p w14:paraId="72067777" w14:textId="77777777" w:rsidR="009C5CB5" w:rsidRPr="005B04A8" w:rsidRDefault="009C5CB5" w:rsidP="0093403C">
            <w:pPr>
              <w:rPr>
                <w:sz w:val="18"/>
                <w:szCs w:val="18"/>
              </w:rPr>
            </w:pPr>
            <w:proofErr w:type="spellStart"/>
            <w:r w:rsidRPr="005B04A8">
              <w:rPr>
                <w:sz w:val="18"/>
                <w:szCs w:val="18"/>
              </w:rPr>
              <w:t>PT_Locale</w:t>
            </w:r>
            <w:proofErr w:type="spellEnd"/>
          </w:p>
        </w:tc>
        <w:tc>
          <w:tcPr>
            <w:tcW w:w="1492" w:type="pct"/>
            <w:tcBorders>
              <w:top w:val="single" w:sz="4" w:space="0" w:color="000000"/>
              <w:left w:val="single" w:sz="4" w:space="0" w:color="000000"/>
              <w:bottom w:val="single" w:sz="4" w:space="0" w:color="000000"/>
              <w:right w:val="single" w:sz="4" w:space="0" w:color="000000"/>
            </w:tcBorders>
            <w:shd w:val="clear" w:color="auto" w:fill="FFFFFF"/>
          </w:tcPr>
          <w:p w14:paraId="7D22020B" w14:textId="77777777" w:rsidR="009C5CB5" w:rsidRPr="005B04A8" w:rsidRDefault="009C5CB5" w:rsidP="0093403C">
            <w:pPr>
              <w:rPr>
                <w:sz w:val="18"/>
                <w:szCs w:val="18"/>
              </w:rPr>
            </w:pPr>
            <w:r w:rsidRPr="005B04A8">
              <w:rPr>
                <w:sz w:val="18"/>
                <w:szCs w:val="18"/>
              </w:rPr>
              <w:t xml:space="preserve">See </w:t>
            </w:r>
            <w:r w:rsidRPr="005B04A8">
              <w:rPr>
                <w:sz w:val="18"/>
                <w:szCs w:val="18"/>
              </w:rPr>
              <w:fldChar w:fldCharType="begin"/>
            </w:r>
            <w:r w:rsidRPr="005B04A8">
              <w:rPr>
                <w:sz w:val="18"/>
                <w:szCs w:val="18"/>
              </w:rPr>
              <w:instrText xml:space="preserve"> REF _Ref522601726 \h  \* MERGEFORMAT </w:instrText>
            </w:r>
            <w:r w:rsidRPr="005B04A8">
              <w:rPr>
                <w:sz w:val="18"/>
                <w:szCs w:val="18"/>
              </w:rPr>
            </w:r>
            <w:r w:rsidRPr="005B04A8">
              <w:rPr>
                <w:sz w:val="18"/>
                <w:szCs w:val="18"/>
              </w:rPr>
              <w:fldChar w:fldCharType="separate"/>
            </w:r>
            <w:r w:rsidRPr="005B04A8">
              <w:rPr>
                <w:sz w:val="18"/>
                <w:szCs w:val="18"/>
              </w:rPr>
              <w:t xml:space="preserve">Figure </w:t>
            </w:r>
            <w:r w:rsidRPr="005B04A8">
              <w:rPr>
                <w:noProof/>
                <w:sz w:val="18"/>
                <w:szCs w:val="18"/>
              </w:rPr>
              <w:t>32</w:t>
            </w:r>
            <w:r w:rsidRPr="005B04A8">
              <w:rPr>
                <w:sz w:val="18"/>
                <w:szCs w:val="18"/>
              </w:rPr>
              <w:fldChar w:fldCharType="end"/>
            </w:r>
            <w:r w:rsidRPr="005B04A8">
              <w:rPr>
                <w:sz w:val="18"/>
                <w:szCs w:val="18"/>
              </w:rPr>
              <w:t xml:space="preserve"> and S-100 Appendix 4a-D.</w:t>
            </w:r>
          </w:p>
        </w:tc>
      </w:tr>
    </w:tbl>
    <w:p w14:paraId="74B9DBF6" w14:textId="4CFA6197" w:rsidR="009C5CB5" w:rsidRPr="005B04A8" w:rsidRDefault="009C5CB5" w:rsidP="009C5CB5">
      <w:pPr>
        <w:pStyle w:val="aa"/>
      </w:pPr>
      <w:bookmarkStart w:id="268" w:name="_Ref522667543"/>
      <w:r w:rsidRPr="005B04A8">
        <w:t xml:space="preserve">Table </w:t>
      </w:r>
      <w:r w:rsidRPr="005B04A8">
        <w:fldChar w:fldCharType="begin"/>
      </w:r>
      <w:r w:rsidRPr="005B04A8">
        <w:instrText xml:space="preserve"> STYLEREF 1 \s </w:instrText>
      </w:r>
      <w:r w:rsidRPr="005B04A8">
        <w:fldChar w:fldCharType="separate"/>
      </w:r>
      <w:r w:rsidRPr="005B04A8">
        <w:rPr>
          <w:noProof/>
        </w:rPr>
        <w:t>14</w:t>
      </w:r>
      <w:r w:rsidRPr="005B04A8">
        <w:fldChar w:fldCharType="end"/>
      </w:r>
      <w:r w:rsidRPr="005B04A8">
        <w:t>.</w:t>
      </w:r>
      <w:r w:rsidRPr="005B04A8">
        <w:fldChar w:fldCharType="begin"/>
      </w:r>
      <w:r w:rsidRPr="005B04A8">
        <w:instrText xml:space="preserve"> SEQ Table \* ARABIC \s 1 </w:instrText>
      </w:r>
      <w:r w:rsidRPr="005B04A8">
        <w:fldChar w:fldCharType="separate"/>
      </w:r>
      <w:r w:rsidRPr="005B04A8">
        <w:rPr>
          <w:noProof/>
        </w:rPr>
        <w:t>3</w:t>
      </w:r>
      <w:r w:rsidRPr="005B04A8">
        <w:fldChar w:fldCharType="end"/>
      </w:r>
      <w:bookmarkEnd w:id="268"/>
      <w:r w:rsidR="00182A40">
        <w:t>-</w:t>
      </w:r>
      <w:r w:rsidRPr="005B04A8">
        <w:t>Support file metadata</w:t>
      </w:r>
    </w:p>
    <w:p w14:paraId="6EE31B28" w14:textId="77777777" w:rsidR="009C5CB5" w:rsidRDefault="009C5CB5">
      <w:pPr>
        <w:suppressAutoHyphens w:val="0"/>
        <w:spacing w:line="240" w:lineRule="auto"/>
      </w:pPr>
    </w:p>
    <w:p w14:paraId="3F37DA42" w14:textId="11B0E33D" w:rsidR="00E366B1" w:rsidRDefault="004374FA" w:rsidP="004374FA">
      <w:pPr>
        <w:pStyle w:val="2"/>
      </w:pPr>
      <w:bookmarkStart w:id="269" w:name="_Toc66516320"/>
      <w:r>
        <w:t xml:space="preserve">Exchange </w:t>
      </w:r>
      <w:r w:rsidR="009C5CB5">
        <w:t>set catalogue and m</w:t>
      </w:r>
      <w:r>
        <w:t>etadata</w:t>
      </w:r>
      <w:bookmarkEnd w:id="269"/>
    </w:p>
    <w:p w14:paraId="74E41D02" w14:textId="3C7EBD64" w:rsidR="004374FA" w:rsidRDefault="004374FA" w:rsidP="004374FA">
      <w:pPr>
        <w:jc w:val="both"/>
        <w:rPr>
          <w:color w:val="1F3864"/>
        </w:rPr>
      </w:pPr>
      <w:r>
        <w:rPr>
          <w:sz w:val="22"/>
        </w:rPr>
        <w:t xml:space="preserve">Frequently datasets are packaged and distributed as composite exchange sets by third party vendors. An exchange set could contain many different types of datasets, sourced from different data producers. For example an exchange set may contain numerous dataset files, ancillary data files, discovery metadata files and others. Exchange set metadata contains metadata about the contents of the exchange set and metadata about the data distributor. </w:t>
      </w:r>
    </w:p>
    <w:p w14:paraId="3973A04F" w14:textId="77777777" w:rsidR="002725F4" w:rsidRDefault="002725F4" w:rsidP="00540039">
      <w:pPr>
        <w:pStyle w:val="aa"/>
        <w:jc w:val="center"/>
      </w:pPr>
    </w:p>
    <w:p w14:paraId="73C1AC3A" w14:textId="768073C9" w:rsidR="004374FA" w:rsidRDefault="004374FA" w:rsidP="009C5CB5">
      <w:pPr>
        <w:pStyle w:val="3"/>
      </w:pPr>
      <w:bookmarkStart w:id="270" w:name="_Toc481684062"/>
      <w:bookmarkStart w:id="271" w:name="_Toc66516321"/>
      <w:bookmarkEnd w:id="270"/>
      <w:r>
        <w:t>Catalogue File Metadata.</w:t>
      </w:r>
      <w:bookmarkEnd w:id="271"/>
    </w:p>
    <w:p w14:paraId="4A0A589A" w14:textId="77777777" w:rsidR="009C5CB5" w:rsidRDefault="009C5CB5" w:rsidP="006E530D">
      <w:pPr>
        <w:rPr>
          <w:bCs/>
          <w:iCs/>
          <w:sz w:val="22"/>
        </w:rPr>
      </w:pPr>
    </w:p>
    <w:p w14:paraId="1971DF65" w14:textId="06211437" w:rsidR="006E530D" w:rsidRDefault="006E530D" w:rsidP="006E530D">
      <w:pPr>
        <w:rPr>
          <w:color w:val="1F3864"/>
          <w:sz w:val="22"/>
        </w:rPr>
      </w:pPr>
      <w:r>
        <w:rPr>
          <w:bCs/>
          <w:iCs/>
          <w:sz w:val="22"/>
        </w:rPr>
        <w:t>All S-128 Catalogue metadata files must contain at least the following metadata elements.</w:t>
      </w:r>
    </w:p>
    <w:p w14:paraId="0FF73326" w14:textId="77777777" w:rsidR="006E530D" w:rsidRDefault="006E530D" w:rsidP="002725F4">
      <w:pPr>
        <w:pStyle w:val="a0"/>
        <w:rPr>
          <w:rFonts w:ascii="한컴바탕" w:eastAsia="한컴바탕" w:hAnsi="한컴바탕" w:cs="한컴바탕"/>
        </w:rPr>
      </w:pPr>
    </w:p>
    <w:tbl>
      <w:tblPr>
        <w:tblW w:w="5000" w:type="pct"/>
        <w:tblLayout w:type="fixed"/>
        <w:tblCellMar>
          <w:top w:w="43" w:type="dxa"/>
          <w:left w:w="115" w:type="dxa"/>
          <w:bottom w:w="43" w:type="dxa"/>
          <w:right w:w="115" w:type="dxa"/>
        </w:tblCellMar>
        <w:tblLook w:val="0000" w:firstRow="0" w:lastRow="0" w:firstColumn="0" w:lastColumn="0" w:noHBand="0" w:noVBand="0"/>
      </w:tblPr>
      <w:tblGrid>
        <w:gridCol w:w="2192"/>
        <w:gridCol w:w="1205"/>
        <w:gridCol w:w="851"/>
        <w:gridCol w:w="2225"/>
        <w:gridCol w:w="2877"/>
      </w:tblGrid>
      <w:tr w:rsidR="009C5CB5" w:rsidRPr="0075712D" w14:paraId="1B47C6FC" w14:textId="77777777" w:rsidTr="00DD0002">
        <w:tc>
          <w:tcPr>
            <w:tcW w:w="219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0BC06451" w14:textId="43B2B547" w:rsidR="009C5CB5" w:rsidRPr="005B04A8" w:rsidRDefault="009C5CB5" w:rsidP="00DD0002">
            <w:pPr>
              <w:jc w:val="center"/>
              <w:rPr>
                <w:b/>
                <w:sz w:val="18"/>
                <w:szCs w:val="18"/>
              </w:rPr>
            </w:pPr>
            <w:r w:rsidRPr="005B04A8">
              <w:rPr>
                <w:b/>
                <w:sz w:val="18"/>
                <w:szCs w:val="18"/>
              </w:rPr>
              <w:t>Name</w:t>
            </w:r>
          </w:p>
        </w:tc>
        <w:tc>
          <w:tcPr>
            <w:tcW w:w="120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6ED52BA6" w14:textId="77777777" w:rsidR="009C5CB5" w:rsidRPr="005B04A8" w:rsidRDefault="009C5CB5" w:rsidP="00DD0002">
            <w:pPr>
              <w:jc w:val="center"/>
              <w:rPr>
                <w:b/>
                <w:sz w:val="18"/>
                <w:szCs w:val="18"/>
              </w:rPr>
            </w:pPr>
            <w:r w:rsidRPr="005B04A8">
              <w:rPr>
                <w:b/>
                <w:sz w:val="18"/>
                <w:szCs w:val="18"/>
              </w:rPr>
              <w:t>Multiplicity</w:t>
            </w:r>
          </w:p>
        </w:tc>
        <w:tc>
          <w:tcPr>
            <w:tcW w:w="8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02F8704D" w14:textId="39E14693" w:rsidR="009C5CB5" w:rsidRPr="005B04A8" w:rsidRDefault="009C5CB5" w:rsidP="00DD0002">
            <w:pPr>
              <w:jc w:val="center"/>
              <w:rPr>
                <w:b/>
                <w:sz w:val="18"/>
                <w:szCs w:val="18"/>
              </w:rPr>
            </w:pPr>
            <w:r w:rsidRPr="005B04A8">
              <w:rPr>
                <w:b/>
                <w:sz w:val="18"/>
                <w:szCs w:val="18"/>
              </w:rPr>
              <w:t>Value</w:t>
            </w:r>
          </w:p>
        </w:tc>
        <w:tc>
          <w:tcPr>
            <w:tcW w:w="222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0FF8EA28" w14:textId="125D50D1" w:rsidR="009C5CB5" w:rsidRPr="005B04A8" w:rsidRDefault="009C5CB5" w:rsidP="00DD0002">
            <w:pPr>
              <w:jc w:val="center"/>
              <w:rPr>
                <w:b/>
                <w:sz w:val="18"/>
                <w:szCs w:val="18"/>
              </w:rPr>
            </w:pPr>
            <w:r w:rsidRPr="005B04A8">
              <w:rPr>
                <w:b/>
                <w:sz w:val="18"/>
                <w:szCs w:val="18"/>
              </w:rPr>
              <w:t>Type</w:t>
            </w:r>
          </w:p>
        </w:tc>
        <w:tc>
          <w:tcPr>
            <w:tcW w:w="287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5B3BAC24" w14:textId="20F22C7B" w:rsidR="009C5CB5" w:rsidRPr="005B04A8" w:rsidRDefault="009C5CB5" w:rsidP="00DD0002">
            <w:pPr>
              <w:jc w:val="center"/>
              <w:rPr>
                <w:b/>
                <w:sz w:val="18"/>
                <w:szCs w:val="18"/>
              </w:rPr>
            </w:pPr>
            <w:r w:rsidRPr="005B04A8">
              <w:rPr>
                <w:b/>
                <w:sz w:val="18"/>
                <w:szCs w:val="18"/>
              </w:rPr>
              <w:t>Remarks</w:t>
            </w:r>
          </w:p>
        </w:tc>
      </w:tr>
      <w:tr w:rsidR="009C5CB5" w:rsidRPr="0075712D" w14:paraId="65D7120F" w14:textId="77777777" w:rsidTr="00DD0002">
        <w:tc>
          <w:tcPr>
            <w:tcW w:w="2192" w:type="dxa"/>
            <w:tcBorders>
              <w:top w:val="single" w:sz="4" w:space="0" w:color="000000"/>
              <w:left w:val="single" w:sz="4" w:space="0" w:color="000000"/>
              <w:bottom w:val="single" w:sz="4" w:space="0" w:color="000000"/>
              <w:right w:val="single" w:sz="4" w:space="0" w:color="000000"/>
            </w:tcBorders>
            <w:shd w:val="clear" w:color="auto" w:fill="FFFFFF"/>
          </w:tcPr>
          <w:p w14:paraId="2BA96639" w14:textId="77777777" w:rsidR="009C5CB5" w:rsidRPr="005B04A8" w:rsidRDefault="009C5CB5" w:rsidP="0093403C">
            <w:pPr>
              <w:rPr>
                <w:sz w:val="18"/>
                <w:szCs w:val="18"/>
              </w:rPr>
            </w:pPr>
            <w:r w:rsidRPr="005B04A8">
              <w:rPr>
                <w:sz w:val="18"/>
                <w:szCs w:val="18"/>
              </w:rPr>
              <w:t>S100_ExchangeCatalogue</w:t>
            </w:r>
          </w:p>
        </w:tc>
        <w:tc>
          <w:tcPr>
            <w:tcW w:w="1205" w:type="dxa"/>
            <w:tcBorders>
              <w:top w:val="single" w:sz="4" w:space="0" w:color="000000"/>
              <w:left w:val="single" w:sz="4" w:space="0" w:color="000000"/>
              <w:bottom w:val="single" w:sz="4" w:space="0" w:color="000000"/>
              <w:right w:val="single" w:sz="4" w:space="0" w:color="000000"/>
            </w:tcBorders>
            <w:shd w:val="clear" w:color="auto" w:fill="FFFFFF"/>
          </w:tcPr>
          <w:p w14:paraId="1CC366C9" w14:textId="77777777" w:rsidR="009C5CB5" w:rsidRPr="005B04A8" w:rsidRDefault="009C5CB5" w:rsidP="0093403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0F4AEAD7" w14:textId="77777777" w:rsidR="009C5CB5" w:rsidRPr="005B04A8" w:rsidRDefault="009C5CB5" w:rsidP="0093403C">
            <w:pPr>
              <w:rPr>
                <w:sz w:val="18"/>
                <w:szCs w:val="18"/>
              </w:rPr>
            </w:pPr>
          </w:p>
        </w:tc>
        <w:tc>
          <w:tcPr>
            <w:tcW w:w="2225" w:type="dxa"/>
            <w:tcBorders>
              <w:top w:val="single" w:sz="4" w:space="0" w:color="000000"/>
              <w:left w:val="single" w:sz="4" w:space="0" w:color="000000"/>
              <w:bottom w:val="single" w:sz="4" w:space="0" w:color="000000"/>
              <w:right w:val="single" w:sz="4" w:space="0" w:color="000000"/>
            </w:tcBorders>
            <w:shd w:val="clear" w:color="auto" w:fill="FFFFFF"/>
          </w:tcPr>
          <w:p w14:paraId="481FE7F6" w14:textId="77777777" w:rsidR="009C5CB5" w:rsidRPr="005B04A8" w:rsidRDefault="009C5CB5" w:rsidP="0093403C">
            <w:pPr>
              <w:rPr>
                <w:sz w:val="18"/>
                <w:szCs w:val="18"/>
              </w:rPr>
            </w:pPr>
            <w:r w:rsidRPr="005B04A8">
              <w:rPr>
                <w:sz w:val="18"/>
                <w:szCs w:val="18"/>
              </w:rPr>
              <w:t>Class</w:t>
            </w:r>
          </w:p>
        </w:tc>
        <w:tc>
          <w:tcPr>
            <w:tcW w:w="2877" w:type="dxa"/>
            <w:tcBorders>
              <w:top w:val="single" w:sz="4" w:space="0" w:color="000000"/>
              <w:left w:val="single" w:sz="4" w:space="0" w:color="000000"/>
              <w:bottom w:val="single" w:sz="4" w:space="0" w:color="000000"/>
              <w:right w:val="single" w:sz="4" w:space="0" w:color="000000"/>
            </w:tcBorders>
            <w:shd w:val="clear" w:color="auto" w:fill="FFFFFF"/>
          </w:tcPr>
          <w:p w14:paraId="0B12A881" w14:textId="77777777" w:rsidR="009C5CB5" w:rsidRPr="005B04A8" w:rsidRDefault="009C5CB5" w:rsidP="0093403C">
            <w:pPr>
              <w:rPr>
                <w:sz w:val="18"/>
                <w:szCs w:val="18"/>
              </w:rPr>
            </w:pPr>
          </w:p>
        </w:tc>
      </w:tr>
      <w:tr w:rsidR="009C5CB5" w:rsidRPr="0075712D" w14:paraId="3B2A944B" w14:textId="77777777" w:rsidTr="00DD0002">
        <w:tc>
          <w:tcPr>
            <w:tcW w:w="2192" w:type="dxa"/>
            <w:tcBorders>
              <w:top w:val="single" w:sz="4" w:space="0" w:color="000000"/>
              <w:left w:val="single" w:sz="4" w:space="0" w:color="000000"/>
              <w:bottom w:val="single" w:sz="4" w:space="0" w:color="000000"/>
              <w:right w:val="single" w:sz="4" w:space="0" w:color="000000"/>
            </w:tcBorders>
            <w:shd w:val="clear" w:color="auto" w:fill="FFFFFF"/>
          </w:tcPr>
          <w:p w14:paraId="06DCC84E" w14:textId="77777777" w:rsidR="009C5CB5" w:rsidRPr="005B04A8" w:rsidRDefault="009C5CB5" w:rsidP="0093403C">
            <w:pPr>
              <w:rPr>
                <w:sz w:val="18"/>
                <w:szCs w:val="18"/>
              </w:rPr>
            </w:pPr>
            <w:r w:rsidRPr="005B04A8">
              <w:rPr>
                <w:sz w:val="18"/>
                <w:szCs w:val="18"/>
              </w:rPr>
              <w:t>identifier</w:t>
            </w:r>
          </w:p>
        </w:tc>
        <w:tc>
          <w:tcPr>
            <w:tcW w:w="1205" w:type="dxa"/>
            <w:tcBorders>
              <w:top w:val="single" w:sz="4" w:space="0" w:color="000000"/>
              <w:left w:val="single" w:sz="4" w:space="0" w:color="000000"/>
              <w:bottom w:val="single" w:sz="4" w:space="0" w:color="000000"/>
              <w:right w:val="single" w:sz="4" w:space="0" w:color="000000"/>
            </w:tcBorders>
            <w:shd w:val="clear" w:color="auto" w:fill="FFFFFF"/>
          </w:tcPr>
          <w:p w14:paraId="5EFD1FAB" w14:textId="77777777" w:rsidR="009C5CB5" w:rsidRPr="005B04A8" w:rsidRDefault="009C5CB5" w:rsidP="0093403C">
            <w:pPr>
              <w:jc w:val="center"/>
              <w:rPr>
                <w:sz w:val="18"/>
                <w:szCs w:val="18"/>
              </w:rPr>
            </w:pPr>
            <w:r w:rsidRPr="005B04A8">
              <w:rPr>
                <w:sz w:val="18"/>
                <w:szCs w:val="18"/>
              </w:rPr>
              <w:t>1</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2FB4B9F7" w14:textId="77777777" w:rsidR="009C5CB5" w:rsidRPr="005B04A8" w:rsidRDefault="009C5CB5" w:rsidP="0093403C">
            <w:pPr>
              <w:rPr>
                <w:sz w:val="18"/>
                <w:szCs w:val="18"/>
              </w:rPr>
            </w:pPr>
          </w:p>
        </w:tc>
        <w:tc>
          <w:tcPr>
            <w:tcW w:w="2225" w:type="dxa"/>
            <w:tcBorders>
              <w:top w:val="single" w:sz="4" w:space="0" w:color="000000"/>
              <w:left w:val="single" w:sz="4" w:space="0" w:color="000000"/>
              <w:bottom w:val="single" w:sz="4" w:space="0" w:color="000000"/>
              <w:right w:val="single" w:sz="4" w:space="0" w:color="000000"/>
            </w:tcBorders>
            <w:shd w:val="clear" w:color="auto" w:fill="FFFFFF"/>
          </w:tcPr>
          <w:p w14:paraId="434F0036" w14:textId="77777777" w:rsidR="009C5CB5" w:rsidRPr="005B04A8" w:rsidRDefault="009C5CB5" w:rsidP="0093403C">
            <w:pPr>
              <w:rPr>
                <w:sz w:val="18"/>
                <w:szCs w:val="18"/>
              </w:rPr>
            </w:pPr>
            <w:r w:rsidRPr="005B04A8">
              <w:rPr>
                <w:sz w:val="18"/>
                <w:szCs w:val="18"/>
              </w:rPr>
              <w:t>S100_CatalogueIdentifier</w:t>
            </w:r>
          </w:p>
        </w:tc>
        <w:tc>
          <w:tcPr>
            <w:tcW w:w="2877" w:type="dxa"/>
            <w:tcBorders>
              <w:top w:val="single" w:sz="4" w:space="0" w:color="000000"/>
              <w:left w:val="single" w:sz="4" w:space="0" w:color="000000"/>
              <w:bottom w:val="single" w:sz="4" w:space="0" w:color="000000"/>
              <w:right w:val="single" w:sz="4" w:space="0" w:color="000000"/>
            </w:tcBorders>
            <w:shd w:val="clear" w:color="auto" w:fill="FFFFFF"/>
          </w:tcPr>
          <w:p w14:paraId="48C7FC65" w14:textId="77777777" w:rsidR="009C5CB5" w:rsidRPr="005B04A8" w:rsidRDefault="009C5CB5" w:rsidP="0093403C">
            <w:pPr>
              <w:rPr>
                <w:sz w:val="18"/>
                <w:szCs w:val="18"/>
              </w:rPr>
            </w:pPr>
            <w:r w:rsidRPr="005B04A8">
              <w:rPr>
                <w:sz w:val="18"/>
                <w:szCs w:val="18"/>
              </w:rPr>
              <w:t>See Notes below this table.</w:t>
            </w:r>
          </w:p>
        </w:tc>
      </w:tr>
      <w:tr w:rsidR="009C5CB5" w:rsidRPr="0075712D" w14:paraId="52E3562E" w14:textId="77777777" w:rsidTr="00DD0002">
        <w:tc>
          <w:tcPr>
            <w:tcW w:w="2192" w:type="dxa"/>
            <w:tcBorders>
              <w:top w:val="single" w:sz="4" w:space="0" w:color="000000"/>
              <w:left w:val="single" w:sz="4" w:space="0" w:color="000000"/>
              <w:bottom w:val="single" w:sz="4" w:space="0" w:color="000000"/>
              <w:right w:val="single" w:sz="4" w:space="0" w:color="000000"/>
            </w:tcBorders>
            <w:shd w:val="clear" w:color="auto" w:fill="FFFFFF"/>
          </w:tcPr>
          <w:p w14:paraId="6B87E6C6" w14:textId="77777777" w:rsidR="009C5CB5" w:rsidRPr="005B04A8" w:rsidRDefault="009C5CB5" w:rsidP="0093403C">
            <w:pPr>
              <w:rPr>
                <w:rFonts w:eastAsia="Times New Roman"/>
                <w:sz w:val="18"/>
                <w:szCs w:val="18"/>
              </w:rPr>
            </w:pPr>
            <w:r w:rsidRPr="005B04A8">
              <w:rPr>
                <w:sz w:val="18"/>
                <w:szCs w:val="18"/>
              </w:rPr>
              <w:t>contact</w:t>
            </w:r>
          </w:p>
        </w:tc>
        <w:tc>
          <w:tcPr>
            <w:tcW w:w="1205" w:type="dxa"/>
            <w:tcBorders>
              <w:top w:val="single" w:sz="4" w:space="0" w:color="000000"/>
              <w:left w:val="single" w:sz="4" w:space="0" w:color="000000"/>
              <w:bottom w:val="single" w:sz="4" w:space="0" w:color="000000"/>
              <w:right w:val="single" w:sz="4" w:space="0" w:color="000000"/>
            </w:tcBorders>
            <w:shd w:val="clear" w:color="auto" w:fill="FFFFFF"/>
          </w:tcPr>
          <w:p w14:paraId="57AD187D" w14:textId="77777777" w:rsidR="009C5CB5" w:rsidRPr="005B04A8" w:rsidRDefault="009C5CB5" w:rsidP="0093403C">
            <w:pPr>
              <w:jc w:val="center"/>
              <w:rPr>
                <w:sz w:val="18"/>
                <w:szCs w:val="18"/>
              </w:rPr>
            </w:pPr>
            <w:r w:rsidRPr="005B04A8">
              <w:rPr>
                <w:sz w:val="18"/>
                <w:szCs w:val="18"/>
              </w:rPr>
              <w:t>1</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2691563E" w14:textId="77777777" w:rsidR="009C5CB5" w:rsidRPr="005B04A8" w:rsidRDefault="009C5CB5" w:rsidP="0093403C">
            <w:pPr>
              <w:rPr>
                <w:sz w:val="18"/>
                <w:szCs w:val="18"/>
              </w:rPr>
            </w:pPr>
          </w:p>
        </w:tc>
        <w:tc>
          <w:tcPr>
            <w:tcW w:w="2225" w:type="dxa"/>
            <w:tcBorders>
              <w:top w:val="single" w:sz="4" w:space="0" w:color="000000"/>
              <w:left w:val="single" w:sz="4" w:space="0" w:color="000000"/>
              <w:bottom w:val="single" w:sz="4" w:space="0" w:color="000000"/>
              <w:right w:val="single" w:sz="4" w:space="0" w:color="000000"/>
            </w:tcBorders>
            <w:shd w:val="clear" w:color="auto" w:fill="FFFFFF"/>
          </w:tcPr>
          <w:p w14:paraId="30A65267" w14:textId="77777777" w:rsidR="009C5CB5" w:rsidRPr="005B04A8" w:rsidRDefault="009C5CB5" w:rsidP="0093403C">
            <w:pPr>
              <w:rPr>
                <w:sz w:val="18"/>
                <w:szCs w:val="18"/>
              </w:rPr>
            </w:pPr>
            <w:r w:rsidRPr="005B04A8">
              <w:rPr>
                <w:sz w:val="18"/>
                <w:szCs w:val="18"/>
              </w:rPr>
              <w:t>S100_CataloguePointOfContact</w:t>
            </w:r>
          </w:p>
        </w:tc>
        <w:tc>
          <w:tcPr>
            <w:tcW w:w="2877" w:type="dxa"/>
            <w:tcBorders>
              <w:top w:val="single" w:sz="4" w:space="0" w:color="000000"/>
              <w:left w:val="single" w:sz="4" w:space="0" w:color="000000"/>
              <w:bottom w:val="single" w:sz="4" w:space="0" w:color="000000"/>
              <w:right w:val="single" w:sz="4" w:space="0" w:color="000000"/>
            </w:tcBorders>
            <w:shd w:val="clear" w:color="auto" w:fill="FFFFFF"/>
          </w:tcPr>
          <w:p w14:paraId="77B41700" w14:textId="77777777" w:rsidR="009C5CB5" w:rsidRPr="005B04A8" w:rsidRDefault="009C5CB5" w:rsidP="0093403C">
            <w:pPr>
              <w:rPr>
                <w:sz w:val="18"/>
                <w:szCs w:val="18"/>
              </w:rPr>
            </w:pPr>
            <w:r w:rsidRPr="005B04A8">
              <w:rPr>
                <w:sz w:val="18"/>
                <w:szCs w:val="18"/>
              </w:rPr>
              <w:t>No special constraints on the S-100 class.</w:t>
            </w:r>
          </w:p>
        </w:tc>
      </w:tr>
      <w:tr w:rsidR="009C5CB5" w:rsidRPr="0075712D" w14:paraId="0E95F046" w14:textId="77777777" w:rsidTr="00DD0002">
        <w:tc>
          <w:tcPr>
            <w:tcW w:w="2192" w:type="dxa"/>
            <w:tcBorders>
              <w:top w:val="single" w:sz="4" w:space="0" w:color="000000"/>
              <w:left w:val="single" w:sz="4" w:space="0" w:color="000000"/>
              <w:bottom w:val="single" w:sz="4" w:space="0" w:color="000000"/>
              <w:right w:val="single" w:sz="4" w:space="0" w:color="000000"/>
            </w:tcBorders>
            <w:shd w:val="clear" w:color="auto" w:fill="FFFFFF"/>
          </w:tcPr>
          <w:p w14:paraId="766E1439" w14:textId="77777777" w:rsidR="009C5CB5" w:rsidRPr="005B04A8" w:rsidRDefault="009C5CB5" w:rsidP="0093403C">
            <w:pPr>
              <w:rPr>
                <w:sz w:val="18"/>
                <w:szCs w:val="18"/>
              </w:rPr>
            </w:pPr>
            <w:proofErr w:type="spellStart"/>
            <w:r w:rsidRPr="005B04A8">
              <w:rPr>
                <w:sz w:val="18"/>
                <w:szCs w:val="18"/>
              </w:rPr>
              <w:lastRenderedPageBreak/>
              <w:t>productSpecification</w:t>
            </w:r>
            <w:proofErr w:type="spellEnd"/>
          </w:p>
        </w:tc>
        <w:tc>
          <w:tcPr>
            <w:tcW w:w="1205" w:type="dxa"/>
            <w:tcBorders>
              <w:top w:val="single" w:sz="4" w:space="0" w:color="000000"/>
              <w:left w:val="single" w:sz="4" w:space="0" w:color="000000"/>
              <w:bottom w:val="single" w:sz="4" w:space="0" w:color="000000"/>
              <w:right w:val="single" w:sz="4" w:space="0" w:color="000000"/>
            </w:tcBorders>
            <w:shd w:val="clear" w:color="auto" w:fill="FFFFFF"/>
          </w:tcPr>
          <w:p w14:paraId="780AD606" w14:textId="77777777" w:rsidR="009C5CB5" w:rsidRPr="005B04A8" w:rsidRDefault="009C5CB5" w:rsidP="0093403C">
            <w:pPr>
              <w:jc w:val="center"/>
              <w:rPr>
                <w:sz w:val="18"/>
                <w:szCs w:val="18"/>
              </w:rPr>
            </w:pPr>
            <w:r w:rsidRPr="005B04A8">
              <w:rPr>
                <w:sz w:val="18"/>
                <w:szCs w:val="18"/>
              </w:rPr>
              <w:t>0..1</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52C1A62E" w14:textId="77777777" w:rsidR="009C5CB5" w:rsidRPr="005B04A8" w:rsidRDefault="009C5CB5" w:rsidP="0093403C">
            <w:pPr>
              <w:rPr>
                <w:sz w:val="18"/>
                <w:szCs w:val="18"/>
              </w:rPr>
            </w:pPr>
          </w:p>
        </w:tc>
        <w:tc>
          <w:tcPr>
            <w:tcW w:w="2225" w:type="dxa"/>
            <w:tcBorders>
              <w:top w:val="single" w:sz="4" w:space="0" w:color="000000"/>
              <w:left w:val="single" w:sz="4" w:space="0" w:color="000000"/>
              <w:bottom w:val="single" w:sz="4" w:space="0" w:color="000000"/>
              <w:right w:val="single" w:sz="4" w:space="0" w:color="000000"/>
            </w:tcBorders>
            <w:shd w:val="clear" w:color="auto" w:fill="FFFFFF"/>
          </w:tcPr>
          <w:p w14:paraId="6A11123E" w14:textId="77777777" w:rsidR="009C5CB5" w:rsidRPr="005B04A8" w:rsidRDefault="009C5CB5" w:rsidP="0093403C">
            <w:pPr>
              <w:rPr>
                <w:sz w:val="18"/>
                <w:szCs w:val="18"/>
              </w:rPr>
            </w:pPr>
            <w:r w:rsidRPr="005B04A8">
              <w:rPr>
                <w:sz w:val="18"/>
                <w:szCs w:val="18"/>
              </w:rPr>
              <w:t>S100_ProductSpecification</w:t>
            </w:r>
          </w:p>
        </w:tc>
        <w:tc>
          <w:tcPr>
            <w:tcW w:w="2877" w:type="dxa"/>
            <w:tcBorders>
              <w:top w:val="single" w:sz="4" w:space="0" w:color="000000"/>
              <w:left w:val="single" w:sz="4" w:space="0" w:color="000000"/>
              <w:bottom w:val="single" w:sz="4" w:space="0" w:color="000000"/>
              <w:right w:val="single" w:sz="4" w:space="0" w:color="000000"/>
            </w:tcBorders>
            <w:shd w:val="clear" w:color="auto" w:fill="FFFFFF"/>
          </w:tcPr>
          <w:p w14:paraId="2BF5C511" w14:textId="77777777" w:rsidR="009C5CB5" w:rsidRPr="005B04A8" w:rsidRDefault="009C5CB5" w:rsidP="0093403C">
            <w:pPr>
              <w:rPr>
                <w:sz w:val="18"/>
                <w:szCs w:val="18"/>
              </w:rPr>
            </w:pPr>
            <w:r w:rsidRPr="005B04A8">
              <w:rPr>
                <w:sz w:val="18"/>
                <w:szCs w:val="18"/>
              </w:rPr>
              <w:t>Conditional on all the datasets using the same product specification. See note below this table for constraints on values.</w:t>
            </w:r>
          </w:p>
        </w:tc>
      </w:tr>
      <w:tr w:rsidR="009C5CB5" w:rsidRPr="0075712D" w14:paraId="30F3D9BC" w14:textId="77777777" w:rsidTr="00DD0002">
        <w:tc>
          <w:tcPr>
            <w:tcW w:w="2192" w:type="dxa"/>
            <w:tcBorders>
              <w:top w:val="single" w:sz="4" w:space="0" w:color="000000"/>
              <w:left w:val="single" w:sz="4" w:space="0" w:color="000000"/>
              <w:bottom w:val="single" w:sz="4" w:space="0" w:color="000000"/>
              <w:right w:val="single" w:sz="4" w:space="0" w:color="000000"/>
            </w:tcBorders>
            <w:shd w:val="clear" w:color="auto" w:fill="FFFFFF"/>
          </w:tcPr>
          <w:p w14:paraId="292F71C4" w14:textId="77777777" w:rsidR="009C5CB5" w:rsidRPr="005B04A8" w:rsidRDefault="009C5CB5" w:rsidP="0093403C">
            <w:pPr>
              <w:rPr>
                <w:sz w:val="18"/>
                <w:szCs w:val="18"/>
              </w:rPr>
            </w:pPr>
            <w:proofErr w:type="spellStart"/>
            <w:r w:rsidRPr="005B04A8">
              <w:rPr>
                <w:sz w:val="18"/>
                <w:szCs w:val="18"/>
              </w:rPr>
              <w:t>metadataLanguage</w:t>
            </w:r>
            <w:proofErr w:type="spellEnd"/>
            <w:r w:rsidRPr="005B04A8">
              <w:rPr>
                <w:sz w:val="18"/>
                <w:szCs w:val="18"/>
              </w:rPr>
              <w:t xml:space="preserve"> </w:t>
            </w:r>
          </w:p>
        </w:tc>
        <w:tc>
          <w:tcPr>
            <w:tcW w:w="1205" w:type="dxa"/>
            <w:tcBorders>
              <w:top w:val="single" w:sz="4" w:space="0" w:color="000000"/>
              <w:left w:val="single" w:sz="4" w:space="0" w:color="000000"/>
              <w:bottom w:val="single" w:sz="4" w:space="0" w:color="000000"/>
              <w:right w:val="single" w:sz="4" w:space="0" w:color="000000"/>
            </w:tcBorders>
            <w:shd w:val="clear" w:color="auto" w:fill="FFFFFF"/>
          </w:tcPr>
          <w:p w14:paraId="1C2C38DB" w14:textId="77777777" w:rsidR="009C5CB5" w:rsidRPr="005B04A8" w:rsidRDefault="009C5CB5" w:rsidP="0093403C">
            <w:pPr>
              <w:jc w:val="center"/>
              <w:rPr>
                <w:sz w:val="18"/>
                <w:szCs w:val="18"/>
              </w:rPr>
            </w:pPr>
            <w:r w:rsidRPr="005B04A8">
              <w:rPr>
                <w:sz w:val="18"/>
                <w:szCs w:val="18"/>
              </w:rPr>
              <w:t>1</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678DFC6D" w14:textId="77777777" w:rsidR="009C5CB5" w:rsidRPr="005B04A8" w:rsidRDefault="009C5CB5" w:rsidP="0093403C">
            <w:pPr>
              <w:rPr>
                <w:sz w:val="18"/>
                <w:szCs w:val="18"/>
              </w:rPr>
            </w:pPr>
            <w:r w:rsidRPr="005B04A8">
              <w:rPr>
                <w:sz w:val="18"/>
                <w:szCs w:val="18"/>
              </w:rPr>
              <w:t>English</w:t>
            </w:r>
          </w:p>
        </w:tc>
        <w:tc>
          <w:tcPr>
            <w:tcW w:w="2225" w:type="dxa"/>
            <w:tcBorders>
              <w:top w:val="single" w:sz="4" w:space="0" w:color="000000"/>
              <w:left w:val="single" w:sz="4" w:space="0" w:color="000000"/>
              <w:bottom w:val="single" w:sz="4" w:space="0" w:color="000000"/>
              <w:right w:val="single" w:sz="4" w:space="0" w:color="000000"/>
            </w:tcBorders>
            <w:shd w:val="clear" w:color="auto" w:fill="FFFFFF"/>
          </w:tcPr>
          <w:p w14:paraId="4D19DDC1" w14:textId="77777777" w:rsidR="009C5CB5" w:rsidRPr="005B04A8" w:rsidRDefault="009C5CB5" w:rsidP="0093403C">
            <w:pPr>
              <w:rPr>
                <w:sz w:val="18"/>
                <w:szCs w:val="18"/>
              </w:rPr>
            </w:pPr>
            <w:proofErr w:type="spellStart"/>
            <w:r w:rsidRPr="005B04A8">
              <w:rPr>
                <w:sz w:val="18"/>
                <w:szCs w:val="18"/>
              </w:rPr>
              <w:t>CharacterString</w:t>
            </w:r>
            <w:proofErr w:type="spellEnd"/>
            <w:r w:rsidRPr="005B04A8">
              <w:rPr>
                <w:sz w:val="18"/>
                <w:szCs w:val="18"/>
              </w:rPr>
              <w:t xml:space="preserve"> </w:t>
            </w:r>
          </w:p>
        </w:tc>
        <w:tc>
          <w:tcPr>
            <w:tcW w:w="2877" w:type="dxa"/>
            <w:tcBorders>
              <w:top w:val="single" w:sz="4" w:space="0" w:color="000000"/>
              <w:left w:val="single" w:sz="4" w:space="0" w:color="000000"/>
              <w:bottom w:val="single" w:sz="4" w:space="0" w:color="000000"/>
              <w:right w:val="single" w:sz="4" w:space="0" w:color="000000"/>
            </w:tcBorders>
            <w:shd w:val="clear" w:color="auto" w:fill="FFFFFF"/>
          </w:tcPr>
          <w:p w14:paraId="745D0E20" w14:textId="77777777" w:rsidR="009C5CB5" w:rsidRPr="005B04A8" w:rsidRDefault="009C5CB5" w:rsidP="0093403C">
            <w:pPr>
              <w:rPr>
                <w:sz w:val="18"/>
                <w:szCs w:val="18"/>
              </w:rPr>
            </w:pPr>
            <w:r w:rsidRPr="005B04A8">
              <w:rPr>
                <w:sz w:val="18"/>
                <w:szCs w:val="18"/>
              </w:rPr>
              <w:t>All datasets conforming to this PS must use English language. A catalogue in English must be provided. Discovery metadata elements within catalogues have their own locale attributes and may be repeated in languages other than English.</w:t>
            </w:r>
          </w:p>
        </w:tc>
      </w:tr>
      <w:tr w:rsidR="009C5CB5" w:rsidRPr="0075712D" w14:paraId="2832D203" w14:textId="77777777" w:rsidTr="00DD0002">
        <w:tc>
          <w:tcPr>
            <w:tcW w:w="2192" w:type="dxa"/>
            <w:tcBorders>
              <w:top w:val="single" w:sz="4" w:space="0" w:color="000000"/>
              <w:left w:val="single" w:sz="4" w:space="0" w:color="000000"/>
              <w:bottom w:val="single" w:sz="4" w:space="0" w:color="000000"/>
              <w:right w:val="single" w:sz="4" w:space="0" w:color="000000"/>
            </w:tcBorders>
            <w:shd w:val="clear" w:color="auto" w:fill="FFFFFF"/>
          </w:tcPr>
          <w:p w14:paraId="15F4E1BC" w14:textId="77777777" w:rsidR="009C5CB5" w:rsidRPr="005B04A8" w:rsidRDefault="009C5CB5" w:rsidP="0093403C">
            <w:pPr>
              <w:rPr>
                <w:sz w:val="18"/>
                <w:szCs w:val="18"/>
              </w:rPr>
            </w:pPr>
            <w:proofErr w:type="spellStart"/>
            <w:r w:rsidRPr="005B04A8">
              <w:rPr>
                <w:sz w:val="18"/>
                <w:szCs w:val="18"/>
              </w:rPr>
              <w:t>exchangeCatalogueName</w:t>
            </w:r>
            <w:proofErr w:type="spellEnd"/>
          </w:p>
        </w:tc>
        <w:tc>
          <w:tcPr>
            <w:tcW w:w="1205" w:type="dxa"/>
            <w:tcBorders>
              <w:top w:val="single" w:sz="4" w:space="0" w:color="000000"/>
              <w:left w:val="single" w:sz="4" w:space="0" w:color="000000"/>
              <w:bottom w:val="single" w:sz="4" w:space="0" w:color="000000"/>
              <w:right w:val="single" w:sz="4" w:space="0" w:color="000000"/>
            </w:tcBorders>
            <w:shd w:val="clear" w:color="auto" w:fill="FFFFFF"/>
          </w:tcPr>
          <w:p w14:paraId="6E849401" w14:textId="77777777" w:rsidR="009C5CB5" w:rsidRPr="005B04A8" w:rsidRDefault="009C5CB5" w:rsidP="0093403C">
            <w:pPr>
              <w:jc w:val="center"/>
              <w:rPr>
                <w:sz w:val="18"/>
                <w:szCs w:val="18"/>
              </w:rPr>
            </w:pPr>
            <w:r w:rsidRPr="005B04A8">
              <w:rPr>
                <w:sz w:val="18"/>
                <w:szCs w:val="18"/>
              </w:rPr>
              <w:t>1</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6F2ED8BB" w14:textId="77777777" w:rsidR="009C5CB5" w:rsidRPr="005B04A8" w:rsidRDefault="009C5CB5" w:rsidP="0093403C">
            <w:pPr>
              <w:rPr>
                <w:rFonts w:eastAsia="Times New Roman"/>
                <w:sz w:val="18"/>
                <w:szCs w:val="18"/>
              </w:rPr>
            </w:pPr>
            <w:r w:rsidRPr="005B04A8">
              <w:rPr>
                <w:sz w:val="18"/>
                <w:szCs w:val="18"/>
              </w:rPr>
              <w:t>CATALOG.XML</w:t>
            </w:r>
          </w:p>
        </w:tc>
        <w:tc>
          <w:tcPr>
            <w:tcW w:w="2225" w:type="dxa"/>
            <w:tcBorders>
              <w:top w:val="single" w:sz="4" w:space="0" w:color="000000"/>
              <w:left w:val="single" w:sz="4" w:space="0" w:color="000000"/>
              <w:bottom w:val="single" w:sz="4" w:space="0" w:color="000000"/>
              <w:right w:val="single" w:sz="4" w:space="0" w:color="000000"/>
            </w:tcBorders>
            <w:shd w:val="clear" w:color="auto" w:fill="FFFFFF"/>
          </w:tcPr>
          <w:p w14:paraId="733D6D33" w14:textId="77777777" w:rsidR="009C5CB5" w:rsidRPr="005B04A8" w:rsidRDefault="009C5CB5" w:rsidP="0093403C">
            <w:pPr>
              <w:rPr>
                <w:sz w:val="18"/>
                <w:szCs w:val="18"/>
              </w:rPr>
            </w:pPr>
            <w:proofErr w:type="spellStart"/>
            <w:r w:rsidRPr="005B04A8">
              <w:rPr>
                <w:sz w:val="18"/>
                <w:szCs w:val="18"/>
              </w:rPr>
              <w:t>CharacterString</w:t>
            </w:r>
            <w:proofErr w:type="spellEnd"/>
            <w:r w:rsidRPr="005B04A8">
              <w:rPr>
                <w:sz w:val="18"/>
                <w:szCs w:val="18"/>
              </w:rPr>
              <w:t xml:space="preserve"> </w:t>
            </w:r>
          </w:p>
        </w:tc>
        <w:tc>
          <w:tcPr>
            <w:tcW w:w="2877" w:type="dxa"/>
            <w:tcBorders>
              <w:top w:val="single" w:sz="4" w:space="0" w:color="000000"/>
              <w:left w:val="single" w:sz="4" w:space="0" w:color="000000"/>
              <w:bottom w:val="single" w:sz="4" w:space="0" w:color="000000"/>
              <w:right w:val="single" w:sz="4" w:space="0" w:color="000000"/>
            </w:tcBorders>
            <w:shd w:val="clear" w:color="auto" w:fill="FFFFFF"/>
          </w:tcPr>
          <w:p w14:paraId="169333B1" w14:textId="77777777" w:rsidR="009C5CB5" w:rsidRPr="005B04A8" w:rsidRDefault="009C5CB5" w:rsidP="0093403C">
            <w:pPr>
              <w:rPr>
                <w:sz w:val="18"/>
                <w:szCs w:val="18"/>
              </w:rPr>
            </w:pPr>
            <w:r w:rsidRPr="005B04A8">
              <w:rPr>
                <w:sz w:val="18"/>
                <w:szCs w:val="18"/>
              </w:rPr>
              <w:t xml:space="preserve">Catalogue filename </w:t>
            </w:r>
          </w:p>
        </w:tc>
      </w:tr>
      <w:tr w:rsidR="009C5CB5" w:rsidRPr="0075712D" w14:paraId="25740F27" w14:textId="77777777" w:rsidTr="00DD0002">
        <w:tc>
          <w:tcPr>
            <w:tcW w:w="2192" w:type="dxa"/>
            <w:tcBorders>
              <w:top w:val="single" w:sz="4" w:space="0" w:color="000000"/>
              <w:left w:val="single" w:sz="4" w:space="0" w:color="000000"/>
              <w:bottom w:val="single" w:sz="4" w:space="0" w:color="000000"/>
              <w:right w:val="single" w:sz="4" w:space="0" w:color="000000"/>
            </w:tcBorders>
            <w:shd w:val="clear" w:color="auto" w:fill="FFFFFF"/>
          </w:tcPr>
          <w:p w14:paraId="40AF8638" w14:textId="77777777" w:rsidR="009C5CB5" w:rsidRPr="005B04A8" w:rsidRDefault="009C5CB5" w:rsidP="0093403C">
            <w:pPr>
              <w:rPr>
                <w:sz w:val="18"/>
                <w:szCs w:val="18"/>
              </w:rPr>
            </w:pPr>
            <w:proofErr w:type="spellStart"/>
            <w:r w:rsidRPr="005B04A8">
              <w:rPr>
                <w:sz w:val="18"/>
                <w:szCs w:val="18"/>
              </w:rPr>
              <w:t>exchangeCatalogueDescription</w:t>
            </w:r>
            <w:proofErr w:type="spellEnd"/>
          </w:p>
        </w:tc>
        <w:tc>
          <w:tcPr>
            <w:tcW w:w="1205" w:type="dxa"/>
            <w:tcBorders>
              <w:top w:val="single" w:sz="4" w:space="0" w:color="000000"/>
              <w:left w:val="single" w:sz="4" w:space="0" w:color="000000"/>
              <w:bottom w:val="single" w:sz="4" w:space="0" w:color="000000"/>
              <w:right w:val="single" w:sz="4" w:space="0" w:color="000000"/>
            </w:tcBorders>
            <w:shd w:val="clear" w:color="auto" w:fill="FFFFFF"/>
          </w:tcPr>
          <w:p w14:paraId="28BCF6F9" w14:textId="77777777" w:rsidR="009C5CB5" w:rsidRPr="005B04A8" w:rsidRDefault="009C5CB5" w:rsidP="0093403C">
            <w:pPr>
              <w:jc w:val="center"/>
              <w:rPr>
                <w:sz w:val="18"/>
                <w:szCs w:val="18"/>
              </w:rPr>
            </w:pPr>
            <w:r w:rsidRPr="005B04A8">
              <w:rPr>
                <w:sz w:val="18"/>
                <w:szCs w:val="18"/>
              </w:rPr>
              <w:t>1</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745B861F" w14:textId="77777777" w:rsidR="009C5CB5" w:rsidRPr="005B04A8" w:rsidRDefault="009C5CB5" w:rsidP="0093403C">
            <w:pPr>
              <w:rPr>
                <w:sz w:val="18"/>
                <w:szCs w:val="18"/>
              </w:rPr>
            </w:pPr>
          </w:p>
        </w:tc>
        <w:tc>
          <w:tcPr>
            <w:tcW w:w="2225" w:type="dxa"/>
            <w:tcBorders>
              <w:top w:val="single" w:sz="4" w:space="0" w:color="000000"/>
              <w:left w:val="single" w:sz="4" w:space="0" w:color="000000"/>
              <w:bottom w:val="single" w:sz="4" w:space="0" w:color="000000"/>
              <w:right w:val="single" w:sz="4" w:space="0" w:color="000000"/>
            </w:tcBorders>
            <w:shd w:val="clear" w:color="auto" w:fill="FFFFFF"/>
          </w:tcPr>
          <w:p w14:paraId="76354107" w14:textId="77777777" w:rsidR="009C5CB5" w:rsidRPr="005B04A8" w:rsidRDefault="009C5CB5" w:rsidP="0093403C">
            <w:pPr>
              <w:rPr>
                <w:sz w:val="18"/>
                <w:szCs w:val="18"/>
              </w:rPr>
            </w:pPr>
            <w:proofErr w:type="spellStart"/>
            <w:r w:rsidRPr="005B04A8">
              <w:rPr>
                <w:sz w:val="18"/>
                <w:szCs w:val="18"/>
              </w:rPr>
              <w:t>CharacterString</w:t>
            </w:r>
            <w:proofErr w:type="spellEnd"/>
          </w:p>
        </w:tc>
        <w:tc>
          <w:tcPr>
            <w:tcW w:w="2877" w:type="dxa"/>
            <w:tcBorders>
              <w:top w:val="single" w:sz="4" w:space="0" w:color="000000"/>
              <w:left w:val="single" w:sz="4" w:space="0" w:color="000000"/>
              <w:bottom w:val="single" w:sz="4" w:space="0" w:color="000000"/>
              <w:right w:val="single" w:sz="4" w:space="0" w:color="000000"/>
            </w:tcBorders>
            <w:shd w:val="clear" w:color="auto" w:fill="FFFFFF"/>
          </w:tcPr>
          <w:p w14:paraId="740CADCA" w14:textId="77777777" w:rsidR="009C5CB5" w:rsidRPr="005B04A8" w:rsidRDefault="009C5CB5" w:rsidP="0093403C">
            <w:pPr>
              <w:rPr>
                <w:sz w:val="18"/>
                <w:szCs w:val="18"/>
              </w:rPr>
            </w:pPr>
          </w:p>
        </w:tc>
      </w:tr>
      <w:tr w:rsidR="009C5CB5" w:rsidRPr="0075712D" w14:paraId="44EBF1DF" w14:textId="77777777" w:rsidTr="00DD0002">
        <w:tc>
          <w:tcPr>
            <w:tcW w:w="2192" w:type="dxa"/>
            <w:tcBorders>
              <w:top w:val="single" w:sz="4" w:space="0" w:color="000000"/>
              <w:left w:val="single" w:sz="4" w:space="0" w:color="000000"/>
              <w:bottom w:val="single" w:sz="4" w:space="0" w:color="000000"/>
              <w:right w:val="single" w:sz="4" w:space="0" w:color="000000"/>
            </w:tcBorders>
            <w:shd w:val="clear" w:color="auto" w:fill="FFFFFF"/>
          </w:tcPr>
          <w:p w14:paraId="70760CE1" w14:textId="77777777" w:rsidR="009C5CB5" w:rsidRPr="005B04A8" w:rsidRDefault="009C5CB5" w:rsidP="0093403C">
            <w:pPr>
              <w:rPr>
                <w:sz w:val="18"/>
                <w:szCs w:val="18"/>
              </w:rPr>
            </w:pPr>
            <w:proofErr w:type="spellStart"/>
            <w:r w:rsidRPr="005B04A8">
              <w:rPr>
                <w:sz w:val="18"/>
                <w:szCs w:val="18"/>
              </w:rPr>
              <w:t>exchangeCatalogueComment</w:t>
            </w:r>
            <w:proofErr w:type="spellEnd"/>
          </w:p>
        </w:tc>
        <w:tc>
          <w:tcPr>
            <w:tcW w:w="1205" w:type="dxa"/>
            <w:tcBorders>
              <w:top w:val="single" w:sz="4" w:space="0" w:color="000000"/>
              <w:left w:val="single" w:sz="4" w:space="0" w:color="000000"/>
              <w:bottom w:val="single" w:sz="4" w:space="0" w:color="000000"/>
              <w:right w:val="single" w:sz="4" w:space="0" w:color="000000"/>
            </w:tcBorders>
            <w:shd w:val="clear" w:color="auto" w:fill="FFFFFF"/>
          </w:tcPr>
          <w:p w14:paraId="7BD8F90A" w14:textId="77777777" w:rsidR="009C5CB5" w:rsidRPr="005B04A8" w:rsidRDefault="009C5CB5" w:rsidP="0093403C">
            <w:pPr>
              <w:jc w:val="center"/>
              <w:rPr>
                <w:sz w:val="18"/>
                <w:szCs w:val="18"/>
              </w:rPr>
            </w:pPr>
            <w:r w:rsidRPr="005B04A8">
              <w:rPr>
                <w:sz w:val="18"/>
                <w:szCs w:val="18"/>
              </w:rPr>
              <w:t>0..1</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4DD6E4A6" w14:textId="77777777" w:rsidR="009C5CB5" w:rsidRPr="005B04A8" w:rsidRDefault="009C5CB5" w:rsidP="0093403C">
            <w:pPr>
              <w:rPr>
                <w:sz w:val="18"/>
                <w:szCs w:val="18"/>
              </w:rPr>
            </w:pPr>
          </w:p>
        </w:tc>
        <w:tc>
          <w:tcPr>
            <w:tcW w:w="2225" w:type="dxa"/>
            <w:tcBorders>
              <w:top w:val="single" w:sz="4" w:space="0" w:color="000000"/>
              <w:left w:val="single" w:sz="4" w:space="0" w:color="000000"/>
              <w:bottom w:val="single" w:sz="4" w:space="0" w:color="000000"/>
              <w:right w:val="single" w:sz="4" w:space="0" w:color="000000"/>
            </w:tcBorders>
            <w:shd w:val="clear" w:color="auto" w:fill="FFFFFF"/>
          </w:tcPr>
          <w:p w14:paraId="480EA36C" w14:textId="77777777" w:rsidR="009C5CB5" w:rsidRPr="005B04A8" w:rsidRDefault="009C5CB5" w:rsidP="0093403C">
            <w:pPr>
              <w:rPr>
                <w:sz w:val="18"/>
                <w:szCs w:val="18"/>
              </w:rPr>
            </w:pPr>
            <w:proofErr w:type="spellStart"/>
            <w:r w:rsidRPr="005B04A8">
              <w:rPr>
                <w:sz w:val="18"/>
                <w:szCs w:val="18"/>
              </w:rPr>
              <w:t>CharacterString</w:t>
            </w:r>
            <w:proofErr w:type="spellEnd"/>
          </w:p>
        </w:tc>
        <w:tc>
          <w:tcPr>
            <w:tcW w:w="2877" w:type="dxa"/>
            <w:tcBorders>
              <w:top w:val="single" w:sz="4" w:space="0" w:color="000000"/>
              <w:left w:val="single" w:sz="4" w:space="0" w:color="000000"/>
              <w:bottom w:val="single" w:sz="4" w:space="0" w:color="000000"/>
              <w:right w:val="single" w:sz="4" w:space="0" w:color="000000"/>
            </w:tcBorders>
            <w:shd w:val="clear" w:color="auto" w:fill="FFFFFF"/>
          </w:tcPr>
          <w:p w14:paraId="74A04E62" w14:textId="77777777" w:rsidR="009C5CB5" w:rsidRPr="005B04A8" w:rsidRDefault="009C5CB5" w:rsidP="0093403C">
            <w:pPr>
              <w:rPr>
                <w:sz w:val="18"/>
                <w:szCs w:val="18"/>
              </w:rPr>
            </w:pPr>
            <w:r w:rsidRPr="005B04A8">
              <w:rPr>
                <w:sz w:val="18"/>
                <w:szCs w:val="18"/>
              </w:rPr>
              <w:t>Any additional Information</w:t>
            </w:r>
          </w:p>
        </w:tc>
      </w:tr>
      <w:tr w:rsidR="009C5CB5" w:rsidRPr="0075712D" w14:paraId="3FB4CCD5" w14:textId="77777777" w:rsidTr="00DD0002">
        <w:tc>
          <w:tcPr>
            <w:tcW w:w="2192" w:type="dxa"/>
            <w:tcBorders>
              <w:top w:val="single" w:sz="4" w:space="0" w:color="000000"/>
              <w:left w:val="single" w:sz="4" w:space="0" w:color="000000"/>
              <w:bottom w:val="single" w:sz="4" w:space="0" w:color="000000"/>
              <w:right w:val="single" w:sz="4" w:space="0" w:color="000000"/>
            </w:tcBorders>
            <w:shd w:val="clear" w:color="auto" w:fill="FFFFFF"/>
          </w:tcPr>
          <w:p w14:paraId="2AAAE3FC" w14:textId="77777777" w:rsidR="009C5CB5" w:rsidRPr="005B04A8" w:rsidRDefault="009C5CB5" w:rsidP="0093403C">
            <w:pPr>
              <w:rPr>
                <w:sz w:val="18"/>
                <w:szCs w:val="18"/>
              </w:rPr>
            </w:pPr>
            <w:proofErr w:type="spellStart"/>
            <w:r w:rsidRPr="005B04A8">
              <w:rPr>
                <w:sz w:val="18"/>
                <w:szCs w:val="18"/>
              </w:rPr>
              <w:t>compressionFlag</w:t>
            </w:r>
            <w:proofErr w:type="spellEnd"/>
          </w:p>
        </w:tc>
        <w:tc>
          <w:tcPr>
            <w:tcW w:w="1205" w:type="dxa"/>
            <w:tcBorders>
              <w:top w:val="single" w:sz="4" w:space="0" w:color="000000"/>
              <w:left w:val="single" w:sz="4" w:space="0" w:color="000000"/>
              <w:bottom w:val="single" w:sz="4" w:space="0" w:color="000000"/>
              <w:right w:val="single" w:sz="4" w:space="0" w:color="000000"/>
            </w:tcBorders>
            <w:shd w:val="clear" w:color="auto" w:fill="FFFFFF"/>
          </w:tcPr>
          <w:p w14:paraId="78F90A91" w14:textId="77777777" w:rsidR="009C5CB5" w:rsidRPr="005B04A8" w:rsidRDefault="009C5CB5" w:rsidP="0093403C">
            <w:pPr>
              <w:jc w:val="center"/>
              <w:rPr>
                <w:sz w:val="18"/>
                <w:szCs w:val="18"/>
              </w:rPr>
            </w:pPr>
            <w:r w:rsidRPr="005B04A8">
              <w:rPr>
                <w:sz w:val="18"/>
                <w:szCs w:val="18"/>
              </w:rPr>
              <w:t>0..1</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05175C95" w14:textId="77777777" w:rsidR="009C5CB5" w:rsidRPr="005B04A8" w:rsidRDefault="009C5CB5" w:rsidP="0093403C">
            <w:pPr>
              <w:rPr>
                <w:sz w:val="18"/>
                <w:szCs w:val="18"/>
              </w:rPr>
            </w:pPr>
          </w:p>
        </w:tc>
        <w:tc>
          <w:tcPr>
            <w:tcW w:w="2225" w:type="dxa"/>
            <w:tcBorders>
              <w:top w:val="single" w:sz="4" w:space="0" w:color="000000"/>
              <w:left w:val="single" w:sz="4" w:space="0" w:color="000000"/>
              <w:bottom w:val="single" w:sz="4" w:space="0" w:color="000000"/>
              <w:right w:val="single" w:sz="4" w:space="0" w:color="000000"/>
            </w:tcBorders>
            <w:shd w:val="clear" w:color="auto" w:fill="FFFFFF"/>
          </w:tcPr>
          <w:p w14:paraId="6C477600" w14:textId="77777777" w:rsidR="009C5CB5" w:rsidRPr="005B04A8" w:rsidRDefault="009C5CB5" w:rsidP="0093403C">
            <w:pPr>
              <w:rPr>
                <w:sz w:val="18"/>
                <w:szCs w:val="18"/>
              </w:rPr>
            </w:pPr>
            <w:r w:rsidRPr="005B04A8">
              <w:rPr>
                <w:sz w:val="18"/>
                <w:szCs w:val="18"/>
              </w:rPr>
              <w:t>Boolean</w:t>
            </w:r>
          </w:p>
        </w:tc>
        <w:tc>
          <w:tcPr>
            <w:tcW w:w="2877" w:type="dxa"/>
            <w:tcBorders>
              <w:top w:val="single" w:sz="4" w:space="0" w:color="000000"/>
              <w:left w:val="single" w:sz="4" w:space="0" w:color="000000"/>
              <w:bottom w:val="single" w:sz="4" w:space="0" w:color="000000"/>
              <w:right w:val="single" w:sz="4" w:space="0" w:color="000000"/>
            </w:tcBorders>
            <w:shd w:val="clear" w:color="auto" w:fill="FFFFFF"/>
          </w:tcPr>
          <w:p w14:paraId="0C86CED8" w14:textId="77777777" w:rsidR="009C5CB5" w:rsidRPr="005B04A8" w:rsidRDefault="009C5CB5" w:rsidP="0093403C">
            <w:pPr>
              <w:rPr>
                <w:sz w:val="18"/>
                <w:szCs w:val="18"/>
              </w:rPr>
            </w:pPr>
            <w:r w:rsidRPr="005B04A8">
              <w:rPr>
                <w:sz w:val="18"/>
                <w:szCs w:val="18"/>
              </w:rPr>
              <w:t>TRUE: compressed</w:t>
            </w:r>
          </w:p>
          <w:p w14:paraId="2AB9FD3A" w14:textId="77777777" w:rsidR="009C5CB5" w:rsidRPr="005B04A8" w:rsidRDefault="009C5CB5" w:rsidP="0093403C">
            <w:pPr>
              <w:rPr>
                <w:sz w:val="18"/>
                <w:szCs w:val="18"/>
              </w:rPr>
            </w:pPr>
            <w:r w:rsidRPr="005B04A8">
              <w:rPr>
                <w:sz w:val="18"/>
                <w:szCs w:val="18"/>
              </w:rPr>
              <w:t>FALSE: not compressed</w:t>
            </w:r>
          </w:p>
          <w:p w14:paraId="3C345BDC" w14:textId="77777777" w:rsidR="009C5CB5" w:rsidRPr="005B04A8" w:rsidRDefault="009C5CB5" w:rsidP="0093403C">
            <w:pPr>
              <w:rPr>
                <w:sz w:val="18"/>
                <w:szCs w:val="18"/>
              </w:rPr>
            </w:pPr>
            <w:r w:rsidRPr="005B04A8">
              <w:rPr>
                <w:sz w:val="18"/>
                <w:szCs w:val="18"/>
              </w:rPr>
              <w:t>If compressed, the method must be that specified in S-100 Part 15.</w:t>
            </w:r>
          </w:p>
        </w:tc>
      </w:tr>
      <w:tr w:rsidR="009C5CB5" w:rsidRPr="0075712D" w14:paraId="20DAC235" w14:textId="77777777" w:rsidTr="00DD0002">
        <w:tc>
          <w:tcPr>
            <w:tcW w:w="2192" w:type="dxa"/>
            <w:tcBorders>
              <w:top w:val="single" w:sz="4" w:space="0" w:color="000000"/>
              <w:left w:val="single" w:sz="4" w:space="0" w:color="000000"/>
              <w:bottom w:val="single" w:sz="4" w:space="0" w:color="000000"/>
              <w:right w:val="single" w:sz="4" w:space="0" w:color="000000"/>
            </w:tcBorders>
            <w:shd w:val="clear" w:color="auto" w:fill="FFFFFF"/>
          </w:tcPr>
          <w:p w14:paraId="1622CCEA" w14:textId="77777777" w:rsidR="009C5CB5" w:rsidRPr="005B04A8" w:rsidRDefault="009C5CB5" w:rsidP="0093403C">
            <w:pPr>
              <w:rPr>
                <w:sz w:val="18"/>
                <w:szCs w:val="18"/>
              </w:rPr>
            </w:pPr>
            <w:proofErr w:type="spellStart"/>
            <w:r w:rsidRPr="005B04A8">
              <w:rPr>
                <w:sz w:val="18"/>
                <w:szCs w:val="18"/>
              </w:rPr>
              <w:t>sourceMedia</w:t>
            </w:r>
            <w:proofErr w:type="spellEnd"/>
          </w:p>
        </w:tc>
        <w:tc>
          <w:tcPr>
            <w:tcW w:w="1205" w:type="dxa"/>
            <w:tcBorders>
              <w:top w:val="single" w:sz="4" w:space="0" w:color="000000"/>
              <w:left w:val="single" w:sz="4" w:space="0" w:color="000000"/>
              <w:bottom w:val="single" w:sz="4" w:space="0" w:color="000000"/>
              <w:right w:val="single" w:sz="4" w:space="0" w:color="000000"/>
            </w:tcBorders>
            <w:shd w:val="clear" w:color="auto" w:fill="FFFFFF"/>
          </w:tcPr>
          <w:p w14:paraId="501BF610" w14:textId="77777777" w:rsidR="009C5CB5" w:rsidRPr="005B04A8" w:rsidRDefault="009C5CB5" w:rsidP="0093403C">
            <w:pPr>
              <w:jc w:val="center"/>
              <w:rPr>
                <w:sz w:val="18"/>
                <w:szCs w:val="18"/>
              </w:rPr>
            </w:pPr>
            <w:r w:rsidRPr="005B04A8">
              <w:rPr>
                <w:sz w:val="18"/>
                <w:szCs w:val="18"/>
              </w:rPr>
              <w:t>0..1</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5BBBA179" w14:textId="77777777" w:rsidR="009C5CB5" w:rsidRPr="005B04A8" w:rsidRDefault="009C5CB5" w:rsidP="0093403C">
            <w:pPr>
              <w:rPr>
                <w:sz w:val="18"/>
                <w:szCs w:val="18"/>
              </w:rPr>
            </w:pPr>
          </w:p>
        </w:tc>
        <w:tc>
          <w:tcPr>
            <w:tcW w:w="2225" w:type="dxa"/>
            <w:tcBorders>
              <w:top w:val="single" w:sz="4" w:space="0" w:color="000000"/>
              <w:left w:val="single" w:sz="4" w:space="0" w:color="000000"/>
              <w:bottom w:val="single" w:sz="4" w:space="0" w:color="000000"/>
              <w:right w:val="single" w:sz="4" w:space="0" w:color="000000"/>
            </w:tcBorders>
            <w:shd w:val="clear" w:color="auto" w:fill="FFFFFF"/>
          </w:tcPr>
          <w:p w14:paraId="482E7ABE" w14:textId="77777777" w:rsidR="009C5CB5" w:rsidRPr="005B04A8" w:rsidRDefault="009C5CB5" w:rsidP="0093403C">
            <w:pPr>
              <w:rPr>
                <w:sz w:val="18"/>
                <w:szCs w:val="18"/>
              </w:rPr>
            </w:pPr>
            <w:proofErr w:type="spellStart"/>
            <w:r w:rsidRPr="005B04A8">
              <w:rPr>
                <w:sz w:val="18"/>
                <w:szCs w:val="18"/>
              </w:rPr>
              <w:t>CharacterString</w:t>
            </w:r>
            <w:proofErr w:type="spellEnd"/>
          </w:p>
        </w:tc>
        <w:tc>
          <w:tcPr>
            <w:tcW w:w="2877" w:type="dxa"/>
            <w:tcBorders>
              <w:top w:val="single" w:sz="4" w:space="0" w:color="000000"/>
              <w:left w:val="single" w:sz="4" w:space="0" w:color="000000"/>
              <w:bottom w:val="single" w:sz="4" w:space="0" w:color="000000"/>
              <w:right w:val="single" w:sz="4" w:space="0" w:color="000000"/>
            </w:tcBorders>
            <w:shd w:val="clear" w:color="auto" w:fill="FFFFFF"/>
          </w:tcPr>
          <w:p w14:paraId="3A27B86B" w14:textId="77777777" w:rsidR="009C5CB5" w:rsidRPr="005B04A8" w:rsidRDefault="009C5CB5" w:rsidP="0093403C">
            <w:pPr>
              <w:rPr>
                <w:sz w:val="18"/>
                <w:szCs w:val="18"/>
              </w:rPr>
            </w:pPr>
          </w:p>
        </w:tc>
      </w:tr>
      <w:tr w:rsidR="009C5CB5" w:rsidRPr="0075712D" w14:paraId="358C3377" w14:textId="77777777" w:rsidTr="00DD0002">
        <w:tc>
          <w:tcPr>
            <w:tcW w:w="2192" w:type="dxa"/>
            <w:tcBorders>
              <w:top w:val="single" w:sz="4" w:space="0" w:color="000000"/>
              <w:left w:val="single" w:sz="4" w:space="0" w:color="000000"/>
              <w:bottom w:val="single" w:sz="4" w:space="0" w:color="000000"/>
              <w:right w:val="single" w:sz="4" w:space="0" w:color="000000"/>
            </w:tcBorders>
            <w:shd w:val="clear" w:color="auto" w:fill="FFFFFF"/>
          </w:tcPr>
          <w:p w14:paraId="03591CDC" w14:textId="77777777" w:rsidR="009C5CB5" w:rsidRPr="005B04A8" w:rsidRDefault="009C5CB5" w:rsidP="0093403C">
            <w:pPr>
              <w:rPr>
                <w:sz w:val="18"/>
                <w:szCs w:val="18"/>
              </w:rPr>
            </w:pPr>
            <w:proofErr w:type="spellStart"/>
            <w:r w:rsidRPr="005B04A8">
              <w:rPr>
                <w:sz w:val="18"/>
                <w:szCs w:val="18"/>
              </w:rPr>
              <w:t>replacedData</w:t>
            </w:r>
            <w:proofErr w:type="spellEnd"/>
          </w:p>
        </w:tc>
        <w:tc>
          <w:tcPr>
            <w:tcW w:w="1205" w:type="dxa"/>
            <w:tcBorders>
              <w:top w:val="single" w:sz="4" w:space="0" w:color="000000"/>
              <w:left w:val="single" w:sz="4" w:space="0" w:color="000000"/>
              <w:bottom w:val="single" w:sz="4" w:space="0" w:color="000000"/>
              <w:right w:val="single" w:sz="4" w:space="0" w:color="000000"/>
            </w:tcBorders>
            <w:shd w:val="clear" w:color="auto" w:fill="FFFFFF"/>
          </w:tcPr>
          <w:p w14:paraId="0CB4E0D8" w14:textId="77777777" w:rsidR="009C5CB5" w:rsidRPr="005B04A8" w:rsidRDefault="009C5CB5" w:rsidP="0093403C">
            <w:pPr>
              <w:jc w:val="center"/>
              <w:rPr>
                <w:sz w:val="18"/>
                <w:szCs w:val="18"/>
              </w:rPr>
            </w:pPr>
            <w:r w:rsidRPr="005B04A8">
              <w:rPr>
                <w:sz w:val="18"/>
                <w:szCs w:val="18"/>
              </w:rPr>
              <w:t>0..1</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1222656F" w14:textId="77777777" w:rsidR="009C5CB5" w:rsidRPr="005B04A8" w:rsidRDefault="009C5CB5" w:rsidP="0093403C">
            <w:pPr>
              <w:rPr>
                <w:sz w:val="18"/>
                <w:szCs w:val="18"/>
              </w:rPr>
            </w:pPr>
          </w:p>
        </w:tc>
        <w:tc>
          <w:tcPr>
            <w:tcW w:w="2225" w:type="dxa"/>
            <w:tcBorders>
              <w:top w:val="single" w:sz="4" w:space="0" w:color="000000"/>
              <w:left w:val="single" w:sz="4" w:space="0" w:color="000000"/>
              <w:bottom w:val="single" w:sz="4" w:space="0" w:color="000000"/>
              <w:right w:val="single" w:sz="4" w:space="0" w:color="000000"/>
            </w:tcBorders>
            <w:shd w:val="clear" w:color="auto" w:fill="FFFFFF"/>
          </w:tcPr>
          <w:p w14:paraId="4C9A182F" w14:textId="77777777" w:rsidR="009C5CB5" w:rsidRPr="005B04A8" w:rsidRDefault="009C5CB5" w:rsidP="0093403C">
            <w:pPr>
              <w:rPr>
                <w:sz w:val="18"/>
                <w:szCs w:val="18"/>
              </w:rPr>
            </w:pPr>
            <w:r w:rsidRPr="005B04A8">
              <w:rPr>
                <w:sz w:val="18"/>
                <w:szCs w:val="18"/>
              </w:rPr>
              <w:t>Boolean</w:t>
            </w:r>
          </w:p>
        </w:tc>
        <w:tc>
          <w:tcPr>
            <w:tcW w:w="2877" w:type="dxa"/>
            <w:tcBorders>
              <w:top w:val="single" w:sz="4" w:space="0" w:color="000000"/>
              <w:left w:val="single" w:sz="4" w:space="0" w:color="000000"/>
              <w:bottom w:val="single" w:sz="4" w:space="0" w:color="000000"/>
              <w:right w:val="single" w:sz="4" w:space="0" w:color="000000"/>
            </w:tcBorders>
            <w:shd w:val="clear" w:color="auto" w:fill="FFFFFF"/>
          </w:tcPr>
          <w:p w14:paraId="4E9E9A24" w14:textId="77777777" w:rsidR="009C5CB5" w:rsidRPr="005B04A8" w:rsidDel="0078221C" w:rsidRDefault="009C5CB5" w:rsidP="0093403C">
            <w:pPr>
              <w:rPr>
                <w:sz w:val="18"/>
                <w:szCs w:val="18"/>
              </w:rPr>
            </w:pPr>
          </w:p>
        </w:tc>
      </w:tr>
      <w:tr w:rsidR="009C5CB5" w:rsidRPr="0075712D" w14:paraId="551B4472" w14:textId="77777777" w:rsidTr="00DD0002">
        <w:tc>
          <w:tcPr>
            <w:tcW w:w="2192" w:type="dxa"/>
            <w:tcBorders>
              <w:top w:val="single" w:sz="4" w:space="0" w:color="000000"/>
              <w:left w:val="single" w:sz="4" w:space="0" w:color="000000"/>
              <w:bottom w:val="single" w:sz="4" w:space="0" w:color="000000"/>
              <w:right w:val="single" w:sz="4" w:space="0" w:color="000000"/>
            </w:tcBorders>
            <w:shd w:val="clear" w:color="auto" w:fill="FFFFFF"/>
          </w:tcPr>
          <w:p w14:paraId="5E9F34A5" w14:textId="77777777" w:rsidR="009C5CB5" w:rsidRPr="005B04A8" w:rsidRDefault="009C5CB5" w:rsidP="0093403C">
            <w:pPr>
              <w:rPr>
                <w:sz w:val="18"/>
                <w:szCs w:val="18"/>
              </w:rPr>
            </w:pPr>
            <w:proofErr w:type="spellStart"/>
            <w:r w:rsidRPr="005B04A8">
              <w:rPr>
                <w:sz w:val="18"/>
                <w:szCs w:val="18"/>
              </w:rPr>
              <w:t>dataReplacement</w:t>
            </w:r>
            <w:proofErr w:type="spellEnd"/>
          </w:p>
        </w:tc>
        <w:tc>
          <w:tcPr>
            <w:tcW w:w="1205" w:type="dxa"/>
            <w:tcBorders>
              <w:top w:val="single" w:sz="4" w:space="0" w:color="000000"/>
              <w:left w:val="single" w:sz="4" w:space="0" w:color="000000"/>
              <w:bottom w:val="single" w:sz="4" w:space="0" w:color="000000"/>
              <w:right w:val="single" w:sz="4" w:space="0" w:color="000000"/>
            </w:tcBorders>
            <w:shd w:val="clear" w:color="auto" w:fill="FFFFFF"/>
          </w:tcPr>
          <w:p w14:paraId="1CB384AC" w14:textId="77777777" w:rsidR="009C5CB5" w:rsidRPr="005B04A8" w:rsidRDefault="009C5CB5" w:rsidP="0093403C">
            <w:pPr>
              <w:jc w:val="center"/>
              <w:rPr>
                <w:sz w:val="18"/>
                <w:szCs w:val="18"/>
              </w:rPr>
            </w:pPr>
            <w:r w:rsidRPr="005B04A8">
              <w:rPr>
                <w:sz w:val="18"/>
                <w:szCs w:val="18"/>
              </w:rPr>
              <w:t>0..1</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2DF56F16" w14:textId="77777777" w:rsidR="009C5CB5" w:rsidRPr="005B04A8" w:rsidRDefault="009C5CB5" w:rsidP="0093403C">
            <w:pPr>
              <w:rPr>
                <w:sz w:val="18"/>
                <w:szCs w:val="18"/>
              </w:rPr>
            </w:pPr>
          </w:p>
        </w:tc>
        <w:tc>
          <w:tcPr>
            <w:tcW w:w="2225" w:type="dxa"/>
            <w:tcBorders>
              <w:top w:val="single" w:sz="4" w:space="0" w:color="000000"/>
              <w:left w:val="single" w:sz="4" w:space="0" w:color="000000"/>
              <w:bottom w:val="single" w:sz="4" w:space="0" w:color="000000"/>
              <w:right w:val="single" w:sz="4" w:space="0" w:color="000000"/>
            </w:tcBorders>
            <w:shd w:val="clear" w:color="auto" w:fill="FFFFFF"/>
          </w:tcPr>
          <w:p w14:paraId="3BB3661A" w14:textId="77777777" w:rsidR="009C5CB5" w:rsidRPr="005B04A8" w:rsidRDefault="009C5CB5" w:rsidP="0093403C">
            <w:pPr>
              <w:rPr>
                <w:sz w:val="18"/>
                <w:szCs w:val="18"/>
              </w:rPr>
            </w:pPr>
            <w:proofErr w:type="spellStart"/>
            <w:r w:rsidRPr="005B04A8">
              <w:rPr>
                <w:sz w:val="18"/>
                <w:szCs w:val="18"/>
              </w:rPr>
              <w:t>CharacterString</w:t>
            </w:r>
            <w:proofErr w:type="spellEnd"/>
          </w:p>
        </w:tc>
        <w:tc>
          <w:tcPr>
            <w:tcW w:w="2877" w:type="dxa"/>
            <w:tcBorders>
              <w:top w:val="single" w:sz="4" w:space="0" w:color="000000"/>
              <w:left w:val="single" w:sz="4" w:space="0" w:color="000000"/>
              <w:bottom w:val="single" w:sz="4" w:space="0" w:color="000000"/>
              <w:right w:val="single" w:sz="4" w:space="0" w:color="000000"/>
            </w:tcBorders>
            <w:shd w:val="clear" w:color="auto" w:fill="FFFFFF"/>
          </w:tcPr>
          <w:p w14:paraId="6C60B561" w14:textId="77777777" w:rsidR="009C5CB5" w:rsidRPr="005B04A8" w:rsidDel="0078221C" w:rsidRDefault="009C5CB5" w:rsidP="0093403C">
            <w:pPr>
              <w:rPr>
                <w:sz w:val="18"/>
                <w:szCs w:val="18"/>
              </w:rPr>
            </w:pPr>
          </w:p>
        </w:tc>
      </w:tr>
      <w:tr w:rsidR="009C5CB5" w:rsidRPr="0075712D" w14:paraId="329853D5" w14:textId="77777777" w:rsidTr="00DD0002">
        <w:tc>
          <w:tcPr>
            <w:tcW w:w="2192" w:type="dxa"/>
            <w:tcBorders>
              <w:top w:val="single" w:sz="4" w:space="0" w:color="000000"/>
              <w:left w:val="single" w:sz="4" w:space="0" w:color="000000"/>
              <w:bottom w:val="single" w:sz="4" w:space="0" w:color="000000"/>
              <w:right w:val="single" w:sz="4" w:space="0" w:color="000000"/>
            </w:tcBorders>
            <w:shd w:val="clear" w:color="auto" w:fill="FFFFFF"/>
          </w:tcPr>
          <w:p w14:paraId="121DAD26" w14:textId="77777777" w:rsidR="009C5CB5" w:rsidRPr="005B04A8" w:rsidRDefault="009C5CB5" w:rsidP="0093403C">
            <w:pPr>
              <w:rPr>
                <w:sz w:val="18"/>
                <w:szCs w:val="18"/>
              </w:rPr>
            </w:pPr>
            <w:proofErr w:type="spellStart"/>
            <w:r w:rsidRPr="005B04A8">
              <w:rPr>
                <w:sz w:val="18"/>
                <w:szCs w:val="18"/>
              </w:rPr>
              <w:t>datasetDiscoveryMetadata</w:t>
            </w:r>
            <w:proofErr w:type="spellEnd"/>
          </w:p>
        </w:tc>
        <w:tc>
          <w:tcPr>
            <w:tcW w:w="1205" w:type="dxa"/>
            <w:tcBorders>
              <w:top w:val="single" w:sz="4" w:space="0" w:color="000000"/>
              <w:left w:val="single" w:sz="4" w:space="0" w:color="000000"/>
              <w:bottom w:val="single" w:sz="4" w:space="0" w:color="000000"/>
              <w:right w:val="single" w:sz="4" w:space="0" w:color="000000"/>
            </w:tcBorders>
            <w:shd w:val="clear" w:color="auto" w:fill="FFFFFF"/>
          </w:tcPr>
          <w:p w14:paraId="17883538" w14:textId="77777777" w:rsidR="009C5CB5" w:rsidRPr="005B04A8" w:rsidRDefault="009C5CB5" w:rsidP="0093403C">
            <w:pPr>
              <w:jc w:val="center"/>
              <w:rPr>
                <w:sz w:val="18"/>
                <w:szCs w:val="18"/>
              </w:rPr>
            </w:pPr>
            <w:r w:rsidRPr="005B04A8">
              <w:rPr>
                <w:sz w:val="18"/>
                <w:szCs w:val="18"/>
              </w:rPr>
              <w:t>0..*</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5F6E517A" w14:textId="77777777" w:rsidR="009C5CB5" w:rsidRPr="005B04A8" w:rsidRDefault="009C5CB5" w:rsidP="0093403C">
            <w:pPr>
              <w:rPr>
                <w:sz w:val="18"/>
                <w:szCs w:val="18"/>
              </w:rPr>
            </w:pPr>
          </w:p>
        </w:tc>
        <w:tc>
          <w:tcPr>
            <w:tcW w:w="2225" w:type="dxa"/>
            <w:tcBorders>
              <w:top w:val="single" w:sz="4" w:space="0" w:color="000000"/>
              <w:left w:val="single" w:sz="4" w:space="0" w:color="000000"/>
              <w:bottom w:val="single" w:sz="4" w:space="0" w:color="000000"/>
              <w:right w:val="single" w:sz="4" w:space="0" w:color="000000"/>
            </w:tcBorders>
            <w:shd w:val="clear" w:color="auto" w:fill="FFFFFF"/>
          </w:tcPr>
          <w:p w14:paraId="26388EA3" w14:textId="77777777" w:rsidR="009C5CB5" w:rsidRPr="005B04A8" w:rsidRDefault="009C5CB5" w:rsidP="0093403C">
            <w:pPr>
              <w:rPr>
                <w:sz w:val="18"/>
                <w:szCs w:val="18"/>
              </w:rPr>
            </w:pPr>
            <w:r w:rsidRPr="005B04A8">
              <w:rPr>
                <w:sz w:val="18"/>
                <w:szCs w:val="18"/>
              </w:rPr>
              <w:t>Aggregation S100_DatasetDiscoveryMetadata</w:t>
            </w:r>
          </w:p>
        </w:tc>
        <w:tc>
          <w:tcPr>
            <w:tcW w:w="2877" w:type="dxa"/>
            <w:tcBorders>
              <w:top w:val="single" w:sz="4" w:space="0" w:color="000000"/>
              <w:left w:val="single" w:sz="4" w:space="0" w:color="000000"/>
              <w:bottom w:val="single" w:sz="4" w:space="0" w:color="000000"/>
              <w:right w:val="single" w:sz="4" w:space="0" w:color="000000"/>
            </w:tcBorders>
            <w:shd w:val="clear" w:color="auto" w:fill="FFFFFF"/>
          </w:tcPr>
          <w:p w14:paraId="62C4CA78" w14:textId="77777777" w:rsidR="009C5CB5" w:rsidRPr="005B04A8" w:rsidDel="0078221C" w:rsidRDefault="009C5CB5" w:rsidP="0093403C">
            <w:pPr>
              <w:rPr>
                <w:sz w:val="18"/>
                <w:szCs w:val="18"/>
              </w:rPr>
            </w:pPr>
          </w:p>
        </w:tc>
      </w:tr>
      <w:tr w:rsidR="009C5CB5" w:rsidRPr="0075712D" w14:paraId="421E1CA0" w14:textId="77777777" w:rsidTr="00DD0002">
        <w:tc>
          <w:tcPr>
            <w:tcW w:w="2192" w:type="dxa"/>
            <w:tcBorders>
              <w:top w:val="single" w:sz="4" w:space="0" w:color="000000"/>
              <w:left w:val="single" w:sz="4" w:space="0" w:color="000000"/>
              <w:bottom w:val="single" w:sz="4" w:space="0" w:color="000000"/>
              <w:right w:val="single" w:sz="4" w:space="0" w:color="000000"/>
            </w:tcBorders>
            <w:shd w:val="clear" w:color="auto" w:fill="FFFFFF"/>
          </w:tcPr>
          <w:p w14:paraId="18D4DDFC" w14:textId="77777777" w:rsidR="009C5CB5" w:rsidRPr="005B04A8" w:rsidRDefault="009C5CB5" w:rsidP="0093403C">
            <w:pPr>
              <w:rPr>
                <w:sz w:val="18"/>
                <w:szCs w:val="18"/>
              </w:rPr>
            </w:pPr>
            <w:r w:rsidRPr="005B04A8">
              <w:rPr>
                <w:sz w:val="18"/>
                <w:szCs w:val="18"/>
              </w:rPr>
              <w:t>--</w:t>
            </w:r>
          </w:p>
        </w:tc>
        <w:tc>
          <w:tcPr>
            <w:tcW w:w="1205" w:type="dxa"/>
            <w:tcBorders>
              <w:top w:val="single" w:sz="4" w:space="0" w:color="000000"/>
              <w:left w:val="single" w:sz="4" w:space="0" w:color="000000"/>
              <w:bottom w:val="single" w:sz="4" w:space="0" w:color="000000"/>
              <w:right w:val="single" w:sz="4" w:space="0" w:color="000000"/>
            </w:tcBorders>
            <w:shd w:val="clear" w:color="auto" w:fill="FFFFFF"/>
          </w:tcPr>
          <w:p w14:paraId="3954CA97" w14:textId="77777777" w:rsidR="009C5CB5" w:rsidRPr="005B04A8" w:rsidRDefault="009C5CB5" w:rsidP="0093403C">
            <w:pPr>
              <w:jc w:val="center"/>
              <w:rPr>
                <w:sz w:val="18"/>
                <w:szCs w:val="18"/>
              </w:rPr>
            </w:pPr>
            <w:r w:rsidRPr="005B04A8">
              <w:rPr>
                <w:sz w:val="18"/>
                <w:szCs w:val="18"/>
              </w:rPr>
              <w:t>0..*</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04ECC59F" w14:textId="77777777" w:rsidR="009C5CB5" w:rsidRPr="005B04A8" w:rsidRDefault="009C5CB5" w:rsidP="0093403C">
            <w:pPr>
              <w:rPr>
                <w:sz w:val="18"/>
                <w:szCs w:val="18"/>
              </w:rPr>
            </w:pPr>
          </w:p>
        </w:tc>
        <w:tc>
          <w:tcPr>
            <w:tcW w:w="2225" w:type="dxa"/>
            <w:tcBorders>
              <w:top w:val="single" w:sz="4" w:space="0" w:color="000000"/>
              <w:left w:val="single" w:sz="4" w:space="0" w:color="000000"/>
              <w:bottom w:val="single" w:sz="4" w:space="0" w:color="000000"/>
              <w:right w:val="single" w:sz="4" w:space="0" w:color="000000"/>
            </w:tcBorders>
            <w:shd w:val="clear" w:color="auto" w:fill="FFFFFF"/>
          </w:tcPr>
          <w:p w14:paraId="0A66122C" w14:textId="77777777" w:rsidR="009C5CB5" w:rsidRPr="005B04A8" w:rsidRDefault="009C5CB5" w:rsidP="0093403C">
            <w:pPr>
              <w:rPr>
                <w:sz w:val="18"/>
                <w:szCs w:val="18"/>
              </w:rPr>
            </w:pPr>
            <w:r w:rsidRPr="005B04A8">
              <w:rPr>
                <w:sz w:val="18"/>
                <w:szCs w:val="18"/>
              </w:rPr>
              <w:t>Aggregation S100_CatalogueMetadata</w:t>
            </w:r>
          </w:p>
        </w:tc>
        <w:tc>
          <w:tcPr>
            <w:tcW w:w="2877" w:type="dxa"/>
            <w:tcBorders>
              <w:top w:val="single" w:sz="4" w:space="0" w:color="000000"/>
              <w:left w:val="single" w:sz="4" w:space="0" w:color="000000"/>
              <w:bottom w:val="single" w:sz="4" w:space="0" w:color="000000"/>
              <w:right w:val="single" w:sz="4" w:space="0" w:color="000000"/>
            </w:tcBorders>
            <w:shd w:val="clear" w:color="auto" w:fill="FFFFFF"/>
          </w:tcPr>
          <w:p w14:paraId="08D3D850" w14:textId="77777777" w:rsidR="009C5CB5" w:rsidRPr="005B04A8" w:rsidDel="0078221C" w:rsidRDefault="009C5CB5" w:rsidP="0093403C">
            <w:pPr>
              <w:rPr>
                <w:sz w:val="18"/>
                <w:szCs w:val="18"/>
              </w:rPr>
            </w:pPr>
            <w:r w:rsidRPr="005B04A8">
              <w:rPr>
                <w:sz w:val="18"/>
                <w:szCs w:val="18"/>
              </w:rPr>
              <w:t>Metadata for the feature, portrayal, and interoperability catalogues, if any</w:t>
            </w:r>
          </w:p>
        </w:tc>
      </w:tr>
      <w:tr w:rsidR="009C5CB5" w:rsidRPr="0075712D" w14:paraId="25CA2F0E" w14:textId="77777777" w:rsidTr="00DD0002">
        <w:tc>
          <w:tcPr>
            <w:tcW w:w="2192" w:type="dxa"/>
            <w:tcBorders>
              <w:top w:val="single" w:sz="4" w:space="0" w:color="000000"/>
              <w:left w:val="single" w:sz="4" w:space="0" w:color="000000"/>
              <w:bottom w:val="single" w:sz="4" w:space="0" w:color="000000"/>
              <w:right w:val="single" w:sz="4" w:space="0" w:color="000000"/>
            </w:tcBorders>
            <w:shd w:val="clear" w:color="auto" w:fill="FFFFFF"/>
          </w:tcPr>
          <w:p w14:paraId="183CFC5F" w14:textId="77777777" w:rsidR="009C5CB5" w:rsidRPr="005B04A8" w:rsidRDefault="009C5CB5" w:rsidP="0093403C">
            <w:pPr>
              <w:rPr>
                <w:sz w:val="18"/>
                <w:szCs w:val="18"/>
              </w:rPr>
            </w:pPr>
            <w:proofErr w:type="spellStart"/>
            <w:r w:rsidRPr="005B04A8">
              <w:rPr>
                <w:sz w:val="18"/>
                <w:szCs w:val="18"/>
              </w:rPr>
              <w:t>supportFileDiscoveryMetadata</w:t>
            </w:r>
            <w:proofErr w:type="spellEnd"/>
          </w:p>
        </w:tc>
        <w:tc>
          <w:tcPr>
            <w:tcW w:w="1205" w:type="dxa"/>
            <w:tcBorders>
              <w:top w:val="single" w:sz="4" w:space="0" w:color="000000"/>
              <w:left w:val="single" w:sz="4" w:space="0" w:color="000000"/>
              <w:bottom w:val="single" w:sz="4" w:space="0" w:color="000000"/>
              <w:right w:val="single" w:sz="4" w:space="0" w:color="000000"/>
            </w:tcBorders>
            <w:shd w:val="clear" w:color="auto" w:fill="FFFFFF"/>
          </w:tcPr>
          <w:p w14:paraId="76AA7E9B" w14:textId="77777777" w:rsidR="009C5CB5" w:rsidRPr="005B04A8" w:rsidRDefault="009C5CB5" w:rsidP="0093403C">
            <w:pPr>
              <w:jc w:val="center"/>
              <w:rPr>
                <w:sz w:val="18"/>
                <w:szCs w:val="18"/>
              </w:rPr>
            </w:pPr>
            <w:r w:rsidRPr="005B04A8">
              <w:rPr>
                <w:sz w:val="18"/>
                <w:szCs w:val="18"/>
              </w:rPr>
              <w:t>0..*</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05C8060F" w14:textId="77777777" w:rsidR="009C5CB5" w:rsidRPr="005B04A8" w:rsidRDefault="009C5CB5" w:rsidP="0093403C">
            <w:pPr>
              <w:rPr>
                <w:sz w:val="18"/>
                <w:szCs w:val="18"/>
              </w:rPr>
            </w:pPr>
          </w:p>
        </w:tc>
        <w:tc>
          <w:tcPr>
            <w:tcW w:w="2225" w:type="dxa"/>
            <w:tcBorders>
              <w:top w:val="single" w:sz="4" w:space="0" w:color="000000"/>
              <w:left w:val="single" w:sz="4" w:space="0" w:color="000000"/>
              <w:bottom w:val="single" w:sz="4" w:space="0" w:color="000000"/>
              <w:right w:val="single" w:sz="4" w:space="0" w:color="000000"/>
            </w:tcBorders>
            <w:shd w:val="clear" w:color="auto" w:fill="FFFFFF"/>
          </w:tcPr>
          <w:p w14:paraId="659D29C4" w14:textId="77777777" w:rsidR="009C5CB5" w:rsidRPr="005B04A8" w:rsidRDefault="009C5CB5" w:rsidP="0093403C">
            <w:pPr>
              <w:rPr>
                <w:sz w:val="18"/>
                <w:szCs w:val="18"/>
              </w:rPr>
            </w:pPr>
            <w:r w:rsidRPr="005B04A8">
              <w:rPr>
                <w:sz w:val="18"/>
                <w:szCs w:val="18"/>
              </w:rPr>
              <w:t>Aggregation S100_SupportFileDiscoveryMetadata</w:t>
            </w:r>
          </w:p>
        </w:tc>
        <w:tc>
          <w:tcPr>
            <w:tcW w:w="2877" w:type="dxa"/>
            <w:tcBorders>
              <w:top w:val="single" w:sz="4" w:space="0" w:color="000000"/>
              <w:left w:val="single" w:sz="4" w:space="0" w:color="000000"/>
              <w:bottom w:val="single" w:sz="4" w:space="0" w:color="000000"/>
              <w:right w:val="single" w:sz="4" w:space="0" w:color="000000"/>
            </w:tcBorders>
            <w:shd w:val="clear" w:color="auto" w:fill="FFFFFF"/>
          </w:tcPr>
          <w:p w14:paraId="59582682" w14:textId="77777777" w:rsidR="009C5CB5" w:rsidRPr="005B04A8" w:rsidDel="0078221C" w:rsidRDefault="009C5CB5" w:rsidP="0093403C">
            <w:pPr>
              <w:rPr>
                <w:sz w:val="18"/>
                <w:szCs w:val="18"/>
              </w:rPr>
            </w:pPr>
          </w:p>
        </w:tc>
      </w:tr>
    </w:tbl>
    <w:p w14:paraId="49DB5DC5" w14:textId="0EB242FC" w:rsidR="009C5CB5" w:rsidRPr="005B04A8" w:rsidRDefault="009C5CB5" w:rsidP="009C5CB5">
      <w:pPr>
        <w:pStyle w:val="aa"/>
      </w:pPr>
      <w:bookmarkStart w:id="272" w:name="_Ref522651131"/>
      <w:r w:rsidRPr="005B04A8">
        <w:t xml:space="preserve">Table </w:t>
      </w:r>
      <w:r w:rsidRPr="005B04A8">
        <w:fldChar w:fldCharType="begin"/>
      </w:r>
      <w:r w:rsidRPr="005B04A8">
        <w:instrText xml:space="preserve"> STYLEREF 1 \s </w:instrText>
      </w:r>
      <w:r w:rsidRPr="005B04A8">
        <w:fldChar w:fldCharType="separate"/>
      </w:r>
      <w:r w:rsidRPr="005B04A8">
        <w:rPr>
          <w:noProof/>
        </w:rPr>
        <w:t>14</w:t>
      </w:r>
      <w:r w:rsidRPr="005B04A8">
        <w:fldChar w:fldCharType="end"/>
      </w:r>
      <w:r w:rsidRPr="005B04A8">
        <w:t>.</w:t>
      </w:r>
      <w:r w:rsidRPr="005B04A8">
        <w:fldChar w:fldCharType="begin"/>
      </w:r>
      <w:r w:rsidRPr="005B04A8">
        <w:instrText xml:space="preserve"> SEQ Table \* ARABIC \s 1 </w:instrText>
      </w:r>
      <w:r w:rsidRPr="005B04A8">
        <w:fldChar w:fldCharType="separate"/>
      </w:r>
      <w:r w:rsidRPr="005B04A8">
        <w:rPr>
          <w:noProof/>
        </w:rPr>
        <w:t>4</w:t>
      </w:r>
      <w:r w:rsidRPr="005B04A8">
        <w:fldChar w:fldCharType="end"/>
      </w:r>
      <w:bookmarkEnd w:id="272"/>
      <w:r w:rsidR="00182A40">
        <w:t>-</w:t>
      </w:r>
      <w:r w:rsidRPr="005B04A8">
        <w:t>S100_ExchangeCatalogue</w:t>
      </w:r>
    </w:p>
    <w:p w14:paraId="7FA9203C" w14:textId="77777777" w:rsidR="009C5CB5" w:rsidRPr="005B04A8" w:rsidRDefault="009C5CB5" w:rsidP="009C5CB5">
      <w:pPr>
        <w:pStyle w:val="aa"/>
      </w:pPr>
    </w:p>
    <w:p w14:paraId="16469D8D" w14:textId="77777777" w:rsidR="009C5CB5" w:rsidRPr="005B04A8" w:rsidRDefault="009C5CB5" w:rsidP="009C5CB5">
      <w:pPr>
        <w:pStyle w:val="aa"/>
      </w:pPr>
      <w:r w:rsidRPr="005B04A8">
        <w:t>NOTES:</w:t>
      </w:r>
    </w:p>
    <w:p w14:paraId="2E16F886" w14:textId="2CA66C90" w:rsidR="009C5CB5" w:rsidRPr="005B04A8" w:rsidRDefault="009C5CB5" w:rsidP="009C5CB5">
      <w:pPr>
        <w:pStyle w:val="aa"/>
        <w:numPr>
          <w:ilvl w:val="0"/>
          <w:numId w:val="41"/>
        </w:numPr>
      </w:pPr>
      <w:r w:rsidRPr="005B04A8">
        <w:t xml:space="preserve">Attribute </w:t>
      </w:r>
      <w:proofErr w:type="spellStart"/>
      <w:r w:rsidRPr="005B04A8">
        <w:rPr>
          <w:i/>
        </w:rPr>
        <w:t>productSpecification</w:t>
      </w:r>
      <w:proofErr w:type="spellEnd"/>
      <w:r w:rsidRPr="005B04A8">
        <w:t xml:space="preserve">: Class </w:t>
      </w:r>
      <w:r w:rsidRPr="005B04A8">
        <w:rPr>
          <w:b/>
        </w:rPr>
        <w:t>S100_ProductSpecification</w:t>
      </w:r>
      <w:r w:rsidRPr="005B04A8">
        <w:t xml:space="preserve"> is depicted in Figure 32 and defined in S-100 Appendix 4a-D. The values of sub-attributes </w:t>
      </w:r>
      <w:r w:rsidRPr="005B04A8">
        <w:rPr>
          <w:i/>
        </w:rPr>
        <w:t>name</w:t>
      </w:r>
      <w:r w:rsidRPr="005B04A8">
        <w:t xml:space="preserve"> and </w:t>
      </w:r>
      <w:r w:rsidRPr="005B04A8">
        <w:rPr>
          <w:i/>
        </w:rPr>
        <w:t>version</w:t>
      </w:r>
      <w:r w:rsidRPr="005B04A8">
        <w:t xml:space="preserve"> must correspond to this version of the S-12</w:t>
      </w:r>
      <w:r>
        <w:t>8</w:t>
      </w:r>
      <w:r w:rsidRPr="005B04A8">
        <w:t xml:space="preserve"> product specification. (Clause </w:t>
      </w:r>
      <w:r w:rsidRPr="005B04A8">
        <w:fldChar w:fldCharType="begin"/>
      </w:r>
      <w:r w:rsidRPr="005B04A8">
        <w:instrText xml:space="preserve"> REF _Ref522658525 \r \h </w:instrText>
      </w:r>
      <w:r w:rsidRPr="005B04A8">
        <w:fldChar w:fldCharType="separate"/>
      </w:r>
      <w:r w:rsidRPr="005B04A8">
        <w:t>4.2</w:t>
      </w:r>
      <w:r w:rsidRPr="005B04A8">
        <w:fldChar w:fldCharType="end"/>
      </w:r>
      <w:r w:rsidRPr="005B04A8">
        <w:t xml:space="preserve">). The value of sub-attribute </w:t>
      </w:r>
      <w:r w:rsidRPr="005B04A8">
        <w:rPr>
          <w:i/>
        </w:rPr>
        <w:t>number</w:t>
      </w:r>
      <w:r w:rsidRPr="005B04A8">
        <w:t xml:space="preserve"> must be the number assigned to this version of the S-12</w:t>
      </w:r>
      <w:r>
        <w:t>8</w:t>
      </w:r>
      <w:r w:rsidRPr="005B04A8">
        <w:t xml:space="preserve"> product specification in the GI registry.</w:t>
      </w:r>
    </w:p>
    <w:p w14:paraId="7F5D666E" w14:textId="2938DE9F" w:rsidR="009C5CB5" w:rsidRPr="005B04A8" w:rsidRDefault="009C5CB5" w:rsidP="0093403C">
      <w:pPr>
        <w:pStyle w:val="aa"/>
        <w:numPr>
          <w:ilvl w:val="0"/>
          <w:numId w:val="41"/>
        </w:numPr>
      </w:pPr>
      <w:r w:rsidRPr="005B04A8">
        <w:t xml:space="preserve">Attribute </w:t>
      </w:r>
      <w:proofErr w:type="spellStart"/>
      <w:r w:rsidRPr="009C5CB5">
        <w:rPr>
          <w:i/>
        </w:rPr>
        <w:t>catalogueIdentifier</w:t>
      </w:r>
      <w:proofErr w:type="spellEnd"/>
      <w:r w:rsidRPr="005B04A8">
        <w:t xml:space="preserve">: Class </w:t>
      </w:r>
      <w:r w:rsidRPr="009C5CB5">
        <w:rPr>
          <w:b/>
        </w:rPr>
        <w:t>S100_CatalogueIdentifier</w:t>
      </w:r>
      <w:r w:rsidRPr="005B04A8">
        <w:t xml:space="preserve"> is depicted in Figure 32 and defined in S-100 Appendix 4a-D. The value of sub-attribute </w:t>
      </w:r>
      <w:r w:rsidRPr="009C5CB5">
        <w:rPr>
          <w:i/>
        </w:rPr>
        <w:t>S100_CatalogueIdentifier&gt;identifier</w:t>
      </w:r>
      <w:r w:rsidRPr="005B04A8">
        <w:t xml:space="preserve"> must be chosen so that a 1/1 mapping from exchange set name to catalogue identifier is recommended. This assumes a system for assigning unique names to </w:t>
      </w:r>
      <w:r w:rsidRPr="009C5CB5">
        <w:rPr>
          <w:u w:val="single"/>
        </w:rPr>
        <w:t>exchange sets</w:t>
      </w:r>
      <w:r w:rsidRPr="005B04A8">
        <w:t xml:space="preserve"> – as opposed to </w:t>
      </w:r>
      <w:r w:rsidRPr="009C5CB5">
        <w:rPr>
          <w:u w:val="single"/>
        </w:rPr>
        <w:t>datasets</w:t>
      </w:r>
      <w:r w:rsidRPr="005B04A8">
        <w:t xml:space="preserve"> – is developed, </w:t>
      </w:r>
      <w:r w:rsidRPr="005B04A8">
        <w:lastRenderedPageBreak/>
        <w:t>either by the producer or in this specification. Note that an exchange set may contain multiple datasets.</w:t>
      </w:r>
    </w:p>
    <w:p w14:paraId="2235F9E4" w14:textId="77777777" w:rsidR="009C5CB5" w:rsidRDefault="009C5CB5" w:rsidP="002725F4">
      <w:pPr>
        <w:pStyle w:val="a0"/>
        <w:rPr>
          <w:rFonts w:ascii="한컴바탕" w:eastAsia="한컴바탕" w:hAnsi="한컴바탕" w:cs="한컴바탕"/>
        </w:rPr>
      </w:pPr>
    </w:p>
    <w:p w14:paraId="05C15182" w14:textId="77777777" w:rsidR="009C5CB5" w:rsidRDefault="009C5CB5" w:rsidP="002725F4">
      <w:pPr>
        <w:pStyle w:val="a0"/>
        <w:rPr>
          <w:rFonts w:ascii="한컴바탕" w:eastAsia="한컴바탕" w:hAnsi="한컴바탕" w:cs="한컴바탕"/>
        </w:rPr>
      </w:pPr>
    </w:p>
    <w:p w14:paraId="6460903D" w14:textId="77777777" w:rsidR="009C5CB5" w:rsidRDefault="009C5CB5" w:rsidP="002725F4">
      <w:pPr>
        <w:pStyle w:val="a0"/>
        <w:rPr>
          <w:rFonts w:ascii="한컴바탕" w:eastAsia="한컴바탕" w:hAnsi="한컴바탕" w:cs="한컴바탕"/>
        </w:rPr>
      </w:pPr>
    </w:p>
    <w:p w14:paraId="678A4DD9" w14:textId="77777777" w:rsidR="009C5CB5" w:rsidRDefault="009C5CB5" w:rsidP="002725F4">
      <w:pPr>
        <w:pStyle w:val="a0"/>
        <w:rPr>
          <w:rFonts w:ascii="한컴바탕" w:eastAsia="한컴바탕" w:hAnsi="한컴바탕" w:cs="한컴바탕"/>
        </w:rPr>
      </w:pPr>
    </w:p>
    <w:p w14:paraId="3FD967EE" w14:textId="77777777" w:rsidR="009C5CB5" w:rsidRDefault="009C5CB5" w:rsidP="002725F4">
      <w:pPr>
        <w:pStyle w:val="a0"/>
        <w:rPr>
          <w:rFonts w:ascii="한컴바탕" w:eastAsia="한컴바탕" w:hAnsi="한컴바탕" w:cs="한컴바탕"/>
        </w:rPr>
      </w:pPr>
    </w:p>
    <w:p w14:paraId="451C6376" w14:textId="77777777" w:rsidR="00763CE3" w:rsidRPr="00B736D7" w:rsidRDefault="00763CE3" w:rsidP="00763CE3">
      <w:pPr>
        <w:pStyle w:val="aa"/>
      </w:pPr>
    </w:p>
    <w:p w14:paraId="6D20767D" w14:textId="77777777" w:rsidR="00763CE3" w:rsidRPr="00B736D7" w:rsidRDefault="00763CE3" w:rsidP="00763CE3">
      <w:pPr>
        <w:pStyle w:val="2"/>
      </w:pPr>
      <w:bookmarkStart w:id="273" w:name="_Ref522659169"/>
      <w:bookmarkStart w:id="274" w:name="_Toc522669162"/>
      <w:bookmarkStart w:id="275" w:name="_Toc66516322"/>
      <w:r w:rsidRPr="00B736D7">
        <w:t>Metadata about feature and other catalogues</w:t>
      </w:r>
      <w:bookmarkEnd w:id="273"/>
      <w:bookmarkEnd w:id="274"/>
      <w:bookmarkEnd w:id="275"/>
    </w:p>
    <w:p w14:paraId="116E8456" w14:textId="4CA1AC27" w:rsidR="00763CE3" w:rsidRPr="00B736D7" w:rsidRDefault="00763CE3" w:rsidP="00763CE3">
      <w:pPr>
        <w:pStyle w:val="aa"/>
      </w:pPr>
      <w:r w:rsidRPr="00B736D7">
        <w:rPr>
          <w:b/>
        </w:rPr>
        <w:t>S100_CatalogueMetadata</w:t>
      </w:r>
      <w:r w:rsidRPr="00B736D7">
        <w:t xml:space="preserve"> describes feature, portrayal, and interoperability catalogues. This is an optional element that allows for descriptions of feature, interoperability, and portrayal catalogues that are delivered within the exchange set. This class is described in </w:t>
      </w:r>
      <w:bookmarkStart w:id="276" w:name="_Hlk522655506"/>
      <w:r w:rsidRPr="00B736D7">
        <w:t>S-100 Part 4a Appendix 4a-D</w:t>
      </w:r>
      <w:bookmarkEnd w:id="276"/>
      <w:r w:rsidRPr="00B736D7">
        <w:t xml:space="preserve">. </w:t>
      </w:r>
      <w:bookmarkStart w:id="277" w:name="_Hlk522655855"/>
      <w:r w:rsidRPr="00B736D7">
        <w:t>S-12</w:t>
      </w:r>
      <w:r>
        <w:t>8</w:t>
      </w:r>
      <w:r w:rsidRPr="00B736D7">
        <w:t xml:space="preserve"> uses the S-100 class without modification, with the following constraints on allowed values</w:t>
      </w:r>
      <w:bookmarkEnd w:id="277"/>
      <w:r w:rsidRPr="00B736D7">
        <w:t>:</w:t>
      </w:r>
    </w:p>
    <w:p w14:paraId="57D79282" w14:textId="1146FEE1" w:rsidR="00763CE3" w:rsidRPr="005B04A8" w:rsidRDefault="00763CE3" w:rsidP="00763CE3">
      <w:pPr>
        <w:pStyle w:val="aa"/>
        <w:numPr>
          <w:ilvl w:val="0"/>
          <w:numId w:val="42"/>
        </w:numPr>
      </w:pPr>
      <w:r w:rsidRPr="00B736D7">
        <w:t xml:space="preserve">Attribute </w:t>
      </w:r>
      <w:bookmarkStart w:id="278" w:name="_Hlk522655162"/>
      <w:proofErr w:type="spellStart"/>
      <w:r w:rsidRPr="00B736D7">
        <w:rPr>
          <w:i/>
        </w:rPr>
        <w:t>productSpecification</w:t>
      </w:r>
      <w:bookmarkEnd w:id="278"/>
      <w:proofErr w:type="spellEnd"/>
      <w:r w:rsidRPr="00B736D7">
        <w:t xml:space="preserve">: For feature and portrayal catalogues, the values of sub-attributes </w:t>
      </w:r>
      <w:r w:rsidRPr="00B736D7">
        <w:rPr>
          <w:i/>
        </w:rPr>
        <w:t>name</w:t>
      </w:r>
      <w:r w:rsidRPr="00B736D7">
        <w:t xml:space="preserve"> and </w:t>
      </w:r>
      <w:r w:rsidRPr="00B736D7">
        <w:rPr>
          <w:i/>
        </w:rPr>
        <w:t>version</w:t>
      </w:r>
      <w:r w:rsidRPr="00B736D7">
        <w:t xml:space="preserve"> must correspond to this version of the S-12</w:t>
      </w:r>
      <w:r>
        <w:t>8</w:t>
      </w:r>
      <w:r w:rsidRPr="00B736D7">
        <w:t xml:space="preserve"> product specification. (Clause </w:t>
      </w:r>
      <w:r w:rsidRPr="005B04A8">
        <w:fldChar w:fldCharType="begin"/>
      </w:r>
      <w:r w:rsidRPr="005B04A8">
        <w:instrText xml:space="preserve"> REF _Ref522655347 \r \h </w:instrText>
      </w:r>
      <w:r w:rsidRPr="005B04A8">
        <w:fldChar w:fldCharType="separate"/>
      </w:r>
      <w:r w:rsidRPr="005B04A8">
        <w:t>4.2</w:t>
      </w:r>
      <w:r w:rsidRPr="005B04A8">
        <w:fldChar w:fldCharType="end"/>
      </w:r>
      <w:r w:rsidRPr="005B04A8">
        <w:t xml:space="preserve">). </w:t>
      </w:r>
      <w:bookmarkStart w:id="279" w:name="_Hlk522655709"/>
      <w:r w:rsidRPr="005B04A8">
        <w:t xml:space="preserve">For interoperability catalogues, the values of sub-attributes </w:t>
      </w:r>
      <w:r w:rsidRPr="005B04A8">
        <w:rPr>
          <w:i/>
        </w:rPr>
        <w:t>name</w:t>
      </w:r>
      <w:r w:rsidRPr="005B04A8">
        <w:t xml:space="preserve"> and </w:t>
      </w:r>
      <w:r w:rsidRPr="005B04A8">
        <w:rPr>
          <w:i/>
        </w:rPr>
        <w:t>version</w:t>
      </w:r>
      <w:r w:rsidRPr="005B04A8">
        <w:t xml:space="preserve"> must correspond to the appropriate version of the S-98 product specification.</w:t>
      </w:r>
      <w:bookmarkEnd w:id="279"/>
    </w:p>
    <w:p w14:paraId="041C7912" w14:textId="59513116" w:rsidR="00763CE3" w:rsidRPr="005B04A8" w:rsidRDefault="00763CE3" w:rsidP="00763CE3">
      <w:pPr>
        <w:pStyle w:val="aa"/>
        <w:numPr>
          <w:ilvl w:val="0"/>
          <w:numId w:val="42"/>
        </w:numPr>
      </w:pPr>
      <w:r w:rsidRPr="005B04A8">
        <w:t xml:space="preserve">Attribute </w:t>
      </w:r>
      <w:proofErr w:type="spellStart"/>
      <w:r w:rsidRPr="005B04A8">
        <w:rPr>
          <w:i/>
        </w:rPr>
        <w:t>productSpecification</w:t>
      </w:r>
      <w:proofErr w:type="spellEnd"/>
      <w:r w:rsidRPr="005B04A8">
        <w:t xml:space="preserve">: </w:t>
      </w:r>
      <w:bookmarkStart w:id="280" w:name="_Hlk522656338"/>
      <w:r w:rsidRPr="005B04A8">
        <w:t xml:space="preserve">The value of sub-attribute </w:t>
      </w:r>
      <w:r w:rsidRPr="005B04A8">
        <w:rPr>
          <w:i/>
        </w:rPr>
        <w:t>number</w:t>
      </w:r>
      <w:r w:rsidRPr="005B04A8">
        <w:t xml:space="preserve"> must be the number assigned to this version of the S-12</w:t>
      </w:r>
      <w:r>
        <w:t>8</w:t>
      </w:r>
      <w:r w:rsidRPr="005B04A8">
        <w:t xml:space="preserve"> product specification in the GI registry.</w:t>
      </w:r>
      <w:bookmarkEnd w:id="280"/>
      <w:r w:rsidRPr="005B04A8">
        <w:t xml:space="preserve"> For interoperability catalogues, the values of sub-attribute </w:t>
      </w:r>
      <w:r w:rsidRPr="005B04A8">
        <w:rPr>
          <w:i/>
        </w:rPr>
        <w:t>number</w:t>
      </w:r>
      <w:r w:rsidRPr="005B04A8">
        <w:t xml:space="preserve"> must correspond to the appropriate version of the S-98 product specification.</w:t>
      </w:r>
    </w:p>
    <w:p w14:paraId="535D53F8" w14:textId="77777777" w:rsidR="00763CE3" w:rsidRPr="005B04A8" w:rsidRDefault="00763CE3" w:rsidP="00763CE3">
      <w:pPr>
        <w:sectPr w:rsidR="00763CE3" w:rsidRPr="005B04A8" w:rsidSect="0093403C">
          <w:pgSz w:w="12240" w:h="15840"/>
          <w:pgMar w:top="1440" w:right="1440" w:bottom="1440" w:left="1440" w:header="720" w:footer="720" w:gutter="0"/>
          <w:cols w:space="720"/>
          <w:docGrid w:linePitch="360" w:charSpace="-6145"/>
        </w:sectPr>
      </w:pPr>
    </w:p>
    <w:p w14:paraId="5ACD7B99" w14:textId="55F22F62" w:rsidR="00104DAE" w:rsidRPr="00D24E3B" w:rsidRDefault="00D24E3B" w:rsidP="00104DAE">
      <w:pPr>
        <w:pStyle w:val="1"/>
        <w:numPr>
          <w:ilvl w:val="0"/>
          <w:numId w:val="0"/>
        </w:numPr>
        <w:ind w:left="432"/>
        <w:jc w:val="center"/>
        <w:rPr>
          <w:rFonts w:eastAsia="Times New Roman"/>
          <w:bCs/>
          <w:sz w:val="20"/>
          <w:szCs w:val="20"/>
          <w:lang w:val="en-GB"/>
        </w:rPr>
      </w:pPr>
      <w:bookmarkStart w:id="281" w:name="_Toc66516323"/>
      <w:r>
        <w:rPr>
          <w:bCs/>
          <w:sz w:val="28"/>
          <w:szCs w:val="28"/>
        </w:rPr>
        <w:lastRenderedPageBreak/>
        <w:t xml:space="preserve">Appendix </w:t>
      </w:r>
      <w:r w:rsidR="00FA44B3">
        <w:rPr>
          <w:bCs/>
          <w:sz w:val="28"/>
          <w:szCs w:val="28"/>
        </w:rPr>
        <w:t>X</w:t>
      </w:r>
      <w:r>
        <w:rPr>
          <w:bCs/>
          <w:sz w:val="28"/>
          <w:szCs w:val="28"/>
        </w:rPr>
        <w:t xml:space="preserve">. </w:t>
      </w:r>
      <w:r w:rsidR="00104DAE" w:rsidRPr="00D24E3B">
        <w:rPr>
          <w:bCs/>
          <w:sz w:val="28"/>
          <w:szCs w:val="28"/>
        </w:rPr>
        <w:t>Feature Catalogue</w:t>
      </w:r>
      <w:bookmarkEnd w:id="281"/>
    </w:p>
    <w:p w14:paraId="7F09FF3D" w14:textId="6B41EA7C" w:rsidR="00D24E3B" w:rsidRPr="00D24E3B" w:rsidRDefault="00D24E3B" w:rsidP="00D24E3B">
      <w:pPr>
        <w:pStyle w:val="1"/>
        <w:numPr>
          <w:ilvl w:val="0"/>
          <w:numId w:val="0"/>
        </w:numPr>
        <w:ind w:left="432"/>
        <w:jc w:val="center"/>
        <w:rPr>
          <w:rFonts w:eastAsia="Times New Roman"/>
          <w:bCs/>
          <w:sz w:val="20"/>
          <w:szCs w:val="20"/>
          <w:lang w:val="en-GB"/>
        </w:rPr>
      </w:pPr>
    </w:p>
    <w:p w14:paraId="1CF048A8" w14:textId="77777777" w:rsidR="00D24E3B" w:rsidRDefault="00D24E3B" w:rsidP="00D24E3B">
      <w:pPr>
        <w:rPr>
          <w:lang w:val="en-CA"/>
        </w:rPr>
      </w:pPr>
    </w:p>
    <w:p w14:paraId="4920067C" w14:textId="1BE6E920" w:rsidR="00D24E3B" w:rsidRPr="00104DAE" w:rsidRDefault="00D24E3B" w:rsidP="00D24E3B">
      <w:pPr>
        <w:rPr>
          <w:sz w:val="22"/>
        </w:rPr>
      </w:pPr>
      <w:r>
        <w:rPr>
          <w:b/>
          <w:sz w:val="22"/>
          <w:lang w:val="en-CA"/>
        </w:rPr>
        <w:t>Name:</w:t>
      </w:r>
      <w:r>
        <w:rPr>
          <w:sz w:val="22"/>
          <w:lang w:val="en-CA"/>
        </w:rPr>
        <w:t xml:space="preserve"> </w:t>
      </w:r>
      <w:r w:rsidR="00104DAE" w:rsidRPr="00104DAE">
        <w:rPr>
          <w:rFonts w:hint="eastAsia"/>
          <w:sz w:val="22"/>
        </w:rPr>
        <w:t>Catalogue of Nautical Products</w:t>
      </w:r>
    </w:p>
    <w:p w14:paraId="6CA59863" w14:textId="77777777" w:rsidR="00D24E3B" w:rsidRDefault="00D24E3B" w:rsidP="00D24E3B">
      <w:pPr>
        <w:rPr>
          <w:b/>
          <w:sz w:val="22"/>
        </w:rPr>
      </w:pPr>
      <w:r>
        <w:rPr>
          <w:b/>
          <w:sz w:val="22"/>
        </w:rPr>
        <w:t>Scope:</w:t>
      </w:r>
      <w:r>
        <w:rPr>
          <w:sz w:val="22"/>
        </w:rPr>
        <w:t xml:space="preserve"> </w:t>
      </w:r>
    </w:p>
    <w:p w14:paraId="27D409E6" w14:textId="15ED61F7" w:rsidR="00D24E3B" w:rsidRDefault="00D24E3B" w:rsidP="00D24E3B">
      <w:pPr>
        <w:rPr>
          <w:b/>
          <w:sz w:val="22"/>
        </w:rPr>
      </w:pPr>
      <w:r>
        <w:rPr>
          <w:b/>
          <w:sz w:val="22"/>
        </w:rPr>
        <w:t>Version Number:</w:t>
      </w:r>
      <w:r w:rsidR="00104DAE">
        <w:rPr>
          <w:sz w:val="22"/>
        </w:rPr>
        <w:t xml:space="preserve"> </w:t>
      </w:r>
      <w:r w:rsidR="00763CE3">
        <w:rPr>
          <w:sz w:val="22"/>
        </w:rPr>
        <w:t>1.0.0</w:t>
      </w:r>
    </w:p>
    <w:p w14:paraId="0C8C80D1" w14:textId="08EAF760" w:rsidR="00D24E3B" w:rsidRDefault="00D24E3B" w:rsidP="00D24E3B">
      <w:pPr>
        <w:rPr>
          <w:b/>
          <w:sz w:val="22"/>
        </w:rPr>
      </w:pPr>
      <w:r>
        <w:rPr>
          <w:b/>
          <w:sz w:val="22"/>
        </w:rPr>
        <w:t xml:space="preserve">Version Date: </w:t>
      </w:r>
      <w:r w:rsidR="00D511B0">
        <w:rPr>
          <w:sz w:val="22"/>
        </w:rPr>
        <w:t>20</w:t>
      </w:r>
      <w:r w:rsidR="00182A40">
        <w:rPr>
          <w:sz w:val="22"/>
        </w:rPr>
        <w:t>21</w:t>
      </w:r>
      <w:r w:rsidR="00763CE3">
        <w:rPr>
          <w:sz w:val="22"/>
        </w:rPr>
        <w:t>9</w:t>
      </w:r>
      <w:r w:rsidR="00D511B0">
        <w:rPr>
          <w:sz w:val="22"/>
        </w:rPr>
        <w:t>-</w:t>
      </w:r>
      <w:r w:rsidR="00182A40">
        <w:rPr>
          <w:sz w:val="22"/>
        </w:rPr>
        <w:t>03</w:t>
      </w:r>
      <w:r w:rsidR="00D511B0">
        <w:rPr>
          <w:sz w:val="22"/>
        </w:rPr>
        <w:t>-</w:t>
      </w:r>
      <w:r w:rsidR="00182A40">
        <w:rPr>
          <w:sz w:val="22"/>
        </w:rPr>
        <w:t>08</w:t>
      </w:r>
    </w:p>
    <w:p w14:paraId="0536979D" w14:textId="77777777" w:rsidR="00D24E3B" w:rsidRDefault="00D24E3B" w:rsidP="00D24E3B">
      <w:pPr>
        <w:rPr>
          <w:sz w:val="22"/>
          <w:lang w:val="fr-CA"/>
        </w:rPr>
      </w:pPr>
      <w:r>
        <w:rPr>
          <w:b/>
          <w:sz w:val="22"/>
        </w:rPr>
        <w:t>Producer:</w:t>
      </w:r>
    </w:p>
    <w:p w14:paraId="1A6312AB" w14:textId="3920D58C" w:rsidR="00D24E3B" w:rsidRDefault="00182A40" w:rsidP="00D24E3B">
      <w:pPr>
        <w:ind w:left="810"/>
        <w:rPr>
          <w:sz w:val="22"/>
        </w:rPr>
      </w:pPr>
      <w:r w:rsidRPr="00182A40">
        <w:rPr>
          <w:sz w:val="22"/>
          <w:lang w:val="fr-CA"/>
        </w:rPr>
        <w:t>International Hydrographic Organization (IHO)</w:t>
      </w:r>
      <w:r w:rsidR="00D24E3B">
        <w:rPr>
          <w:sz w:val="22"/>
          <w:lang w:val="fr-CA"/>
        </w:rPr>
        <w:t xml:space="preserve">,  </w:t>
      </w:r>
      <w:r w:rsidR="00D24E3B">
        <w:rPr>
          <w:sz w:val="22"/>
          <w:lang w:val="fr-CA"/>
        </w:rPr>
        <w:br/>
        <w:t>4 quai Antoine 1er,</w:t>
      </w:r>
    </w:p>
    <w:p w14:paraId="65CFD92D" w14:textId="77777777" w:rsidR="00D24E3B" w:rsidRDefault="00D24E3B" w:rsidP="00D24E3B">
      <w:pPr>
        <w:ind w:left="810"/>
        <w:rPr>
          <w:sz w:val="22"/>
        </w:rPr>
      </w:pPr>
      <w:r>
        <w:rPr>
          <w:sz w:val="22"/>
        </w:rPr>
        <w:t>B.P. 445</w:t>
      </w:r>
    </w:p>
    <w:p w14:paraId="71CB6FE2" w14:textId="77777777" w:rsidR="00D24E3B" w:rsidRDefault="00D24E3B" w:rsidP="00D24E3B">
      <w:pPr>
        <w:ind w:left="810"/>
        <w:rPr>
          <w:sz w:val="22"/>
        </w:rPr>
      </w:pPr>
      <w:r>
        <w:rPr>
          <w:sz w:val="22"/>
        </w:rPr>
        <w:t>MC 98011 MONACO CEDEX</w:t>
      </w:r>
    </w:p>
    <w:p w14:paraId="24901775" w14:textId="77777777" w:rsidR="00D24E3B" w:rsidRDefault="00D24E3B" w:rsidP="00D24E3B">
      <w:pPr>
        <w:ind w:left="810"/>
        <w:rPr>
          <w:sz w:val="22"/>
        </w:rPr>
      </w:pPr>
      <w:r>
        <w:rPr>
          <w:sz w:val="22"/>
        </w:rPr>
        <w:t>Telephone: +377 93 10 81 00</w:t>
      </w:r>
    </w:p>
    <w:p w14:paraId="46E09BC6" w14:textId="77777777" w:rsidR="00D24E3B" w:rsidRDefault="00D24E3B" w:rsidP="00D24E3B">
      <w:pPr>
        <w:ind w:left="810"/>
        <w:rPr>
          <w:sz w:val="22"/>
        </w:rPr>
      </w:pPr>
      <w:r>
        <w:rPr>
          <w:sz w:val="22"/>
        </w:rPr>
        <w:t>Telefax: + 377 93 10 81 40</w:t>
      </w:r>
    </w:p>
    <w:p w14:paraId="31C4E494" w14:textId="77777777" w:rsidR="00D24E3B" w:rsidRDefault="00D24E3B" w:rsidP="00D24E3B">
      <w:pPr>
        <w:pStyle w:val="a0"/>
      </w:pPr>
      <w:r>
        <w:rPr>
          <w:b/>
        </w:rPr>
        <w:t>Language:</w:t>
      </w:r>
      <w:r>
        <w:t xml:space="preserve"> English</w:t>
      </w:r>
    </w:p>
    <w:p w14:paraId="6981DFF3" w14:textId="77777777" w:rsidR="00D24E3B" w:rsidRDefault="00D24E3B" w:rsidP="00D24E3B">
      <w:pPr>
        <w:spacing w:after="160"/>
      </w:pPr>
    </w:p>
    <w:p w14:paraId="63BED389" w14:textId="77777777" w:rsidR="00763CE3" w:rsidRPr="00253F85" w:rsidRDefault="00763CE3" w:rsidP="00763CE3">
      <w:pPr>
        <w:pStyle w:val="a0"/>
        <w:rPr>
          <w:b/>
        </w:rPr>
      </w:pPr>
      <w:r w:rsidRPr="00253F85">
        <w:t>(See Annex with review print of Feature Catalogue.)</w:t>
      </w:r>
    </w:p>
    <w:p w14:paraId="2AC620BD" w14:textId="77777777" w:rsidR="00763CE3" w:rsidRPr="00253F85" w:rsidRDefault="00763CE3" w:rsidP="00763CE3">
      <w:pPr>
        <w:sectPr w:rsidR="00763CE3" w:rsidRPr="00253F85" w:rsidSect="00763CE3">
          <w:type w:val="continuous"/>
          <w:pgSz w:w="11906" w:h="16838"/>
          <w:pgMar w:top="1418" w:right="1400" w:bottom="1440" w:left="1400" w:header="720" w:footer="720" w:gutter="0"/>
          <w:cols w:space="720"/>
          <w:docGrid w:linePitch="272" w:charSpace="-6145"/>
        </w:sectPr>
      </w:pPr>
    </w:p>
    <w:p w14:paraId="3679537B" w14:textId="77777777" w:rsidR="00D24E3B" w:rsidRPr="00763CE3" w:rsidRDefault="00D24E3B" w:rsidP="00D24E3B"/>
    <w:p w14:paraId="01372633" w14:textId="77777777" w:rsidR="00FA44B3" w:rsidRDefault="00FA44B3" w:rsidP="00D24E3B"/>
    <w:p w14:paraId="09F03319" w14:textId="77777777" w:rsidR="00FA44B3" w:rsidRDefault="00FA44B3" w:rsidP="00D24E3B"/>
    <w:p w14:paraId="5EE4F729" w14:textId="77777777" w:rsidR="00FA44B3" w:rsidRDefault="00FA44B3" w:rsidP="00D24E3B"/>
    <w:p w14:paraId="10EAB8C3" w14:textId="17BED4A7" w:rsidR="00FA44B3" w:rsidRDefault="00FA44B3">
      <w:pPr>
        <w:suppressAutoHyphens w:val="0"/>
        <w:spacing w:line="240" w:lineRule="auto"/>
      </w:pPr>
      <w:r>
        <w:br w:type="page"/>
      </w:r>
    </w:p>
    <w:p w14:paraId="0559E53A" w14:textId="451CC9B2" w:rsidR="00FA44B3" w:rsidRPr="00D24E3B" w:rsidRDefault="00FA44B3" w:rsidP="00FA44B3">
      <w:pPr>
        <w:pStyle w:val="1"/>
        <w:numPr>
          <w:ilvl w:val="0"/>
          <w:numId w:val="0"/>
        </w:numPr>
        <w:ind w:left="432"/>
        <w:jc w:val="center"/>
        <w:rPr>
          <w:rFonts w:eastAsia="Times New Roman"/>
          <w:bCs/>
          <w:sz w:val="20"/>
          <w:szCs w:val="20"/>
          <w:lang w:val="en-GB"/>
        </w:rPr>
      </w:pPr>
      <w:bookmarkStart w:id="282" w:name="_Toc66516324"/>
      <w:r>
        <w:rPr>
          <w:bCs/>
          <w:sz w:val="28"/>
          <w:szCs w:val="28"/>
        </w:rPr>
        <w:lastRenderedPageBreak/>
        <w:t>Appendix X. Data Classification and Encoding Guide</w:t>
      </w:r>
      <w:bookmarkEnd w:id="282"/>
    </w:p>
    <w:p w14:paraId="33A69245" w14:textId="77777777" w:rsidR="00FA44B3" w:rsidRDefault="00FA44B3" w:rsidP="00D24E3B"/>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11"/>
        <w:gridCol w:w="682"/>
        <w:gridCol w:w="1545"/>
        <w:gridCol w:w="1028"/>
        <w:gridCol w:w="1582"/>
        <w:gridCol w:w="776"/>
        <w:gridCol w:w="1384"/>
      </w:tblGrid>
      <w:tr w:rsidR="00FA44B3" w:rsidRPr="00D129DC" w14:paraId="5ACA391B" w14:textId="77777777" w:rsidTr="005A0031">
        <w:trPr>
          <w:trHeight w:val="545"/>
        </w:trPr>
        <w:tc>
          <w:tcPr>
            <w:tcW w:w="10008" w:type="dxa"/>
            <w:gridSpan w:val="7"/>
            <w:shd w:val="clear" w:color="auto" w:fill="auto"/>
          </w:tcPr>
          <w:p w14:paraId="1FFA2781" w14:textId="77777777" w:rsidR="00FA44B3" w:rsidRPr="00D129DC" w:rsidRDefault="00FA44B3" w:rsidP="005A0031">
            <w:pPr>
              <w:spacing w:before="120" w:after="120"/>
              <w:rPr>
                <w:sz w:val="20"/>
                <w:szCs w:val="20"/>
              </w:rPr>
            </w:pPr>
            <w:r w:rsidRPr="00D129DC">
              <w:rPr>
                <w:sz w:val="20"/>
                <w:szCs w:val="20"/>
                <w:u w:val="single"/>
              </w:rPr>
              <w:t>IHO Definition:</w:t>
            </w:r>
            <w:r w:rsidRPr="00D129DC">
              <w:rPr>
                <w:sz w:val="20"/>
                <w:szCs w:val="20"/>
              </w:rPr>
              <w:t xml:space="preserve">  </w:t>
            </w:r>
            <w:r w:rsidRPr="00D129DC">
              <w:rPr>
                <w:b/>
                <w:sz w:val="20"/>
                <w:szCs w:val="20"/>
              </w:rPr>
              <w:t>FEATURE:</w:t>
            </w:r>
            <w:r w:rsidRPr="00D129DC">
              <w:rPr>
                <w:sz w:val="20"/>
                <w:szCs w:val="20"/>
              </w:rPr>
              <w:t xml:space="preserve">  Definition</w:t>
            </w:r>
            <w:r>
              <w:rPr>
                <w:sz w:val="20"/>
                <w:szCs w:val="20"/>
              </w:rPr>
              <w:t xml:space="preserve">.  </w:t>
            </w:r>
            <w:r w:rsidRPr="00D129DC">
              <w:rPr>
                <w:sz w:val="20"/>
                <w:szCs w:val="20"/>
              </w:rPr>
              <w:t>(</w:t>
            </w:r>
            <w:r w:rsidRPr="00D129DC">
              <w:rPr>
                <w:color w:val="339966"/>
                <w:sz w:val="20"/>
                <w:szCs w:val="20"/>
              </w:rPr>
              <w:t>Authority for</w:t>
            </w:r>
            <w:r w:rsidRPr="00D129DC">
              <w:rPr>
                <w:sz w:val="20"/>
                <w:szCs w:val="20"/>
              </w:rPr>
              <w:t xml:space="preserve"> definition).</w:t>
            </w:r>
          </w:p>
        </w:tc>
      </w:tr>
      <w:tr w:rsidR="00FA44B3" w:rsidRPr="00D129DC" w14:paraId="1294F0C4" w14:textId="77777777" w:rsidTr="005A0031">
        <w:trPr>
          <w:trHeight w:val="485"/>
        </w:trPr>
        <w:tc>
          <w:tcPr>
            <w:tcW w:w="10008" w:type="dxa"/>
            <w:gridSpan w:val="7"/>
            <w:shd w:val="clear" w:color="auto" w:fill="auto"/>
            <w:vAlign w:val="center"/>
          </w:tcPr>
          <w:p w14:paraId="1AFDB852" w14:textId="77777777" w:rsidR="00FA44B3" w:rsidRPr="00D129DC" w:rsidRDefault="00FA44B3" w:rsidP="005A0031">
            <w:pPr>
              <w:rPr>
                <w:b/>
                <w:color w:val="FF0000"/>
                <w:sz w:val="20"/>
                <w:szCs w:val="20"/>
              </w:rPr>
            </w:pPr>
            <w:r w:rsidRPr="00D129DC">
              <w:rPr>
                <w:b/>
                <w:sz w:val="20"/>
                <w:szCs w:val="20"/>
                <w:u w:val="single"/>
              </w:rPr>
              <w:t>S-101 Geo Feature:</w:t>
            </w:r>
            <w:r w:rsidRPr="00D129DC">
              <w:rPr>
                <w:b/>
                <w:sz w:val="20"/>
                <w:szCs w:val="20"/>
              </w:rPr>
              <w:t xml:space="preserve"> Feature (S-57 Acronym) </w:t>
            </w:r>
            <w:r w:rsidRPr="00D129DC">
              <w:rPr>
                <w:color w:val="FF0000"/>
                <w:sz w:val="20"/>
                <w:szCs w:val="20"/>
              </w:rPr>
              <w:t>S-101 feature and corresponding S-57 acronym</w:t>
            </w:r>
          </w:p>
        </w:tc>
      </w:tr>
      <w:tr w:rsidR="00FA44B3" w:rsidRPr="00D129DC" w14:paraId="56D10123" w14:textId="77777777" w:rsidTr="005A0031">
        <w:trPr>
          <w:trHeight w:val="485"/>
        </w:trPr>
        <w:tc>
          <w:tcPr>
            <w:tcW w:w="10008" w:type="dxa"/>
            <w:gridSpan w:val="7"/>
            <w:shd w:val="clear" w:color="auto" w:fill="auto"/>
            <w:vAlign w:val="center"/>
          </w:tcPr>
          <w:p w14:paraId="76E553E9" w14:textId="77777777" w:rsidR="00FA44B3" w:rsidRPr="00D129DC" w:rsidRDefault="00FA44B3" w:rsidP="005A0031">
            <w:pPr>
              <w:rPr>
                <w:color w:val="FF0000"/>
                <w:sz w:val="20"/>
                <w:szCs w:val="20"/>
              </w:rPr>
            </w:pPr>
            <w:r w:rsidRPr="00D129DC">
              <w:rPr>
                <w:b/>
                <w:sz w:val="20"/>
                <w:szCs w:val="20"/>
                <w:u w:val="single"/>
              </w:rPr>
              <w:t>Primitives:</w:t>
            </w:r>
            <w:r w:rsidRPr="00D129DC">
              <w:rPr>
                <w:b/>
                <w:sz w:val="20"/>
                <w:szCs w:val="20"/>
              </w:rPr>
              <w:t xml:space="preserve"> Point, </w:t>
            </w:r>
            <w:r w:rsidRPr="00D129DC">
              <w:rPr>
                <w:b/>
                <w:color w:val="339966"/>
                <w:sz w:val="20"/>
                <w:szCs w:val="20"/>
              </w:rPr>
              <w:t>Curve, Surface</w:t>
            </w:r>
            <w:r w:rsidRPr="00D129DC">
              <w:rPr>
                <w:b/>
                <w:sz w:val="20"/>
                <w:szCs w:val="20"/>
              </w:rPr>
              <w:t xml:space="preserve"> </w:t>
            </w:r>
            <w:r w:rsidRPr="00D129DC">
              <w:rPr>
                <w:color w:val="FF0000"/>
                <w:sz w:val="20"/>
                <w:szCs w:val="20"/>
              </w:rPr>
              <w:t>Allowable geometric primitive(s)</w:t>
            </w:r>
          </w:p>
        </w:tc>
      </w:tr>
      <w:tr w:rsidR="00FA44B3" w:rsidRPr="00D129DC" w14:paraId="4870F981" w14:textId="77777777" w:rsidTr="005A0031">
        <w:trPr>
          <w:trHeight w:val="1059"/>
        </w:trPr>
        <w:tc>
          <w:tcPr>
            <w:tcW w:w="3011" w:type="dxa"/>
            <w:shd w:val="clear" w:color="auto" w:fill="auto"/>
          </w:tcPr>
          <w:p w14:paraId="2B258058" w14:textId="77777777" w:rsidR="00FA44B3" w:rsidRPr="00D129DC" w:rsidRDefault="00FA44B3" w:rsidP="005A0031">
            <w:pPr>
              <w:spacing w:before="120" w:after="120"/>
              <w:rPr>
                <w:color w:val="0000FF"/>
                <w:sz w:val="20"/>
                <w:szCs w:val="20"/>
              </w:rPr>
            </w:pPr>
            <w:r w:rsidRPr="00D129DC">
              <w:rPr>
                <w:i/>
                <w:color w:val="0000FF"/>
                <w:sz w:val="20"/>
                <w:szCs w:val="20"/>
              </w:rPr>
              <w:t>Real World</w:t>
            </w:r>
          </w:p>
          <w:p w14:paraId="58B987A2" w14:textId="77777777" w:rsidR="00FA44B3" w:rsidRPr="00D129DC" w:rsidRDefault="00FA44B3" w:rsidP="005A0031">
            <w:pPr>
              <w:rPr>
                <w:b/>
                <w:sz w:val="20"/>
                <w:szCs w:val="20"/>
              </w:rPr>
            </w:pPr>
            <w:r w:rsidRPr="00D129DC">
              <w:rPr>
                <w:color w:val="FF0000"/>
                <w:sz w:val="20"/>
                <w:szCs w:val="20"/>
              </w:rPr>
              <w:t xml:space="preserve">Example </w:t>
            </w:r>
            <w:r>
              <w:rPr>
                <w:color w:val="FF0000"/>
                <w:sz w:val="20"/>
                <w:szCs w:val="20"/>
              </w:rPr>
              <w:t>o</w:t>
            </w:r>
            <w:r w:rsidRPr="00D129DC">
              <w:rPr>
                <w:color w:val="FF0000"/>
                <w:sz w:val="20"/>
                <w:szCs w:val="20"/>
              </w:rPr>
              <w:t>f real world instance(s) of the Feature.</w:t>
            </w:r>
          </w:p>
        </w:tc>
        <w:tc>
          <w:tcPr>
            <w:tcW w:w="3255" w:type="dxa"/>
            <w:gridSpan w:val="3"/>
            <w:shd w:val="clear" w:color="auto" w:fill="auto"/>
          </w:tcPr>
          <w:p w14:paraId="60953F9F" w14:textId="77777777" w:rsidR="00FA44B3" w:rsidRPr="00D129DC" w:rsidRDefault="00FA44B3" w:rsidP="005A0031">
            <w:pPr>
              <w:spacing w:before="120" w:after="120"/>
              <w:rPr>
                <w:i/>
                <w:color w:val="0000FF"/>
                <w:sz w:val="20"/>
                <w:szCs w:val="20"/>
              </w:rPr>
            </w:pPr>
            <w:r w:rsidRPr="00D129DC">
              <w:rPr>
                <w:i/>
                <w:color w:val="0000FF"/>
                <w:sz w:val="20"/>
                <w:szCs w:val="20"/>
              </w:rPr>
              <w:t>Paper Chart Symbol</w:t>
            </w:r>
          </w:p>
          <w:p w14:paraId="58B69492" w14:textId="77777777" w:rsidR="00FA44B3" w:rsidRPr="00D129DC" w:rsidRDefault="00FA44B3" w:rsidP="005A0031">
            <w:pPr>
              <w:pStyle w:val="afa"/>
              <w:spacing w:before="0"/>
              <w:rPr>
                <w:rFonts w:cs="Arial"/>
                <w:b/>
                <w:sz w:val="20"/>
                <w:szCs w:val="20"/>
              </w:rPr>
            </w:pPr>
            <w:r w:rsidRPr="00D129DC">
              <w:rPr>
                <w:rFonts w:cs="Arial"/>
                <w:color w:val="FF0000"/>
                <w:sz w:val="20"/>
                <w:szCs w:val="20"/>
              </w:rPr>
              <w:t xml:space="preserve">Example(s) of paper chart equivalent </w:t>
            </w:r>
            <w:proofErr w:type="spellStart"/>
            <w:r w:rsidRPr="00D129DC">
              <w:rPr>
                <w:rFonts w:cs="Arial"/>
                <w:color w:val="FF0000"/>
                <w:sz w:val="20"/>
                <w:szCs w:val="20"/>
              </w:rPr>
              <w:t>symbology</w:t>
            </w:r>
            <w:proofErr w:type="spellEnd"/>
            <w:r w:rsidRPr="00D129DC">
              <w:rPr>
                <w:rFonts w:cs="Arial"/>
                <w:color w:val="FF0000"/>
                <w:sz w:val="20"/>
                <w:szCs w:val="20"/>
              </w:rPr>
              <w:t xml:space="preserve"> for the Feature.</w:t>
            </w:r>
          </w:p>
        </w:tc>
        <w:tc>
          <w:tcPr>
            <w:tcW w:w="3742" w:type="dxa"/>
            <w:gridSpan w:val="3"/>
            <w:shd w:val="clear" w:color="auto" w:fill="auto"/>
          </w:tcPr>
          <w:p w14:paraId="6F6E8EC3" w14:textId="77777777" w:rsidR="00FA44B3" w:rsidRPr="00D129DC" w:rsidRDefault="00FA44B3" w:rsidP="005A0031">
            <w:pPr>
              <w:spacing w:before="120" w:after="120"/>
              <w:rPr>
                <w:i/>
                <w:color w:val="0000FF"/>
                <w:sz w:val="20"/>
                <w:szCs w:val="20"/>
              </w:rPr>
            </w:pPr>
            <w:r w:rsidRPr="00D129DC">
              <w:rPr>
                <w:i/>
                <w:color w:val="0000FF"/>
                <w:sz w:val="20"/>
                <w:szCs w:val="20"/>
              </w:rPr>
              <w:t>ECDIS Symbol</w:t>
            </w:r>
          </w:p>
          <w:p w14:paraId="7F67B3FD" w14:textId="77777777" w:rsidR="00FA44B3" w:rsidRPr="00D129DC" w:rsidRDefault="00FA44B3" w:rsidP="005A0031">
            <w:pPr>
              <w:rPr>
                <w:b/>
                <w:sz w:val="20"/>
                <w:szCs w:val="20"/>
              </w:rPr>
            </w:pPr>
            <w:r w:rsidRPr="00D129DC">
              <w:rPr>
                <w:color w:val="FF0000"/>
                <w:sz w:val="20"/>
                <w:szCs w:val="20"/>
              </w:rPr>
              <w:t xml:space="preserve">Example(s) of ECDIS </w:t>
            </w:r>
            <w:proofErr w:type="spellStart"/>
            <w:r w:rsidRPr="00D129DC">
              <w:rPr>
                <w:color w:val="FF0000"/>
                <w:sz w:val="20"/>
                <w:szCs w:val="20"/>
              </w:rPr>
              <w:t>symbology</w:t>
            </w:r>
            <w:proofErr w:type="spellEnd"/>
            <w:r w:rsidRPr="00D129DC">
              <w:rPr>
                <w:color w:val="FF0000"/>
                <w:sz w:val="20"/>
                <w:szCs w:val="20"/>
              </w:rPr>
              <w:t xml:space="preserve"> for the Feature.</w:t>
            </w:r>
          </w:p>
        </w:tc>
      </w:tr>
      <w:tr w:rsidR="00FA44B3" w:rsidRPr="00D129DC" w14:paraId="044D784A" w14:textId="77777777" w:rsidTr="005A0031">
        <w:trPr>
          <w:trHeight w:val="545"/>
        </w:trPr>
        <w:tc>
          <w:tcPr>
            <w:tcW w:w="3693" w:type="dxa"/>
            <w:gridSpan w:val="2"/>
            <w:shd w:val="clear" w:color="auto" w:fill="auto"/>
            <w:vAlign w:val="center"/>
          </w:tcPr>
          <w:p w14:paraId="3120A8CC" w14:textId="77777777" w:rsidR="00FA44B3" w:rsidRPr="00D129DC" w:rsidRDefault="00FA44B3" w:rsidP="005A0031">
            <w:pPr>
              <w:rPr>
                <w:b/>
                <w:sz w:val="20"/>
                <w:szCs w:val="20"/>
              </w:rPr>
            </w:pPr>
            <w:r w:rsidRPr="00D129DC">
              <w:rPr>
                <w:b/>
                <w:sz w:val="20"/>
                <w:szCs w:val="20"/>
              </w:rPr>
              <w:t>S-101 Attribute</w:t>
            </w:r>
          </w:p>
        </w:tc>
        <w:tc>
          <w:tcPr>
            <w:tcW w:w="1545" w:type="dxa"/>
            <w:shd w:val="clear" w:color="auto" w:fill="auto"/>
            <w:vAlign w:val="center"/>
          </w:tcPr>
          <w:p w14:paraId="4CF87945" w14:textId="77777777" w:rsidR="00FA44B3" w:rsidRPr="00D129DC" w:rsidRDefault="00FA44B3" w:rsidP="005A0031">
            <w:pPr>
              <w:rPr>
                <w:b/>
                <w:sz w:val="20"/>
                <w:szCs w:val="20"/>
              </w:rPr>
            </w:pPr>
            <w:r w:rsidRPr="00D129DC">
              <w:rPr>
                <w:b/>
                <w:sz w:val="20"/>
                <w:szCs w:val="20"/>
              </w:rPr>
              <w:t>S-57 Acronym</w:t>
            </w:r>
          </w:p>
        </w:tc>
        <w:tc>
          <w:tcPr>
            <w:tcW w:w="2610" w:type="dxa"/>
            <w:gridSpan w:val="2"/>
            <w:shd w:val="clear" w:color="auto" w:fill="auto"/>
            <w:vAlign w:val="center"/>
          </w:tcPr>
          <w:p w14:paraId="735119C4" w14:textId="77777777" w:rsidR="00FA44B3" w:rsidRPr="00D129DC" w:rsidRDefault="00FA44B3" w:rsidP="005A0031">
            <w:pPr>
              <w:rPr>
                <w:b/>
                <w:color w:val="FF0000"/>
                <w:sz w:val="20"/>
                <w:szCs w:val="20"/>
              </w:rPr>
            </w:pPr>
            <w:r w:rsidRPr="00D129DC">
              <w:rPr>
                <w:b/>
                <w:sz w:val="20"/>
                <w:szCs w:val="20"/>
              </w:rPr>
              <w:t xml:space="preserve">Allowable Encoding Value </w:t>
            </w:r>
            <w:r w:rsidRPr="00D129DC">
              <w:rPr>
                <w:b/>
                <w:color w:val="FF0000"/>
                <w:sz w:val="20"/>
                <w:szCs w:val="20"/>
              </w:rPr>
              <w:t>*</w:t>
            </w:r>
          </w:p>
        </w:tc>
        <w:tc>
          <w:tcPr>
            <w:tcW w:w="776" w:type="dxa"/>
            <w:shd w:val="clear" w:color="auto" w:fill="auto"/>
            <w:vAlign w:val="center"/>
          </w:tcPr>
          <w:p w14:paraId="09565BE8" w14:textId="77777777" w:rsidR="00FA44B3" w:rsidRPr="00D129DC" w:rsidRDefault="00FA44B3" w:rsidP="005A0031">
            <w:pPr>
              <w:rPr>
                <w:b/>
                <w:sz w:val="20"/>
                <w:szCs w:val="20"/>
              </w:rPr>
            </w:pPr>
            <w:r w:rsidRPr="00D129DC">
              <w:rPr>
                <w:b/>
                <w:sz w:val="20"/>
                <w:szCs w:val="20"/>
              </w:rPr>
              <w:t>Type</w:t>
            </w:r>
          </w:p>
        </w:tc>
        <w:tc>
          <w:tcPr>
            <w:tcW w:w="1384" w:type="dxa"/>
            <w:shd w:val="clear" w:color="auto" w:fill="auto"/>
            <w:vAlign w:val="center"/>
          </w:tcPr>
          <w:p w14:paraId="511095BE" w14:textId="77777777" w:rsidR="00FA44B3" w:rsidRPr="00D129DC" w:rsidRDefault="00FA44B3" w:rsidP="005A0031">
            <w:pPr>
              <w:rPr>
                <w:b/>
                <w:sz w:val="20"/>
                <w:szCs w:val="20"/>
              </w:rPr>
            </w:pPr>
            <w:r w:rsidRPr="00D129DC">
              <w:rPr>
                <w:b/>
                <w:sz w:val="20"/>
                <w:szCs w:val="20"/>
              </w:rPr>
              <w:t>Multiplicity</w:t>
            </w:r>
          </w:p>
        </w:tc>
      </w:tr>
      <w:tr w:rsidR="00FA44B3" w:rsidRPr="00D129DC" w14:paraId="40A2B037" w14:textId="77777777" w:rsidTr="005A0031">
        <w:trPr>
          <w:trHeight w:val="20"/>
        </w:trPr>
        <w:tc>
          <w:tcPr>
            <w:tcW w:w="3693" w:type="dxa"/>
            <w:gridSpan w:val="2"/>
            <w:shd w:val="clear" w:color="auto" w:fill="auto"/>
          </w:tcPr>
          <w:p w14:paraId="2B0C4F54" w14:textId="77777777" w:rsidR="00FA44B3" w:rsidRPr="00D129DC" w:rsidRDefault="00FA44B3" w:rsidP="005A0031">
            <w:pPr>
              <w:spacing w:before="60" w:after="60"/>
              <w:rPr>
                <w:sz w:val="20"/>
                <w:szCs w:val="20"/>
              </w:rPr>
            </w:pPr>
            <w:r w:rsidRPr="00D129DC">
              <w:rPr>
                <w:sz w:val="20"/>
                <w:szCs w:val="20"/>
              </w:rPr>
              <w:t xml:space="preserve">Category of beer  </w:t>
            </w:r>
          </w:p>
        </w:tc>
        <w:tc>
          <w:tcPr>
            <w:tcW w:w="1545" w:type="dxa"/>
            <w:shd w:val="clear" w:color="auto" w:fill="auto"/>
          </w:tcPr>
          <w:p w14:paraId="124C15F2" w14:textId="77777777" w:rsidR="00FA44B3" w:rsidRPr="00D129DC" w:rsidRDefault="00FA44B3" w:rsidP="005A0031">
            <w:pPr>
              <w:spacing w:before="60" w:after="60"/>
              <w:rPr>
                <w:sz w:val="20"/>
                <w:szCs w:val="20"/>
              </w:rPr>
            </w:pPr>
          </w:p>
        </w:tc>
        <w:tc>
          <w:tcPr>
            <w:tcW w:w="2610" w:type="dxa"/>
            <w:gridSpan w:val="2"/>
            <w:shd w:val="clear" w:color="auto" w:fill="auto"/>
          </w:tcPr>
          <w:p w14:paraId="0BF2A2E2" w14:textId="77777777" w:rsidR="00FA44B3" w:rsidRPr="00D129DC" w:rsidRDefault="00FA44B3" w:rsidP="005A0031">
            <w:pPr>
              <w:autoSpaceDE w:val="0"/>
              <w:autoSpaceDN w:val="0"/>
              <w:adjustRightInd w:val="0"/>
              <w:spacing w:before="60"/>
              <w:ind w:left="375" w:hanging="301"/>
              <w:rPr>
                <w:sz w:val="20"/>
                <w:szCs w:val="20"/>
              </w:rPr>
            </w:pPr>
            <w:r w:rsidRPr="00D129DC">
              <w:rPr>
                <w:sz w:val="20"/>
                <w:szCs w:val="20"/>
              </w:rPr>
              <w:t>1 : ale</w:t>
            </w:r>
          </w:p>
          <w:p w14:paraId="765F73E4" w14:textId="77777777" w:rsidR="00FA44B3" w:rsidRPr="00D129DC" w:rsidRDefault="00FA44B3" w:rsidP="005A0031">
            <w:pPr>
              <w:autoSpaceDE w:val="0"/>
              <w:autoSpaceDN w:val="0"/>
              <w:adjustRightInd w:val="0"/>
              <w:ind w:left="375" w:hanging="301"/>
              <w:rPr>
                <w:sz w:val="20"/>
                <w:szCs w:val="20"/>
              </w:rPr>
            </w:pPr>
            <w:r w:rsidRPr="00D129DC">
              <w:rPr>
                <w:sz w:val="20"/>
                <w:szCs w:val="20"/>
              </w:rPr>
              <w:t>2 : lager</w:t>
            </w:r>
          </w:p>
          <w:p w14:paraId="46EDF015" w14:textId="77777777" w:rsidR="00FA44B3" w:rsidRPr="00D129DC" w:rsidRDefault="00FA44B3" w:rsidP="005A0031">
            <w:pPr>
              <w:autoSpaceDE w:val="0"/>
              <w:autoSpaceDN w:val="0"/>
              <w:adjustRightInd w:val="0"/>
              <w:ind w:left="375" w:hanging="301"/>
              <w:rPr>
                <w:sz w:val="20"/>
                <w:szCs w:val="20"/>
              </w:rPr>
            </w:pPr>
            <w:r w:rsidRPr="00D129DC">
              <w:rPr>
                <w:sz w:val="20"/>
                <w:szCs w:val="20"/>
              </w:rPr>
              <w:t>3 : porter</w:t>
            </w:r>
          </w:p>
          <w:p w14:paraId="31203204" w14:textId="77777777" w:rsidR="00FA44B3" w:rsidRPr="00D129DC" w:rsidRDefault="00FA44B3" w:rsidP="005A0031">
            <w:pPr>
              <w:autoSpaceDE w:val="0"/>
              <w:autoSpaceDN w:val="0"/>
              <w:adjustRightInd w:val="0"/>
              <w:ind w:left="375" w:hanging="301"/>
              <w:rPr>
                <w:sz w:val="20"/>
                <w:szCs w:val="20"/>
              </w:rPr>
            </w:pPr>
            <w:r w:rsidRPr="00D129DC">
              <w:rPr>
                <w:sz w:val="20"/>
                <w:szCs w:val="20"/>
              </w:rPr>
              <w:t>4 : stout</w:t>
            </w:r>
          </w:p>
          <w:p w14:paraId="3B2B9BDE" w14:textId="77777777" w:rsidR="00FA44B3" w:rsidRPr="00D129DC" w:rsidRDefault="00FA44B3" w:rsidP="005A0031">
            <w:pPr>
              <w:autoSpaceDE w:val="0"/>
              <w:autoSpaceDN w:val="0"/>
              <w:adjustRightInd w:val="0"/>
              <w:ind w:left="375" w:hanging="301"/>
              <w:rPr>
                <w:sz w:val="20"/>
                <w:szCs w:val="20"/>
              </w:rPr>
            </w:pPr>
            <w:r w:rsidRPr="00D129DC">
              <w:rPr>
                <w:sz w:val="20"/>
                <w:szCs w:val="20"/>
              </w:rPr>
              <w:t xml:space="preserve">5 : </w:t>
            </w:r>
            <w:proofErr w:type="spellStart"/>
            <w:r w:rsidRPr="00D129DC">
              <w:rPr>
                <w:sz w:val="20"/>
                <w:szCs w:val="20"/>
              </w:rPr>
              <w:t>pilsener</w:t>
            </w:r>
            <w:proofErr w:type="spellEnd"/>
          </w:p>
          <w:p w14:paraId="13077A61" w14:textId="77777777" w:rsidR="00FA44B3" w:rsidRPr="00D129DC" w:rsidRDefault="00FA44B3" w:rsidP="005A0031">
            <w:pPr>
              <w:autoSpaceDE w:val="0"/>
              <w:autoSpaceDN w:val="0"/>
              <w:adjustRightInd w:val="0"/>
              <w:ind w:left="375" w:hanging="301"/>
              <w:rPr>
                <w:sz w:val="20"/>
                <w:szCs w:val="20"/>
              </w:rPr>
            </w:pPr>
            <w:r w:rsidRPr="00D129DC">
              <w:rPr>
                <w:sz w:val="20"/>
                <w:szCs w:val="20"/>
              </w:rPr>
              <w:t>6 : bock beer</w:t>
            </w:r>
          </w:p>
          <w:p w14:paraId="20EE8FD7" w14:textId="77777777" w:rsidR="00FA44B3" w:rsidRPr="00D129DC" w:rsidRDefault="00FA44B3" w:rsidP="005A0031">
            <w:pPr>
              <w:autoSpaceDE w:val="0"/>
              <w:autoSpaceDN w:val="0"/>
              <w:adjustRightInd w:val="0"/>
              <w:spacing w:after="60"/>
              <w:ind w:left="375" w:hanging="301"/>
              <w:rPr>
                <w:sz w:val="20"/>
                <w:szCs w:val="20"/>
              </w:rPr>
            </w:pPr>
            <w:r w:rsidRPr="00D129DC">
              <w:rPr>
                <w:sz w:val="20"/>
                <w:szCs w:val="20"/>
              </w:rPr>
              <w:t>7 : wheat beer</w:t>
            </w:r>
          </w:p>
        </w:tc>
        <w:tc>
          <w:tcPr>
            <w:tcW w:w="776" w:type="dxa"/>
            <w:shd w:val="clear" w:color="auto" w:fill="auto"/>
          </w:tcPr>
          <w:p w14:paraId="7B10F236" w14:textId="77777777" w:rsidR="00FA44B3" w:rsidRPr="00D129DC" w:rsidRDefault="00FA44B3" w:rsidP="005A0031">
            <w:pPr>
              <w:spacing w:before="60" w:after="60"/>
              <w:rPr>
                <w:sz w:val="20"/>
                <w:szCs w:val="20"/>
              </w:rPr>
            </w:pPr>
            <w:r w:rsidRPr="00D129DC">
              <w:rPr>
                <w:sz w:val="20"/>
                <w:szCs w:val="20"/>
              </w:rPr>
              <w:t>EN</w:t>
            </w:r>
          </w:p>
        </w:tc>
        <w:tc>
          <w:tcPr>
            <w:tcW w:w="1384" w:type="dxa"/>
            <w:shd w:val="clear" w:color="auto" w:fill="auto"/>
          </w:tcPr>
          <w:p w14:paraId="5428E9EB" w14:textId="77777777" w:rsidR="00FA44B3" w:rsidRPr="00D129DC" w:rsidRDefault="00FA44B3" w:rsidP="005A0031">
            <w:pPr>
              <w:spacing w:before="60" w:after="60"/>
              <w:rPr>
                <w:sz w:val="20"/>
                <w:szCs w:val="20"/>
              </w:rPr>
            </w:pPr>
            <w:r w:rsidRPr="00D129DC">
              <w:rPr>
                <w:sz w:val="20"/>
                <w:szCs w:val="20"/>
              </w:rPr>
              <w:t>1,1</w:t>
            </w:r>
          </w:p>
        </w:tc>
      </w:tr>
      <w:tr w:rsidR="00FA44B3" w:rsidRPr="00D129DC" w14:paraId="6B54A729" w14:textId="77777777" w:rsidTr="005A0031">
        <w:trPr>
          <w:trHeight w:val="20"/>
        </w:trPr>
        <w:tc>
          <w:tcPr>
            <w:tcW w:w="3693" w:type="dxa"/>
            <w:gridSpan w:val="2"/>
            <w:shd w:val="clear" w:color="auto" w:fill="auto"/>
          </w:tcPr>
          <w:p w14:paraId="3C4F11A3" w14:textId="77777777" w:rsidR="00FA44B3" w:rsidRPr="00D129DC" w:rsidRDefault="00FA44B3" w:rsidP="005A0031">
            <w:pPr>
              <w:autoSpaceDE w:val="0"/>
              <w:autoSpaceDN w:val="0"/>
              <w:adjustRightInd w:val="0"/>
              <w:spacing w:before="60" w:after="60"/>
              <w:rPr>
                <w:color w:val="FF0000"/>
                <w:sz w:val="20"/>
                <w:szCs w:val="20"/>
              </w:rPr>
            </w:pPr>
            <w:r w:rsidRPr="00D129DC">
              <w:rPr>
                <w:color w:val="FF0000"/>
                <w:sz w:val="20"/>
                <w:szCs w:val="20"/>
              </w:rPr>
              <w:t>This section lists</w:t>
            </w:r>
            <w:r w:rsidRPr="00D129DC">
              <w:rPr>
                <w:b/>
                <w:color w:val="FF0000"/>
                <w:sz w:val="20"/>
                <w:szCs w:val="20"/>
              </w:rPr>
              <w:t xml:space="preserve"> </w:t>
            </w:r>
            <w:r w:rsidRPr="00D129DC">
              <w:rPr>
                <w:color w:val="FF0000"/>
                <w:sz w:val="20"/>
                <w:szCs w:val="20"/>
              </w:rPr>
              <w:t>the full list of allowable attributes for the S-101 feature</w:t>
            </w:r>
            <w:r>
              <w:rPr>
                <w:color w:val="FF0000"/>
                <w:sz w:val="20"/>
                <w:szCs w:val="20"/>
              </w:rPr>
              <w:t xml:space="preserve">.  </w:t>
            </w:r>
            <w:r w:rsidRPr="00D129DC">
              <w:rPr>
                <w:color w:val="FF0000"/>
                <w:sz w:val="20"/>
                <w:szCs w:val="20"/>
              </w:rPr>
              <w:t>Attributes are listed in alphabetical order</w:t>
            </w:r>
            <w:r>
              <w:rPr>
                <w:color w:val="FF0000"/>
                <w:sz w:val="20"/>
                <w:szCs w:val="20"/>
              </w:rPr>
              <w:t xml:space="preserve">.  </w:t>
            </w:r>
            <w:r w:rsidRPr="00D129DC">
              <w:rPr>
                <w:color w:val="FF0000"/>
                <w:sz w:val="20"/>
                <w:szCs w:val="20"/>
              </w:rPr>
              <w:t>Sub-attributes (Type prefix (S)) of complex (Type C) attributes are listed in alphabetical order and indented directly under the entry for the complex attribute (see below for example).</w:t>
            </w:r>
          </w:p>
        </w:tc>
        <w:tc>
          <w:tcPr>
            <w:tcW w:w="1545" w:type="dxa"/>
            <w:shd w:val="clear" w:color="auto" w:fill="auto"/>
          </w:tcPr>
          <w:p w14:paraId="40646405" w14:textId="77777777" w:rsidR="00FA44B3" w:rsidRPr="00D129DC" w:rsidRDefault="00FA44B3" w:rsidP="005A0031">
            <w:pPr>
              <w:autoSpaceDE w:val="0"/>
              <w:autoSpaceDN w:val="0"/>
              <w:adjustRightInd w:val="0"/>
              <w:spacing w:before="60" w:after="60"/>
              <w:ind w:left="27"/>
              <w:rPr>
                <w:color w:val="FF0000"/>
                <w:sz w:val="20"/>
                <w:szCs w:val="20"/>
              </w:rPr>
            </w:pPr>
            <w:r w:rsidRPr="00D129DC">
              <w:rPr>
                <w:color w:val="FF0000"/>
                <w:sz w:val="20"/>
                <w:szCs w:val="20"/>
              </w:rPr>
              <w:t>This section lists</w:t>
            </w:r>
            <w:r w:rsidRPr="00D129DC">
              <w:rPr>
                <w:b/>
                <w:color w:val="FF0000"/>
                <w:sz w:val="20"/>
                <w:szCs w:val="20"/>
              </w:rPr>
              <w:t xml:space="preserve"> </w:t>
            </w:r>
            <w:r w:rsidRPr="00D129DC">
              <w:rPr>
                <w:color w:val="FF0000"/>
                <w:sz w:val="20"/>
                <w:szCs w:val="20"/>
              </w:rPr>
              <w:t>the corresponding S-57 attribute acronym</w:t>
            </w:r>
            <w:r>
              <w:rPr>
                <w:color w:val="FF0000"/>
                <w:sz w:val="20"/>
                <w:szCs w:val="20"/>
              </w:rPr>
              <w:t xml:space="preserve">.  </w:t>
            </w:r>
            <w:r w:rsidRPr="00D129DC">
              <w:rPr>
                <w:color w:val="FF0000"/>
                <w:sz w:val="20"/>
                <w:szCs w:val="20"/>
              </w:rPr>
              <w:t>A blank cell indicates no corresponding S-57 acronym.</w:t>
            </w:r>
          </w:p>
        </w:tc>
        <w:tc>
          <w:tcPr>
            <w:tcW w:w="2610" w:type="dxa"/>
            <w:gridSpan w:val="2"/>
            <w:shd w:val="clear" w:color="auto" w:fill="auto"/>
          </w:tcPr>
          <w:p w14:paraId="665DEA6E" w14:textId="77777777" w:rsidR="00FA44B3" w:rsidRPr="00D129DC" w:rsidRDefault="00FA44B3" w:rsidP="005A0031">
            <w:pPr>
              <w:autoSpaceDE w:val="0"/>
              <w:autoSpaceDN w:val="0"/>
              <w:adjustRightInd w:val="0"/>
              <w:spacing w:before="60" w:after="60"/>
              <w:ind w:left="42"/>
              <w:rPr>
                <w:color w:val="FF0000"/>
                <w:sz w:val="20"/>
                <w:szCs w:val="20"/>
              </w:rPr>
            </w:pPr>
            <w:r w:rsidRPr="00D129DC">
              <w:rPr>
                <w:color w:val="FF0000"/>
                <w:sz w:val="20"/>
                <w:szCs w:val="20"/>
              </w:rPr>
              <w:t>This section lists</w:t>
            </w:r>
            <w:r w:rsidRPr="00D129DC">
              <w:rPr>
                <w:b/>
                <w:color w:val="FF0000"/>
                <w:sz w:val="20"/>
                <w:szCs w:val="20"/>
              </w:rPr>
              <w:t xml:space="preserve"> </w:t>
            </w:r>
            <w:r w:rsidRPr="00D129DC">
              <w:rPr>
                <w:color w:val="FF0000"/>
                <w:sz w:val="20"/>
                <w:szCs w:val="20"/>
              </w:rPr>
              <w:t>the allowable encoding values for S-101 (for enumerate (E) Type attributes only)</w:t>
            </w:r>
            <w:r>
              <w:rPr>
                <w:color w:val="FF0000"/>
                <w:sz w:val="20"/>
                <w:szCs w:val="20"/>
              </w:rPr>
              <w:t xml:space="preserve">.  </w:t>
            </w:r>
            <w:r w:rsidRPr="00D129DC">
              <w:rPr>
                <w:color w:val="FF0000"/>
                <w:sz w:val="20"/>
                <w:szCs w:val="20"/>
              </w:rPr>
              <w:t xml:space="preserve"> Further information about the attribute is available in Section XX.</w:t>
            </w:r>
          </w:p>
        </w:tc>
        <w:tc>
          <w:tcPr>
            <w:tcW w:w="776" w:type="dxa"/>
            <w:shd w:val="clear" w:color="auto" w:fill="auto"/>
          </w:tcPr>
          <w:p w14:paraId="3BF77D44" w14:textId="77777777" w:rsidR="00FA44B3" w:rsidRPr="00D129DC" w:rsidRDefault="00FA44B3" w:rsidP="005A0031">
            <w:pPr>
              <w:spacing w:before="60" w:after="60"/>
              <w:ind w:left="-48"/>
              <w:rPr>
                <w:color w:val="FF0000"/>
                <w:sz w:val="20"/>
                <w:szCs w:val="20"/>
              </w:rPr>
            </w:pPr>
            <w:r w:rsidRPr="00D129DC">
              <w:rPr>
                <w:color w:val="FF0000"/>
                <w:sz w:val="20"/>
                <w:szCs w:val="20"/>
              </w:rPr>
              <w:t>Attribute type (see clause X.X).</w:t>
            </w:r>
          </w:p>
        </w:tc>
        <w:tc>
          <w:tcPr>
            <w:tcW w:w="1384" w:type="dxa"/>
            <w:shd w:val="clear" w:color="auto" w:fill="auto"/>
          </w:tcPr>
          <w:p w14:paraId="208D647C" w14:textId="77777777" w:rsidR="00FA44B3" w:rsidRPr="00D129DC" w:rsidRDefault="00FA44B3" w:rsidP="005A0031">
            <w:pPr>
              <w:spacing w:before="60" w:after="60"/>
              <w:rPr>
                <w:color w:val="FF0000"/>
                <w:sz w:val="20"/>
                <w:szCs w:val="20"/>
              </w:rPr>
            </w:pPr>
            <w:r w:rsidRPr="00D129DC">
              <w:rPr>
                <w:color w:val="FF0000"/>
                <w:sz w:val="20"/>
                <w:szCs w:val="20"/>
              </w:rPr>
              <w:t>Multiplicity describes the “cardinality” of the attribute in regard to the feature</w:t>
            </w:r>
            <w:r>
              <w:rPr>
                <w:color w:val="FF0000"/>
                <w:sz w:val="20"/>
                <w:szCs w:val="20"/>
              </w:rPr>
              <w:t xml:space="preserve">.  </w:t>
            </w:r>
            <w:r w:rsidRPr="00D129DC">
              <w:rPr>
                <w:color w:val="FF0000"/>
                <w:sz w:val="20"/>
                <w:szCs w:val="20"/>
              </w:rPr>
              <w:t>See clause X.X.</w:t>
            </w:r>
          </w:p>
        </w:tc>
      </w:tr>
      <w:tr w:rsidR="00FA44B3" w:rsidRPr="00D129DC" w14:paraId="4563C744" w14:textId="77777777" w:rsidTr="005A0031">
        <w:trPr>
          <w:trHeight w:val="20"/>
        </w:trPr>
        <w:tc>
          <w:tcPr>
            <w:tcW w:w="3693" w:type="dxa"/>
            <w:gridSpan w:val="2"/>
            <w:shd w:val="clear" w:color="auto" w:fill="auto"/>
          </w:tcPr>
          <w:p w14:paraId="299DBFFD" w14:textId="77777777" w:rsidR="00FA44B3" w:rsidRPr="00D129DC" w:rsidRDefault="00FA44B3" w:rsidP="005A0031">
            <w:pPr>
              <w:spacing w:before="60" w:after="60"/>
              <w:rPr>
                <w:sz w:val="20"/>
                <w:szCs w:val="20"/>
              </w:rPr>
            </w:pPr>
            <w:r w:rsidRPr="00D129DC">
              <w:rPr>
                <w:sz w:val="20"/>
                <w:szCs w:val="20"/>
              </w:rPr>
              <w:t>Fixed date range</w:t>
            </w:r>
          </w:p>
        </w:tc>
        <w:tc>
          <w:tcPr>
            <w:tcW w:w="1545" w:type="dxa"/>
            <w:shd w:val="clear" w:color="auto" w:fill="auto"/>
          </w:tcPr>
          <w:p w14:paraId="23DB1C90" w14:textId="77777777" w:rsidR="00FA44B3" w:rsidRPr="00D129DC" w:rsidRDefault="00FA44B3" w:rsidP="005A0031">
            <w:pPr>
              <w:spacing w:before="60" w:after="60"/>
              <w:rPr>
                <w:sz w:val="20"/>
                <w:szCs w:val="20"/>
              </w:rPr>
            </w:pPr>
          </w:p>
        </w:tc>
        <w:tc>
          <w:tcPr>
            <w:tcW w:w="2610" w:type="dxa"/>
            <w:gridSpan w:val="2"/>
            <w:shd w:val="clear" w:color="auto" w:fill="auto"/>
          </w:tcPr>
          <w:p w14:paraId="27E37703" w14:textId="77777777" w:rsidR="00FA44B3" w:rsidRPr="00D129DC" w:rsidRDefault="00FA44B3" w:rsidP="005A0031">
            <w:pPr>
              <w:autoSpaceDE w:val="0"/>
              <w:autoSpaceDN w:val="0"/>
              <w:adjustRightInd w:val="0"/>
              <w:spacing w:after="60"/>
              <w:ind w:left="375" w:hanging="301"/>
              <w:rPr>
                <w:strike/>
                <w:sz w:val="20"/>
                <w:szCs w:val="20"/>
              </w:rPr>
            </w:pPr>
          </w:p>
        </w:tc>
        <w:tc>
          <w:tcPr>
            <w:tcW w:w="776" w:type="dxa"/>
            <w:shd w:val="clear" w:color="auto" w:fill="auto"/>
          </w:tcPr>
          <w:p w14:paraId="5C59787E" w14:textId="77777777" w:rsidR="00FA44B3" w:rsidRPr="00D129DC" w:rsidRDefault="00FA44B3" w:rsidP="005A0031">
            <w:pPr>
              <w:spacing w:before="60" w:after="60"/>
              <w:rPr>
                <w:sz w:val="20"/>
                <w:szCs w:val="20"/>
              </w:rPr>
            </w:pPr>
            <w:r w:rsidRPr="00D129DC">
              <w:rPr>
                <w:sz w:val="20"/>
                <w:szCs w:val="20"/>
              </w:rPr>
              <w:t>C</w:t>
            </w:r>
          </w:p>
        </w:tc>
        <w:tc>
          <w:tcPr>
            <w:tcW w:w="1384" w:type="dxa"/>
            <w:shd w:val="clear" w:color="auto" w:fill="auto"/>
          </w:tcPr>
          <w:p w14:paraId="6F7061C5" w14:textId="77777777" w:rsidR="00FA44B3" w:rsidRPr="00D129DC" w:rsidRDefault="00FA44B3" w:rsidP="005A0031">
            <w:pPr>
              <w:spacing w:before="60" w:after="60"/>
              <w:rPr>
                <w:sz w:val="20"/>
                <w:szCs w:val="20"/>
              </w:rPr>
            </w:pPr>
            <w:r w:rsidRPr="00D129DC">
              <w:rPr>
                <w:sz w:val="20"/>
                <w:szCs w:val="20"/>
              </w:rPr>
              <w:t xml:space="preserve">0,1 </w:t>
            </w:r>
          </w:p>
        </w:tc>
      </w:tr>
      <w:tr w:rsidR="00FA44B3" w:rsidRPr="00D129DC" w14:paraId="3CB3D38D" w14:textId="77777777" w:rsidTr="005A0031">
        <w:trPr>
          <w:trHeight w:val="20"/>
        </w:trPr>
        <w:tc>
          <w:tcPr>
            <w:tcW w:w="3693" w:type="dxa"/>
            <w:gridSpan w:val="2"/>
            <w:shd w:val="clear" w:color="auto" w:fill="auto"/>
          </w:tcPr>
          <w:p w14:paraId="1FE0498E" w14:textId="77777777" w:rsidR="00FA44B3" w:rsidRPr="00D129DC" w:rsidRDefault="00FA44B3" w:rsidP="005A0031">
            <w:pPr>
              <w:spacing w:before="60" w:after="60"/>
              <w:rPr>
                <w:sz w:val="20"/>
                <w:szCs w:val="20"/>
              </w:rPr>
            </w:pPr>
            <w:r>
              <w:rPr>
                <w:sz w:val="20"/>
                <w:szCs w:val="20"/>
              </w:rPr>
              <w:t xml:space="preserve">  </w:t>
            </w:r>
            <w:r w:rsidRPr="00D129DC">
              <w:rPr>
                <w:sz w:val="20"/>
                <w:szCs w:val="20"/>
              </w:rPr>
              <w:t xml:space="preserve">  Date end</w:t>
            </w:r>
          </w:p>
        </w:tc>
        <w:tc>
          <w:tcPr>
            <w:tcW w:w="1545" w:type="dxa"/>
            <w:shd w:val="clear" w:color="auto" w:fill="auto"/>
          </w:tcPr>
          <w:p w14:paraId="7A729BDB" w14:textId="77777777" w:rsidR="00FA44B3" w:rsidRPr="00D129DC" w:rsidRDefault="00FA44B3" w:rsidP="005A0031">
            <w:pPr>
              <w:spacing w:before="60" w:after="60"/>
              <w:rPr>
                <w:sz w:val="20"/>
                <w:szCs w:val="20"/>
              </w:rPr>
            </w:pPr>
            <w:r w:rsidRPr="00D129DC">
              <w:rPr>
                <w:sz w:val="20"/>
                <w:szCs w:val="20"/>
              </w:rPr>
              <w:t>(DATEND)</w:t>
            </w:r>
          </w:p>
        </w:tc>
        <w:tc>
          <w:tcPr>
            <w:tcW w:w="2610" w:type="dxa"/>
            <w:gridSpan w:val="2"/>
            <w:shd w:val="clear" w:color="auto" w:fill="auto"/>
          </w:tcPr>
          <w:p w14:paraId="19D22782" w14:textId="77777777" w:rsidR="00FA44B3" w:rsidRPr="00D129DC" w:rsidRDefault="00FA44B3" w:rsidP="005A0031">
            <w:pPr>
              <w:autoSpaceDE w:val="0"/>
              <w:autoSpaceDN w:val="0"/>
              <w:adjustRightInd w:val="0"/>
              <w:spacing w:after="60"/>
              <w:ind w:left="284" w:hanging="210"/>
              <w:rPr>
                <w:sz w:val="20"/>
                <w:szCs w:val="20"/>
              </w:rPr>
            </w:pPr>
          </w:p>
        </w:tc>
        <w:tc>
          <w:tcPr>
            <w:tcW w:w="776" w:type="dxa"/>
            <w:shd w:val="clear" w:color="auto" w:fill="auto"/>
          </w:tcPr>
          <w:p w14:paraId="2E425EF3" w14:textId="77777777" w:rsidR="00FA44B3" w:rsidRPr="00D129DC" w:rsidRDefault="00FA44B3" w:rsidP="005A0031">
            <w:pPr>
              <w:spacing w:before="60" w:after="60"/>
              <w:rPr>
                <w:sz w:val="20"/>
                <w:szCs w:val="20"/>
              </w:rPr>
            </w:pPr>
            <w:r w:rsidRPr="00D129DC">
              <w:rPr>
                <w:sz w:val="20"/>
                <w:szCs w:val="20"/>
              </w:rPr>
              <w:t>(S) DA</w:t>
            </w:r>
          </w:p>
        </w:tc>
        <w:tc>
          <w:tcPr>
            <w:tcW w:w="1384" w:type="dxa"/>
            <w:shd w:val="clear" w:color="auto" w:fill="auto"/>
          </w:tcPr>
          <w:p w14:paraId="43415703" w14:textId="77777777" w:rsidR="00FA44B3" w:rsidRPr="00D129DC" w:rsidRDefault="00FA44B3" w:rsidP="005A0031">
            <w:pPr>
              <w:spacing w:before="60" w:after="60"/>
              <w:rPr>
                <w:sz w:val="20"/>
                <w:szCs w:val="20"/>
              </w:rPr>
            </w:pPr>
            <w:r w:rsidRPr="00D129DC">
              <w:rPr>
                <w:sz w:val="20"/>
                <w:szCs w:val="20"/>
              </w:rPr>
              <w:t>0,1</w:t>
            </w:r>
          </w:p>
        </w:tc>
      </w:tr>
      <w:tr w:rsidR="00FA44B3" w:rsidRPr="00D129DC" w14:paraId="266FE47A" w14:textId="77777777" w:rsidTr="005A0031">
        <w:trPr>
          <w:trHeight w:val="20"/>
        </w:trPr>
        <w:tc>
          <w:tcPr>
            <w:tcW w:w="3693" w:type="dxa"/>
            <w:gridSpan w:val="2"/>
            <w:shd w:val="clear" w:color="auto" w:fill="auto"/>
          </w:tcPr>
          <w:p w14:paraId="59C78A4F" w14:textId="77777777" w:rsidR="00FA44B3" w:rsidRPr="00D129DC" w:rsidRDefault="00FA44B3" w:rsidP="005A0031">
            <w:pPr>
              <w:spacing w:before="60" w:after="60"/>
              <w:rPr>
                <w:sz w:val="20"/>
                <w:szCs w:val="20"/>
              </w:rPr>
            </w:pPr>
            <w:r>
              <w:rPr>
                <w:sz w:val="20"/>
                <w:szCs w:val="20"/>
              </w:rPr>
              <w:t xml:space="preserve">  </w:t>
            </w:r>
            <w:r w:rsidRPr="00D129DC">
              <w:rPr>
                <w:sz w:val="20"/>
                <w:szCs w:val="20"/>
              </w:rPr>
              <w:t xml:space="preserve">  Date start</w:t>
            </w:r>
          </w:p>
        </w:tc>
        <w:tc>
          <w:tcPr>
            <w:tcW w:w="1545" w:type="dxa"/>
            <w:shd w:val="clear" w:color="auto" w:fill="auto"/>
          </w:tcPr>
          <w:p w14:paraId="5711DA7B" w14:textId="77777777" w:rsidR="00FA44B3" w:rsidRPr="00D129DC" w:rsidRDefault="00FA44B3" w:rsidP="005A0031">
            <w:pPr>
              <w:spacing w:before="60" w:after="60"/>
              <w:rPr>
                <w:sz w:val="20"/>
                <w:szCs w:val="20"/>
              </w:rPr>
            </w:pPr>
            <w:r w:rsidRPr="00D129DC">
              <w:rPr>
                <w:sz w:val="20"/>
                <w:szCs w:val="20"/>
              </w:rPr>
              <w:t>(DATSTA)</w:t>
            </w:r>
          </w:p>
        </w:tc>
        <w:tc>
          <w:tcPr>
            <w:tcW w:w="2610" w:type="dxa"/>
            <w:gridSpan w:val="2"/>
            <w:shd w:val="clear" w:color="auto" w:fill="auto"/>
          </w:tcPr>
          <w:p w14:paraId="62F77C18" w14:textId="77777777" w:rsidR="00FA44B3" w:rsidRPr="00D129DC" w:rsidRDefault="00FA44B3" w:rsidP="005A0031">
            <w:pPr>
              <w:autoSpaceDE w:val="0"/>
              <w:autoSpaceDN w:val="0"/>
              <w:adjustRightInd w:val="0"/>
              <w:spacing w:after="60"/>
              <w:ind w:left="375" w:hanging="301"/>
              <w:rPr>
                <w:strike/>
                <w:sz w:val="20"/>
                <w:szCs w:val="20"/>
              </w:rPr>
            </w:pPr>
          </w:p>
        </w:tc>
        <w:tc>
          <w:tcPr>
            <w:tcW w:w="776" w:type="dxa"/>
            <w:shd w:val="clear" w:color="auto" w:fill="auto"/>
          </w:tcPr>
          <w:p w14:paraId="4B6095A3" w14:textId="77777777" w:rsidR="00FA44B3" w:rsidRPr="00D129DC" w:rsidRDefault="00FA44B3" w:rsidP="005A0031">
            <w:pPr>
              <w:spacing w:before="60" w:after="60"/>
              <w:rPr>
                <w:sz w:val="20"/>
                <w:szCs w:val="20"/>
              </w:rPr>
            </w:pPr>
            <w:r w:rsidRPr="00D129DC">
              <w:rPr>
                <w:sz w:val="20"/>
                <w:szCs w:val="20"/>
              </w:rPr>
              <w:t>(S) DA</w:t>
            </w:r>
          </w:p>
        </w:tc>
        <w:tc>
          <w:tcPr>
            <w:tcW w:w="1384" w:type="dxa"/>
            <w:shd w:val="clear" w:color="auto" w:fill="auto"/>
          </w:tcPr>
          <w:p w14:paraId="53595DCA" w14:textId="77777777" w:rsidR="00FA44B3" w:rsidRPr="00D129DC" w:rsidRDefault="00FA44B3" w:rsidP="005A0031">
            <w:pPr>
              <w:spacing w:before="60" w:after="60"/>
              <w:rPr>
                <w:sz w:val="20"/>
                <w:szCs w:val="20"/>
              </w:rPr>
            </w:pPr>
            <w:r w:rsidRPr="00D129DC">
              <w:rPr>
                <w:sz w:val="20"/>
                <w:szCs w:val="20"/>
              </w:rPr>
              <w:t>0,1</w:t>
            </w:r>
          </w:p>
        </w:tc>
      </w:tr>
      <w:tr w:rsidR="00FA44B3" w:rsidRPr="00D129DC" w14:paraId="0FEE0DC8" w14:textId="77777777" w:rsidTr="005A0031">
        <w:trPr>
          <w:trHeight w:val="70"/>
        </w:trPr>
        <w:tc>
          <w:tcPr>
            <w:tcW w:w="10008" w:type="dxa"/>
            <w:gridSpan w:val="7"/>
            <w:shd w:val="clear" w:color="auto" w:fill="auto"/>
          </w:tcPr>
          <w:p w14:paraId="2D9CEAD9" w14:textId="77777777" w:rsidR="00FA44B3" w:rsidRPr="00D129DC" w:rsidRDefault="00FA44B3" w:rsidP="005A0031">
            <w:pPr>
              <w:spacing w:before="120" w:after="120"/>
              <w:rPr>
                <w:sz w:val="20"/>
                <w:szCs w:val="20"/>
              </w:rPr>
            </w:pPr>
            <w:r w:rsidRPr="00D129DC">
              <w:rPr>
                <w:sz w:val="20"/>
                <w:szCs w:val="20"/>
                <w:u w:val="single"/>
              </w:rPr>
              <w:t>INT 1 Reference:</w:t>
            </w:r>
            <w:r w:rsidRPr="00D129DC">
              <w:rPr>
                <w:sz w:val="20"/>
                <w:szCs w:val="20"/>
              </w:rPr>
              <w:t xml:space="preserve"> </w:t>
            </w:r>
            <w:r w:rsidRPr="00D129DC">
              <w:rPr>
                <w:color w:val="FF0000"/>
                <w:sz w:val="20"/>
                <w:szCs w:val="20"/>
              </w:rPr>
              <w:t>The INT 1 location(s) of the Feature – by INT1 Section and Section Number.</w:t>
            </w:r>
          </w:p>
          <w:p w14:paraId="77EA4817" w14:textId="77777777" w:rsidR="00FA44B3" w:rsidRPr="00D129DC" w:rsidRDefault="00FA44B3" w:rsidP="005A0031">
            <w:pPr>
              <w:pStyle w:val="afa"/>
              <w:spacing w:before="120" w:after="120"/>
              <w:rPr>
                <w:rFonts w:cs="Arial"/>
                <w:b/>
                <w:bCs/>
                <w:sz w:val="20"/>
                <w:szCs w:val="20"/>
              </w:rPr>
            </w:pPr>
            <w:r w:rsidRPr="00D129DC">
              <w:rPr>
                <w:rFonts w:cs="Arial"/>
                <w:b/>
                <w:bCs/>
                <w:sz w:val="20"/>
                <w:szCs w:val="20"/>
              </w:rPr>
              <w:t xml:space="preserve">X.X.X  </w:t>
            </w:r>
            <w:r w:rsidRPr="00D129DC">
              <w:rPr>
                <w:rFonts w:cs="Arial"/>
                <w:b/>
                <w:bCs/>
                <w:color w:val="FF0000"/>
                <w:sz w:val="20"/>
                <w:szCs w:val="20"/>
              </w:rPr>
              <w:t>Sub-clause heading(s)</w:t>
            </w:r>
            <w:r w:rsidRPr="00D129DC">
              <w:rPr>
                <w:rFonts w:cs="Arial"/>
                <w:b/>
                <w:bCs/>
                <w:sz w:val="20"/>
                <w:szCs w:val="20"/>
              </w:rPr>
              <w:t xml:space="preserve"> (see S-4 – B-YYY.Y)</w:t>
            </w:r>
          </w:p>
          <w:p w14:paraId="71DCA293" w14:textId="77777777" w:rsidR="00FA44B3" w:rsidRPr="00D129DC" w:rsidRDefault="00FA44B3" w:rsidP="005A0031">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after="120"/>
              <w:rPr>
                <w:color w:val="FF0000"/>
                <w:sz w:val="20"/>
                <w:szCs w:val="20"/>
              </w:rPr>
            </w:pPr>
            <w:r w:rsidRPr="00D129DC">
              <w:rPr>
                <w:sz w:val="20"/>
                <w:szCs w:val="20"/>
              </w:rPr>
              <w:t>Introductory remarks</w:t>
            </w:r>
            <w:r>
              <w:rPr>
                <w:sz w:val="20"/>
                <w:szCs w:val="20"/>
              </w:rPr>
              <w:t xml:space="preserve">. </w:t>
            </w:r>
            <w:r w:rsidRPr="00D129DC">
              <w:rPr>
                <w:color w:val="FF0000"/>
                <w:sz w:val="20"/>
                <w:szCs w:val="20"/>
              </w:rPr>
              <w:t>Includes information regarding the real world entity/situation requiring the encoding of the Feature in the ENC, and where required nautical cartographic principles relevant to the Feature to aid the compiler in determining encoding requirements.</w:t>
            </w:r>
          </w:p>
          <w:p w14:paraId="3855C3EF" w14:textId="77777777" w:rsidR="00FA44B3" w:rsidRPr="00D129DC" w:rsidRDefault="00FA44B3" w:rsidP="005A0031">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after="120"/>
              <w:rPr>
                <w:color w:val="FF0000"/>
                <w:sz w:val="20"/>
                <w:szCs w:val="20"/>
              </w:rPr>
            </w:pPr>
            <w:r w:rsidRPr="00D129DC">
              <w:rPr>
                <w:color w:val="FF0000"/>
                <w:sz w:val="20"/>
                <w:szCs w:val="20"/>
              </w:rPr>
              <w:t>Specific instructions to encode the feature.</w:t>
            </w:r>
          </w:p>
          <w:p w14:paraId="4D4A7C45" w14:textId="77777777" w:rsidR="00FA44B3" w:rsidRPr="00D129DC" w:rsidRDefault="00FA44B3" w:rsidP="005A0031">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rPr>
                <w:sz w:val="20"/>
                <w:szCs w:val="20"/>
                <w:u w:val="single"/>
              </w:rPr>
            </w:pPr>
            <w:r w:rsidRPr="00D129DC">
              <w:rPr>
                <w:sz w:val="20"/>
                <w:szCs w:val="20"/>
                <w:u w:val="single"/>
              </w:rPr>
              <w:t>Remarks:</w:t>
            </w:r>
          </w:p>
          <w:p w14:paraId="3D8E31BE" w14:textId="77777777" w:rsidR="00FA44B3" w:rsidRPr="00D129DC" w:rsidRDefault="00FA44B3" w:rsidP="00FA44B3">
            <w:pPr>
              <w:keepNext/>
              <w:keepLines/>
              <w:numPr>
                <w:ilvl w:val="0"/>
                <w:numId w:val="34"/>
              </w:numPr>
              <w:tabs>
                <w:tab w:val="clear" w:pos="360"/>
                <w:tab w:val="left" w:pos="0"/>
                <w:tab w:val="num" w:pos="240"/>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uppressAutoHyphens w:val="0"/>
              <w:spacing w:after="120" w:line="240" w:lineRule="auto"/>
              <w:ind w:left="240" w:hanging="240"/>
              <w:jc w:val="both"/>
              <w:rPr>
                <w:color w:val="FF0000"/>
                <w:sz w:val="20"/>
                <w:szCs w:val="20"/>
              </w:rPr>
            </w:pPr>
            <w:r w:rsidRPr="00D129DC">
              <w:rPr>
                <w:color w:val="FF0000"/>
                <w:sz w:val="20"/>
                <w:szCs w:val="20"/>
              </w:rPr>
              <w:t>Additional encoding guidance relevant to the feature.</w:t>
            </w:r>
          </w:p>
          <w:p w14:paraId="1317153A" w14:textId="77777777" w:rsidR="00FA44B3" w:rsidRPr="00D129DC" w:rsidRDefault="00FA44B3" w:rsidP="005A0031">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after="120"/>
              <w:rPr>
                <w:b/>
                <w:bCs/>
                <w:sz w:val="20"/>
                <w:szCs w:val="20"/>
              </w:rPr>
            </w:pPr>
            <w:r w:rsidRPr="00D129DC">
              <w:rPr>
                <w:b/>
                <w:bCs/>
                <w:sz w:val="20"/>
                <w:szCs w:val="20"/>
              </w:rPr>
              <w:t xml:space="preserve">X.X.X.X  </w:t>
            </w:r>
            <w:r w:rsidRPr="00D129DC">
              <w:rPr>
                <w:b/>
                <w:bCs/>
                <w:color w:val="FF0000"/>
                <w:sz w:val="20"/>
                <w:szCs w:val="20"/>
              </w:rPr>
              <w:t>Sub-sub-clause heading(s)</w:t>
            </w:r>
            <w:r w:rsidRPr="00D129DC">
              <w:rPr>
                <w:b/>
                <w:bCs/>
                <w:sz w:val="20"/>
                <w:szCs w:val="20"/>
              </w:rPr>
              <w:t xml:space="preserve"> (see S-4 – B-CCC.C)</w:t>
            </w:r>
          </w:p>
          <w:p w14:paraId="77960551" w14:textId="77777777" w:rsidR="00FA44B3" w:rsidRPr="00D129DC" w:rsidRDefault="00FA44B3" w:rsidP="005A0031">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after="120"/>
              <w:rPr>
                <w:color w:val="FF0000"/>
                <w:sz w:val="20"/>
                <w:szCs w:val="20"/>
              </w:rPr>
            </w:pPr>
            <w:r w:rsidRPr="00D129DC">
              <w:rPr>
                <w:color w:val="FF0000"/>
                <w:sz w:val="20"/>
                <w:szCs w:val="20"/>
              </w:rPr>
              <w:t>Clauses related to specific encoding scenarios for the Feature</w:t>
            </w:r>
            <w:r>
              <w:rPr>
                <w:color w:val="FF0000"/>
                <w:sz w:val="20"/>
                <w:szCs w:val="20"/>
              </w:rPr>
              <w:t xml:space="preserve">.  </w:t>
            </w:r>
            <w:r w:rsidRPr="00D129DC">
              <w:rPr>
                <w:color w:val="FF0000"/>
                <w:sz w:val="20"/>
                <w:szCs w:val="20"/>
              </w:rPr>
              <w:t>(Not required for all Features).</w:t>
            </w:r>
          </w:p>
          <w:p w14:paraId="5156FDEB" w14:textId="77777777" w:rsidR="00FA44B3" w:rsidRPr="00D129DC" w:rsidRDefault="00FA44B3" w:rsidP="005A0031">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rPr>
                <w:sz w:val="20"/>
                <w:szCs w:val="20"/>
                <w:u w:val="single"/>
              </w:rPr>
            </w:pPr>
            <w:r w:rsidRPr="00D129DC">
              <w:rPr>
                <w:sz w:val="20"/>
                <w:szCs w:val="20"/>
                <w:u w:val="single"/>
              </w:rPr>
              <w:t>Remarks:</w:t>
            </w:r>
          </w:p>
          <w:p w14:paraId="11580634" w14:textId="77777777" w:rsidR="00FA44B3" w:rsidRPr="00D129DC" w:rsidRDefault="00FA44B3" w:rsidP="00FA44B3">
            <w:pPr>
              <w:keepNext/>
              <w:keepLines/>
              <w:numPr>
                <w:ilvl w:val="0"/>
                <w:numId w:val="34"/>
              </w:numPr>
              <w:tabs>
                <w:tab w:val="clear" w:pos="360"/>
                <w:tab w:val="left" w:pos="0"/>
                <w:tab w:val="num" w:pos="240"/>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uppressAutoHyphens w:val="0"/>
              <w:spacing w:after="120" w:line="240" w:lineRule="auto"/>
              <w:ind w:left="240" w:hanging="240"/>
              <w:jc w:val="both"/>
              <w:rPr>
                <w:color w:val="FF0000"/>
                <w:sz w:val="20"/>
                <w:szCs w:val="20"/>
              </w:rPr>
            </w:pPr>
            <w:r w:rsidRPr="00D129DC">
              <w:rPr>
                <w:color w:val="FF0000"/>
                <w:sz w:val="20"/>
                <w:szCs w:val="20"/>
              </w:rPr>
              <w:t>Additional encoding guidance relevant to the scenario (only if required).</w:t>
            </w:r>
          </w:p>
          <w:p w14:paraId="78F2A698" w14:textId="77777777" w:rsidR="00FA44B3" w:rsidRPr="00D129DC" w:rsidRDefault="00FA44B3" w:rsidP="005A0031">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after="120"/>
              <w:rPr>
                <w:color w:val="FF0000"/>
                <w:sz w:val="20"/>
                <w:szCs w:val="20"/>
              </w:rPr>
            </w:pPr>
            <w:r w:rsidRPr="00D129DC">
              <w:rPr>
                <w:sz w:val="20"/>
                <w:szCs w:val="20"/>
                <w:u w:val="single"/>
              </w:rPr>
              <w:t>Distinction:</w:t>
            </w:r>
            <w:r w:rsidRPr="00D129DC">
              <w:rPr>
                <w:color w:val="FF0000"/>
                <w:sz w:val="20"/>
                <w:szCs w:val="20"/>
              </w:rPr>
              <w:t xml:space="preserve"> List of features in the </w:t>
            </w:r>
            <w:r>
              <w:rPr>
                <w:color w:val="FF0000"/>
                <w:sz w:val="20"/>
                <w:szCs w:val="20"/>
              </w:rPr>
              <w:t>Product Specification</w:t>
            </w:r>
            <w:r w:rsidRPr="00D129DC">
              <w:rPr>
                <w:color w:val="FF0000"/>
                <w:sz w:val="20"/>
                <w:szCs w:val="20"/>
              </w:rPr>
              <w:t xml:space="preserve"> distinct from the Feature.</w:t>
            </w:r>
          </w:p>
        </w:tc>
      </w:tr>
    </w:tbl>
    <w:p w14:paraId="3804884A" w14:textId="77777777" w:rsidR="00FA44B3" w:rsidRPr="00FA44B3" w:rsidRDefault="00FA44B3" w:rsidP="00D24E3B"/>
    <w:p w14:paraId="392B5A1A" w14:textId="77777777" w:rsidR="009B22F1" w:rsidRPr="00D129DC" w:rsidRDefault="009B22F1" w:rsidP="009B22F1">
      <w:pPr>
        <w:pStyle w:val="Annexsection"/>
        <w:rPr>
          <w:rFonts w:ascii="Arial" w:hAnsi="Arial" w:cs="Arial"/>
          <w:szCs w:val="20"/>
        </w:rPr>
      </w:pPr>
      <w:bookmarkStart w:id="283" w:name="_Toc454280012"/>
      <w:bookmarkStart w:id="284" w:name="_Toc454280209"/>
      <w:bookmarkStart w:id="285" w:name="_Toc528589757"/>
      <w:bookmarkStart w:id="286" w:name="_Toc66516325"/>
      <w:r w:rsidRPr="00D129DC">
        <w:rPr>
          <w:rFonts w:ascii="Arial" w:hAnsi="Arial" w:cs="Arial"/>
          <w:szCs w:val="20"/>
        </w:rPr>
        <w:t>Feature Attributes and Enumerate Proposals</w:t>
      </w:r>
      <w:bookmarkEnd w:id="283"/>
      <w:bookmarkEnd w:id="284"/>
      <w:bookmarkEnd w:id="285"/>
      <w:bookmarkEnd w:id="286"/>
    </w:p>
    <w:p w14:paraId="4F2C60F3" w14:textId="77777777" w:rsidR="009B22F1" w:rsidRPr="00D129DC" w:rsidRDefault="009B22F1" w:rsidP="009B22F1">
      <w:pPr>
        <w:pStyle w:val="subpara"/>
        <w:spacing w:before="0"/>
        <w:ind w:left="0" w:firstLine="0"/>
        <w:jc w:val="left"/>
        <w:rPr>
          <w:rFonts w:ascii="Arial" w:hAnsi="Arial" w:cs="Arial"/>
          <w:b/>
          <w:sz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rsidR="009B22F1" w:rsidRPr="00D129DC" w14:paraId="00529588" w14:textId="77777777" w:rsidTr="005A0031">
        <w:tc>
          <w:tcPr>
            <w:tcW w:w="10031" w:type="dxa"/>
            <w:shd w:val="clear" w:color="auto" w:fill="auto"/>
          </w:tcPr>
          <w:p w14:paraId="74902B62" w14:textId="77777777" w:rsidR="009B22F1" w:rsidRPr="00D129DC" w:rsidRDefault="009B22F1" w:rsidP="005A0031">
            <w:pPr>
              <w:spacing w:after="120"/>
              <w:rPr>
                <w:bCs/>
                <w:color w:val="339966"/>
                <w:sz w:val="20"/>
                <w:szCs w:val="20"/>
              </w:rPr>
            </w:pPr>
            <w:r w:rsidRPr="00D129DC">
              <w:rPr>
                <w:b/>
                <w:sz w:val="20"/>
                <w:szCs w:val="20"/>
              </w:rPr>
              <w:t>Attribute Name:</w:t>
            </w:r>
            <w:r w:rsidRPr="00D129DC">
              <w:rPr>
                <w:sz w:val="20"/>
                <w:szCs w:val="20"/>
              </w:rPr>
              <w:t xml:space="preserve">  </w:t>
            </w:r>
            <w:r w:rsidRPr="00D129DC">
              <w:rPr>
                <w:sz w:val="20"/>
                <w:szCs w:val="20"/>
                <w:u w:val="single"/>
              </w:rPr>
              <w:t>IHO Definition:</w:t>
            </w:r>
          </w:p>
          <w:p w14:paraId="59DD3806" w14:textId="77777777" w:rsidR="009B22F1" w:rsidRPr="00D129DC" w:rsidRDefault="009B22F1" w:rsidP="009B22F1">
            <w:pPr>
              <w:numPr>
                <w:ilvl w:val="0"/>
                <w:numId w:val="35"/>
              </w:numPr>
              <w:suppressAutoHyphens w:val="0"/>
              <w:spacing w:before="120" w:after="120" w:line="240" w:lineRule="auto"/>
              <w:jc w:val="both"/>
              <w:rPr>
                <w:b/>
                <w:position w:val="-2"/>
                <w:sz w:val="20"/>
                <w:szCs w:val="20"/>
              </w:rPr>
            </w:pPr>
            <w:r w:rsidRPr="00D129DC">
              <w:rPr>
                <w:b/>
                <w:bCs/>
                <w:position w:val="-2"/>
                <w:sz w:val="20"/>
                <w:szCs w:val="20"/>
              </w:rPr>
              <w:t>Enumerate Name</w:t>
            </w:r>
          </w:p>
          <w:p w14:paraId="16BB2DE7" w14:textId="77777777" w:rsidR="009B22F1" w:rsidRPr="00D129DC" w:rsidRDefault="009B22F1" w:rsidP="005A0031">
            <w:pPr>
              <w:spacing w:before="120" w:after="120"/>
              <w:ind w:left="360"/>
              <w:rPr>
                <w:bCs/>
                <w:sz w:val="20"/>
                <w:szCs w:val="20"/>
              </w:rPr>
            </w:pPr>
            <w:r w:rsidRPr="00D129DC">
              <w:rPr>
                <w:bCs/>
                <w:sz w:val="20"/>
                <w:szCs w:val="20"/>
                <w:u w:val="single"/>
              </w:rPr>
              <w:t>IHO Definition:</w:t>
            </w:r>
            <w:r w:rsidRPr="00D129DC">
              <w:rPr>
                <w:bCs/>
                <w:sz w:val="20"/>
                <w:szCs w:val="20"/>
              </w:rPr>
              <w:t xml:space="preserve"> If Applicable</w:t>
            </w:r>
          </w:p>
          <w:p w14:paraId="25DCA3BA" w14:textId="77777777" w:rsidR="009B22F1" w:rsidRPr="00D129DC" w:rsidRDefault="009B22F1" w:rsidP="009B22F1">
            <w:pPr>
              <w:numPr>
                <w:ilvl w:val="0"/>
                <w:numId w:val="35"/>
              </w:numPr>
              <w:suppressAutoHyphens w:val="0"/>
              <w:spacing w:before="120" w:after="120" w:line="240" w:lineRule="auto"/>
              <w:jc w:val="both"/>
              <w:rPr>
                <w:b/>
                <w:position w:val="-2"/>
                <w:sz w:val="20"/>
                <w:szCs w:val="20"/>
              </w:rPr>
            </w:pPr>
            <w:r w:rsidRPr="00D129DC">
              <w:rPr>
                <w:b/>
                <w:position w:val="-2"/>
                <w:sz w:val="20"/>
                <w:szCs w:val="20"/>
              </w:rPr>
              <w:t>Enumerate Name</w:t>
            </w:r>
          </w:p>
          <w:p w14:paraId="1C81E1E0" w14:textId="77777777" w:rsidR="009B22F1" w:rsidRPr="00D129DC" w:rsidRDefault="009B22F1" w:rsidP="005A0031">
            <w:pPr>
              <w:autoSpaceDE w:val="0"/>
              <w:autoSpaceDN w:val="0"/>
              <w:adjustRightInd w:val="0"/>
              <w:rPr>
                <w:sz w:val="20"/>
                <w:szCs w:val="20"/>
              </w:rPr>
            </w:pPr>
            <w:r w:rsidRPr="00D129DC">
              <w:rPr>
                <w:sz w:val="20"/>
                <w:szCs w:val="20"/>
                <w:u w:val="single"/>
              </w:rPr>
              <w:t>Remarks:</w:t>
            </w:r>
          </w:p>
          <w:p w14:paraId="3DC316E8" w14:textId="77777777" w:rsidR="009B22F1" w:rsidRPr="00D129DC" w:rsidRDefault="009B22F1" w:rsidP="005A0031">
            <w:pPr>
              <w:autoSpaceDE w:val="0"/>
              <w:autoSpaceDN w:val="0"/>
              <w:adjustRightInd w:val="0"/>
              <w:spacing w:after="120"/>
              <w:ind w:left="238"/>
              <w:rPr>
                <w:sz w:val="20"/>
                <w:szCs w:val="20"/>
              </w:rPr>
            </w:pPr>
          </w:p>
        </w:tc>
      </w:tr>
    </w:tbl>
    <w:p w14:paraId="7B3F2E50" w14:textId="77777777" w:rsidR="009B22F1" w:rsidRPr="00D129DC" w:rsidRDefault="009B22F1" w:rsidP="009B22F1">
      <w:pPr>
        <w:rPr>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rsidR="009B22F1" w:rsidRPr="00D129DC" w14:paraId="0DD28BCA" w14:textId="77777777" w:rsidTr="005A0031">
        <w:tc>
          <w:tcPr>
            <w:tcW w:w="10031" w:type="dxa"/>
            <w:shd w:val="clear" w:color="auto" w:fill="auto"/>
          </w:tcPr>
          <w:p w14:paraId="41E09DD6" w14:textId="77777777" w:rsidR="009B22F1" w:rsidRPr="00D129DC" w:rsidRDefault="009B22F1" w:rsidP="005A0031">
            <w:pPr>
              <w:spacing w:before="120" w:after="120"/>
              <w:rPr>
                <w:sz w:val="20"/>
                <w:szCs w:val="20"/>
              </w:rPr>
            </w:pPr>
            <w:r w:rsidRPr="00D129DC">
              <w:rPr>
                <w:b/>
                <w:bCs/>
                <w:sz w:val="20"/>
                <w:szCs w:val="20"/>
              </w:rPr>
              <w:t>Attribute Name:</w:t>
            </w:r>
            <w:r w:rsidRPr="00D129DC">
              <w:rPr>
                <w:bCs/>
                <w:sz w:val="20"/>
                <w:szCs w:val="20"/>
              </w:rPr>
              <w:t xml:space="preserve">  </w:t>
            </w:r>
            <w:r w:rsidRPr="00D129DC">
              <w:rPr>
                <w:bCs/>
                <w:sz w:val="20"/>
                <w:szCs w:val="20"/>
                <w:u w:val="single"/>
              </w:rPr>
              <w:t>IHO D</w:t>
            </w:r>
            <w:r w:rsidRPr="00D129DC">
              <w:rPr>
                <w:sz w:val="20"/>
                <w:szCs w:val="20"/>
                <w:u w:val="single"/>
              </w:rPr>
              <w:t>efinition:</w:t>
            </w:r>
          </w:p>
          <w:p w14:paraId="6113FCD2" w14:textId="77777777" w:rsidR="009B22F1" w:rsidRPr="00D129DC" w:rsidRDefault="009B22F1" w:rsidP="005A0031">
            <w:pPr>
              <w:spacing w:after="120"/>
              <w:rPr>
                <w:sz w:val="20"/>
                <w:szCs w:val="20"/>
              </w:rPr>
            </w:pPr>
            <w:r w:rsidRPr="00D129DC">
              <w:rPr>
                <w:sz w:val="20"/>
                <w:szCs w:val="20"/>
                <w:u w:val="single"/>
              </w:rPr>
              <w:t>Unit:</w:t>
            </w:r>
          </w:p>
          <w:p w14:paraId="56D6FB93" w14:textId="77777777" w:rsidR="009B22F1" w:rsidRPr="00D129DC" w:rsidRDefault="009B22F1" w:rsidP="005A0031">
            <w:pPr>
              <w:spacing w:after="120"/>
              <w:rPr>
                <w:sz w:val="20"/>
                <w:szCs w:val="20"/>
              </w:rPr>
            </w:pPr>
            <w:r w:rsidRPr="00D129DC">
              <w:rPr>
                <w:sz w:val="20"/>
                <w:szCs w:val="20"/>
                <w:u w:val="single"/>
              </w:rPr>
              <w:t>Resolution:</w:t>
            </w:r>
          </w:p>
          <w:p w14:paraId="107E16D7" w14:textId="77777777" w:rsidR="009B22F1" w:rsidRPr="00D129DC" w:rsidRDefault="009B22F1" w:rsidP="005A0031">
            <w:pPr>
              <w:spacing w:after="120"/>
              <w:rPr>
                <w:sz w:val="20"/>
                <w:szCs w:val="20"/>
              </w:rPr>
            </w:pPr>
            <w:r w:rsidRPr="00D129DC">
              <w:rPr>
                <w:sz w:val="20"/>
                <w:szCs w:val="20"/>
                <w:u w:val="single"/>
              </w:rPr>
              <w:t>Format:</w:t>
            </w:r>
          </w:p>
          <w:p w14:paraId="503EE0D0" w14:textId="77777777" w:rsidR="009B22F1" w:rsidRPr="00D129DC" w:rsidRDefault="009B22F1" w:rsidP="005A0031">
            <w:pPr>
              <w:spacing w:before="120" w:after="120"/>
              <w:rPr>
                <w:sz w:val="20"/>
                <w:szCs w:val="20"/>
              </w:rPr>
            </w:pPr>
            <w:r w:rsidRPr="00D129DC">
              <w:rPr>
                <w:sz w:val="20"/>
                <w:szCs w:val="20"/>
                <w:u w:val="single"/>
              </w:rPr>
              <w:t>Example:</w:t>
            </w:r>
          </w:p>
          <w:p w14:paraId="174379EF" w14:textId="77777777" w:rsidR="009B22F1" w:rsidRPr="00D129DC" w:rsidRDefault="009B22F1" w:rsidP="005A0031">
            <w:pPr>
              <w:autoSpaceDE w:val="0"/>
              <w:autoSpaceDN w:val="0"/>
              <w:adjustRightInd w:val="0"/>
              <w:rPr>
                <w:color w:val="339966"/>
                <w:sz w:val="20"/>
                <w:szCs w:val="20"/>
              </w:rPr>
            </w:pPr>
            <w:r w:rsidRPr="00D129DC">
              <w:rPr>
                <w:color w:val="339966"/>
                <w:sz w:val="20"/>
                <w:szCs w:val="20"/>
                <w:u w:val="single"/>
              </w:rPr>
              <w:t>Remarks:</w:t>
            </w:r>
          </w:p>
          <w:p w14:paraId="12A98EA8" w14:textId="77777777" w:rsidR="009B22F1" w:rsidRPr="00D129DC" w:rsidRDefault="009B22F1" w:rsidP="009B22F1">
            <w:pPr>
              <w:numPr>
                <w:ilvl w:val="0"/>
                <w:numId w:val="36"/>
              </w:numPr>
              <w:tabs>
                <w:tab w:val="clear" w:pos="720"/>
                <w:tab w:val="num" w:pos="240"/>
              </w:tabs>
              <w:suppressAutoHyphens w:val="0"/>
              <w:spacing w:after="120" w:line="240" w:lineRule="auto"/>
              <w:ind w:left="240" w:hanging="240"/>
              <w:jc w:val="both"/>
              <w:rPr>
                <w:bCs/>
                <w:color w:val="339966"/>
                <w:sz w:val="20"/>
                <w:szCs w:val="20"/>
              </w:rPr>
            </w:pPr>
            <w:r w:rsidRPr="00D129DC">
              <w:rPr>
                <w:color w:val="339966"/>
                <w:sz w:val="20"/>
                <w:szCs w:val="20"/>
              </w:rPr>
              <w:t>No remarks.</w:t>
            </w:r>
          </w:p>
        </w:tc>
      </w:tr>
    </w:tbl>
    <w:p w14:paraId="6149862B" w14:textId="77777777" w:rsidR="009B22F1" w:rsidRPr="00D129DC" w:rsidRDefault="009B22F1" w:rsidP="009B22F1">
      <w:pPr>
        <w:rPr>
          <w:sz w:val="20"/>
          <w:szCs w:val="20"/>
        </w:rPr>
      </w:pPr>
    </w:p>
    <w:p w14:paraId="5CAD0BE4" w14:textId="77777777" w:rsidR="009B22F1" w:rsidRPr="00D129DC" w:rsidRDefault="009B22F1" w:rsidP="009B22F1">
      <w:pPr>
        <w:pStyle w:val="Annexsection"/>
        <w:rPr>
          <w:rFonts w:ascii="Arial" w:hAnsi="Arial" w:cs="Arial"/>
          <w:szCs w:val="20"/>
          <w:lang w:val="en-AU"/>
        </w:rPr>
      </w:pPr>
      <w:bookmarkStart w:id="287" w:name="_Toc454280013"/>
      <w:bookmarkStart w:id="288" w:name="_Toc454280210"/>
      <w:bookmarkStart w:id="289" w:name="_Toc528589758"/>
      <w:bookmarkStart w:id="290" w:name="_Toc66516326"/>
      <w:r w:rsidRPr="00D129DC">
        <w:rPr>
          <w:rFonts w:ascii="Arial" w:hAnsi="Arial" w:cs="Arial"/>
          <w:szCs w:val="20"/>
          <w:lang w:val="en-AU"/>
        </w:rPr>
        <w:t>Associations/Aggregations/Compositions</w:t>
      </w:r>
      <w:bookmarkEnd w:id="287"/>
      <w:bookmarkEnd w:id="288"/>
      <w:bookmarkEnd w:id="289"/>
      <w:bookmarkEnd w:id="29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5"/>
        <w:gridCol w:w="2325"/>
        <w:gridCol w:w="2325"/>
        <w:gridCol w:w="3056"/>
      </w:tblGrid>
      <w:tr w:rsidR="009B22F1" w:rsidRPr="00D129DC" w14:paraId="3A3C46AE" w14:textId="77777777" w:rsidTr="005A0031">
        <w:trPr>
          <w:trHeight w:val="755"/>
        </w:trPr>
        <w:tc>
          <w:tcPr>
            <w:tcW w:w="10031" w:type="dxa"/>
            <w:gridSpan w:val="4"/>
            <w:shd w:val="clear" w:color="auto" w:fill="auto"/>
          </w:tcPr>
          <w:p w14:paraId="75AE15B9" w14:textId="77777777" w:rsidR="009B22F1" w:rsidRPr="00D129DC" w:rsidRDefault="009B22F1" w:rsidP="005A0031">
            <w:pPr>
              <w:rPr>
                <w:sz w:val="20"/>
                <w:szCs w:val="20"/>
                <w:u w:val="single"/>
              </w:rPr>
            </w:pPr>
            <w:r w:rsidRPr="00D129DC">
              <w:rPr>
                <w:b/>
                <w:sz w:val="20"/>
                <w:szCs w:val="20"/>
              </w:rPr>
              <w:t xml:space="preserve">Association/Aggregation/Composition Name:  </w:t>
            </w:r>
            <w:r w:rsidRPr="00D129DC">
              <w:rPr>
                <w:sz w:val="20"/>
                <w:szCs w:val="20"/>
                <w:u w:val="single"/>
              </w:rPr>
              <w:t>IHO Definition:</w:t>
            </w:r>
          </w:p>
          <w:p w14:paraId="328449A0" w14:textId="77777777" w:rsidR="009B22F1" w:rsidRPr="00D129DC" w:rsidRDefault="009B22F1" w:rsidP="005A0031">
            <w:pPr>
              <w:rPr>
                <w:sz w:val="20"/>
                <w:szCs w:val="20"/>
                <w:u w:val="single"/>
              </w:rPr>
            </w:pPr>
            <w:r w:rsidRPr="00D129DC">
              <w:rPr>
                <w:sz w:val="20"/>
                <w:szCs w:val="20"/>
                <w:u w:val="single"/>
              </w:rPr>
              <w:t>Remarks:</w:t>
            </w:r>
          </w:p>
          <w:p w14:paraId="18095CDD" w14:textId="77777777" w:rsidR="009B22F1" w:rsidRPr="00D129DC" w:rsidRDefault="009B22F1" w:rsidP="009B22F1">
            <w:pPr>
              <w:numPr>
                <w:ilvl w:val="0"/>
                <w:numId w:val="36"/>
              </w:numPr>
              <w:suppressAutoHyphens w:val="0"/>
              <w:spacing w:line="240" w:lineRule="auto"/>
              <w:jc w:val="both"/>
              <w:rPr>
                <w:b/>
                <w:sz w:val="20"/>
                <w:szCs w:val="20"/>
              </w:rPr>
            </w:pPr>
          </w:p>
        </w:tc>
      </w:tr>
      <w:tr w:rsidR="009B22F1" w:rsidRPr="00D129DC" w14:paraId="298F7066" w14:textId="77777777" w:rsidTr="005A0031">
        <w:tc>
          <w:tcPr>
            <w:tcW w:w="2325" w:type="dxa"/>
            <w:shd w:val="clear" w:color="auto" w:fill="auto"/>
          </w:tcPr>
          <w:p w14:paraId="3570441F" w14:textId="77777777" w:rsidR="009B22F1" w:rsidRPr="00D129DC" w:rsidRDefault="009B22F1" w:rsidP="005A0031">
            <w:pPr>
              <w:rPr>
                <w:b/>
                <w:sz w:val="20"/>
                <w:szCs w:val="20"/>
              </w:rPr>
            </w:pPr>
            <w:r w:rsidRPr="00D129DC">
              <w:rPr>
                <w:b/>
                <w:sz w:val="20"/>
                <w:szCs w:val="20"/>
              </w:rPr>
              <w:t>Role Type</w:t>
            </w:r>
          </w:p>
        </w:tc>
        <w:tc>
          <w:tcPr>
            <w:tcW w:w="2325" w:type="dxa"/>
            <w:shd w:val="clear" w:color="auto" w:fill="auto"/>
          </w:tcPr>
          <w:p w14:paraId="2EF23AF8" w14:textId="77777777" w:rsidR="009B22F1" w:rsidRPr="00D129DC" w:rsidRDefault="009B22F1" w:rsidP="005A0031">
            <w:pPr>
              <w:rPr>
                <w:b/>
                <w:sz w:val="20"/>
                <w:szCs w:val="20"/>
              </w:rPr>
            </w:pPr>
            <w:r w:rsidRPr="00D129DC">
              <w:rPr>
                <w:b/>
                <w:sz w:val="20"/>
                <w:szCs w:val="20"/>
              </w:rPr>
              <w:t>Role</w:t>
            </w:r>
          </w:p>
        </w:tc>
        <w:tc>
          <w:tcPr>
            <w:tcW w:w="2325" w:type="dxa"/>
            <w:shd w:val="clear" w:color="auto" w:fill="auto"/>
          </w:tcPr>
          <w:p w14:paraId="1DCD108A" w14:textId="77777777" w:rsidR="009B22F1" w:rsidRPr="00D129DC" w:rsidRDefault="009B22F1" w:rsidP="005A0031">
            <w:pPr>
              <w:rPr>
                <w:b/>
                <w:sz w:val="20"/>
                <w:szCs w:val="20"/>
              </w:rPr>
            </w:pPr>
            <w:r w:rsidRPr="00D129DC">
              <w:rPr>
                <w:b/>
                <w:sz w:val="20"/>
                <w:szCs w:val="20"/>
              </w:rPr>
              <w:t>Features</w:t>
            </w:r>
          </w:p>
        </w:tc>
        <w:tc>
          <w:tcPr>
            <w:tcW w:w="3056" w:type="dxa"/>
            <w:shd w:val="clear" w:color="auto" w:fill="auto"/>
          </w:tcPr>
          <w:p w14:paraId="5F004CCE" w14:textId="77777777" w:rsidR="009B22F1" w:rsidRPr="00D129DC" w:rsidRDefault="009B22F1" w:rsidP="005A0031">
            <w:pPr>
              <w:rPr>
                <w:b/>
                <w:sz w:val="20"/>
                <w:szCs w:val="20"/>
              </w:rPr>
            </w:pPr>
            <w:r w:rsidRPr="00D129DC">
              <w:rPr>
                <w:b/>
                <w:sz w:val="20"/>
                <w:szCs w:val="20"/>
              </w:rPr>
              <w:t>Multiplicity</w:t>
            </w:r>
          </w:p>
        </w:tc>
      </w:tr>
      <w:tr w:rsidR="009B22F1" w:rsidRPr="00D129DC" w14:paraId="0C9F2763" w14:textId="77777777" w:rsidTr="005A0031">
        <w:tc>
          <w:tcPr>
            <w:tcW w:w="2325" w:type="dxa"/>
            <w:vMerge w:val="restart"/>
            <w:shd w:val="clear" w:color="auto" w:fill="auto"/>
          </w:tcPr>
          <w:p w14:paraId="7ED7D2AA" w14:textId="77777777" w:rsidR="009B22F1" w:rsidRPr="00D129DC" w:rsidRDefault="009B22F1" w:rsidP="005A0031">
            <w:pPr>
              <w:rPr>
                <w:sz w:val="20"/>
                <w:szCs w:val="20"/>
              </w:rPr>
            </w:pPr>
            <w:r w:rsidRPr="00D129DC">
              <w:rPr>
                <w:sz w:val="20"/>
                <w:szCs w:val="20"/>
              </w:rPr>
              <w:t>Association</w:t>
            </w:r>
          </w:p>
          <w:p w14:paraId="38B9CD41" w14:textId="77777777" w:rsidR="009B22F1" w:rsidRPr="00D129DC" w:rsidRDefault="009B22F1" w:rsidP="005A0031">
            <w:pPr>
              <w:rPr>
                <w:sz w:val="20"/>
                <w:szCs w:val="20"/>
              </w:rPr>
            </w:pPr>
            <w:r w:rsidRPr="00D129DC">
              <w:rPr>
                <w:sz w:val="20"/>
                <w:szCs w:val="20"/>
              </w:rPr>
              <w:t>Aggregation</w:t>
            </w:r>
          </w:p>
          <w:p w14:paraId="4B03F614" w14:textId="77777777" w:rsidR="009B22F1" w:rsidRPr="00D129DC" w:rsidRDefault="009B22F1" w:rsidP="005A0031">
            <w:pPr>
              <w:rPr>
                <w:b/>
                <w:sz w:val="20"/>
                <w:szCs w:val="20"/>
              </w:rPr>
            </w:pPr>
            <w:r w:rsidRPr="00D129DC">
              <w:rPr>
                <w:sz w:val="20"/>
                <w:szCs w:val="20"/>
              </w:rPr>
              <w:t>Composition</w:t>
            </w:r>
          </w:p>
        </w:tc>
        <w:tc>
          <w:tcPr>
            <w:tcW w:w="2325" w:type="dxa"/>
            <w:shd w:val="clear" w:color="auto" w:fill="auto"/>
          </w:tcPr>
          <w:p w14:paraId="72043155" w14:textId="77777777" w:rsidR="009B22F1" w:rsidRPr="00D129DC" w:rsidRDefault="009B22F1" w:rsidP="005A0031">
            <w:pPr>
              <w:rPr>
                <w:b/>
                <w:sz w:val="20"/>
                <w:szCs w:val="20"/>
              </w:rPr>
            </w:pPr>
          </w:p>
        </w:tc>
        <w:tc>
          <w:tcPr>
            <w:tcW w:w="2325" w:type="dxa"/>
            <w:shd w:val="clear" w:color="auto" w:fill="auto"/>
          </w:tcPr>
          <w:p w14:paraId="25E58271" w14:textId="77777777" w:rsidR="009B22F1" w:rsidRPr="00D129DC" w:rsidRDefault="009B22F1" w:rsidP="005A0031">
            <w:pPr>
              <w:rPr>
                <w:b/>
                <w:sz w:val="20"/>
                <w:szCs w:val="20"/>
              </w:rPr>
            </w:pPr>
          </w:p>
        </w:tc>
        <w:tc>
          <w:tcPr>
            <w:tcW w:w="3056" w:type="dxa"/>
            <w:shd w:val="clear" w:color="auto" w:fill="auto"/>
          </w:tcPr>
          <w:p w14:paraId="70C9E690" w14:textId="77777777" w:rsidR="009B22F1" w:rsidRPr="00D129DC" w:rsidRDefault="009B22F1" w:rsidP="005A0031">
            <w:pPr>
              <w:rPr>
                <w:b/>
                <w:sz w:val="20"/>
                <w:szCs w:val="20"/>
              </w:rPr>
            </w:pPr>
          </w:p>
        </w:tc>
      </w:tr>
      <w:tr w:rsidR="009B22F1" w:rsidRPr="00D129DC" w14:paraId="45B6D620" w14:textId="77777777" w:rsidTr="005A0031">
        <w:trPr>
          <w:trHeight w:val="187"/>
        </w:trPr>
        <w:tc>
          <w:tcPr>
            <w:tcW w:w="2325" w:type="dxa"/>
            <w:vMerge/>
            <w:shd w:val="clear" w:color="auto" w:fill="auto"/>
          </w:tcPr>
          <w:p w14:paraId="50B6CB38" w14:textId="77777777" w:rsidR="009B22F1" w:rsidRPr="00D129DC" w:rsidRDefault="009B22F1" w:rsidP="005A0031">
            <w:pPr>
              <w:rPr>
                <w:b/>
                <w:sz w:val="20"/>
                <w:szCs w:val="20"/>
              </w:rPr>
            </w:pPr>
          </w:p>
        </w:tc>
        <w:tc>
          <w:tcPr>
            <w:tcW w:w="2325" w:type="dxa"/>
            <w:shd w:val="clear" w:color="auto" w:fill="auto"/>
          </w:tcPr>
          <w:p w14:paraId="0F9EFD69" w14:textId="77777777" w:rsidR="009B22F1" w:rsidRPr="00D129DC" w:rsidRDefault="009B22F1" w:rsidP="005A0031">
            <w:pPr>
              <w:rPr>
                <w:b/>
                <w:sz w:val="20"/>
                <w:szCs w:val="20"/>
              </w:rPr>
            </w:pPr>
          </w:p>
        </w:tc>
        <w:tc>
          <w:tcPr>
            <w:tcW w:w="2325" w:type="dxa"/>
            <w:shd w:val="clear" w:color="auto" w:fill="auto"/>
          </w:tcPr>
          <w:p w14:paraId="616C655B" w14:textId="77777777" w:rsidR="009B22F1" w:rsidRPr="00D129DC" w:rsidRDefault="009B22F1" w:rsidP="005A0031">
            <w:pPr>
              <w:rPr>
                <w:b/>
                <w:sz w:val="20"/>
                <w:szCs w:val="20"/>
              </w:rPr>
            </w:pPr>
          </w:p>
        </w:tc>
        <w:tc>
          <w:tcPr>
            <w:tcW w:w="3056" w:type="dxa"/>
            <w:shd w:val="clear" w:color="auto" w:fill="auto"/>
          </w:tcPr>
          <w:p w14:paraId="16794773" w14:textId="77777777" w:rsidR="009B22F1" w:rsidRPr="00D129DC" w:rsidRDefault="009B22F1" w:rsidP="005A0031">
            <w:pPr>
              <w:rPr>
                <w:b/>
                <w:sz w:val="20"/>
                <w:szCs w:val="20"/>
              </w:rPr>
            </w:pPr>
          </w:p>
        </w:tc>
      </w:tr>
      <w:tr w:rsidR="009B22F1" w:rsidRPr="00D129DC" w14:paraId="66155860" w14:textId="77777777" w:rsidTr="005A0031">
        <w:trPr>
          <w:trHeight w:val="280"/>
        </w:trPr>
        <w:tc>
          <w:tcPr>
            <w:tcW w:w="2325" w:type="dxa"/>
            <w:vMerge/>
            <w:shd w:val="clear" w:color="auto" w:fill="auto"/>
          </w:tcPr>
          <w:p w14:paraId="1241712E" w14:textId="77777777" w:rsidR="009B22F1" w:rsidRPr="00D129DC" w:rsidRDefault="009B22F1" w:rsidP="005A0031">
            <w:pPr>
              <w:rPr>
                <w:b/>
                <w:sz w:val="20"/>
                <w:szCs w:val="20"/>
              </w:rPr>
            </w:pPr>
          </w:p>
        </w:tc>
        <w:tc>
          <w:tcPr>
            <w:tcW w:w="2325" w:type="dxa"/>
            <w:shd w:val="clear" w:color="auto" w:fill="auto"/>
          </w:tcPr>
          <w:p w14:paraId="739FA63C" w14:textId="77777777" w:rsidR="009B22F1" w:rsidRPr="00D129DC" w:rsidRDefault="009B22F1" w:rsidP="005A0031">
            <w:pPr>
              <w:rPr>
                <w:b/>
                <w:sz w:val="20"/>
                <w:szCs w:val="20"/>
              </w:rPr>
            </w:pPr>
          </w:p>
        </w:tc>
        <w:tc>
          <w:tcPr>
            <w:tcW w:w="2325" w:type="dxa"/>
            <w:shd w:val="clear" w:color="auto" w:fill="auto"/>
          </w:tcPr>
          <w:p w14:paraId="4EB9324C" w14:textId="77777777" w:rsidR="009B22F1" w:rsidRPr="00D129DC" w:rsidRDefault="009B22F1" w:rsidP="005A0031">
            <w:pPr>
              <w:rPr>
                <w:b/>
                <w:sz w:val="20"/>
                <w:szCs w:val="20"/>
              </w:rPr>
            </w:pPr>
          </w:p>
        </w:tc>
        <w:tc>
          <w:tcPr>
            <w:tcW w:w="3056" w:type="dxa"/>
            <w:shd w:val="clear" w:color="auto" w:fill="auto"/>
          </w:tcPr>
          <w:p w14:paraId="31CB7A08" w14:textId="77777777" w:rsidR="009B22F1" w:rsidRPr="00D129DC" w:rsidRDefault="009B22F1" w:rsidP="005A0031">
            <w:pPr>
              <w:rPr>
                <w:b/>
                <w:sz w:val="20"/>
                <w:szCs w:val="20"/>
              </w:rPr>
            </w:pPr>
          </w:p>
        </w:tc>
      </w:tr>
    </w:tbl>
    <w:p w14:paraId="20ED434B" w14:textId="77777777" w:rsidR="00FA44B3" w:rsidRDefault="00FA44B3" w:rsidP="00D24E3B"/>
    <w:p w14:paraId="493B67DE" w14:textId="77777777" w:rsidR="00FA44B3" w:rsidRDefault="00FA44B3" w:rsidP="00D24E3B"/>
    <w:sectPr w:rsidR="00FA44B3">
      <w:headerReference w:type="default" r:id="rId23"/>
      <w:footerReference w:type="even" r:id="rId24"/>
      <w:footerReference w:type="default" r:id="rId25"/>
      <w:headerReference w:type="first" r:id="rId26"/>
      <w:footerReference w:type="first" r:id="rId27"/>
      <w:type w:val="continuous"/>
      <w:pgSz w:w="11906" w:h="16838"/>
      <w:pgMar w:top="1418" w:right="1400" w:bottom="1440" w:left="1400" w:header="720" w:footer="720" w:gutter="0"/>
      <w:cols w:space="720"/>
      <w:docGrid w:linePitch="272"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577640" w14:textId="77777777" w:rsidR="00477A73" w:rsidRDefault="00477A73">
      <w:pPr>
        <w:spacing w:line="240" w:lineRule="auto"/>
      </w:pPr>
      <w:r>
        <w:separator/>
      </w:r>
    </w:p>
  </w:endnote>
  <w:endnote w:type="continuationSeparator" w:id="0">
    <w:p w14:paraId="461A7EC9" w14:textId="77777777" w:rsidR="00477A73" w:rsidRDefault="00477A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맑은 고딕">
    <w:panose1 w:val="020B0503020000020004"/>
    <w:charset w:val="81"/>
    <w:family w:val="modern"/>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굴림">
    <w:altName w:val="Gulim"/>
    <w:panose1 w:val="020B0600000101010101"/>
    <w:charset w:val="81"/>
    <w:family w:val="moder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127">
    <w:altName w:val="Times New Roman"/>
    <w:panose1 w:val="00000000000000000000"/>
    <w:charset w:val="00"/>
    <w:family w:val="roman"/>
    <w:notTrueType/>
    <w:pitch w:val="default"/>
  </w:font>
  <w:font w:name="Calibri">
    <w:panose1 w:val="020F0502020204030204"/>
    <w:charset w:val="00"/>
    <w:family w:val="swiss"/>
    <w:pitch w:val="variable"/>
    <w:sig w:usb0="E0002AFF" w:usb1="4000ACFF" w:usb2="00000001" w:usb3="00000000" w:csb0="000001FF" w:csb1="00000000"/>
  </w:font>
  <w:font w:name="바탕체">
    <w:panose1 w:val="02030609000101010101"/>
    <w:charset w:val="81"/>
    <w:family w:val="roman"/>
    <w:pitch w:val="fixed"/>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함초롬바탕">
    <w:panose1 w:val="02030604000101010101"/>
    <w:charset w:val="81"/>
    <w:family w:val="roman"/>
    <w:pitch w:val="variable"/>
    <w:sig w:usb0="F7002EFF" w:usb1="19DFFFFF" w:usb2="001BFDD7" w:usb3="00000000" w:csb0="001F007F" w:csb1="00000000"/>
  </w:font>
  <w:font w:name="Arial Unicode MS">
    <w:altName w:val="맑은 고딕 Semilight"/>
    <w:panose1 w:val="020B0604020202020204"/>
    <w:charset w:val="81"/>
    <w:family w:val="modern"/>
    <w:pitch w:val="variable"/>
    <w:sig w:usb0="00000000" w:usb1="E9DFFFFF" w:usb2="0000003F" w:usb3="00000000" w:csb0="003F01FF" w:csb1="00000000"/>
  </w:font>
  <w:font w:name="한컴바탕">
    <w:altName w:val="맑은 고딕 Semilight"/>
    <w:panose1 w:val="02030600000101010101"/>
    <w:charset w:val="81"/>
    <w:family w:val="roman"/>
    <w:pitch w:val="variable"/>
    <w:sig w:usb0="F7FFAFFF" w:usb1="FBDFFFFF" w:usb2="00FFFFFF" w:usb3="00000000" w:csb0="8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17487"/>
      <w:docPartObj>
        <w:docPartGallery w:val="Page Numbers (Bottom of Page)"/>
        <w:docPartUnique/>
      </w:docPartObj>
    </w:sdtPr>
    <w:sdtEndPr>
      <w:rPr>
        <w:rFonts w:ascii="Arial" w:hAnsi="Arial" w:cs="Arial"/>
        <w:noProof/>
        <w:sz w:val="18"/>
        <w:szCs w:val="18"/>
      </w:rPr>
    </w:sdtEndPr>
    <w:sdtContent>
      <w:p w14:paraId="1A90B738" w14:textId="1BB8A579" w:rsidR="00E746B0" w:rsidRDefault="00E746B0">
        <w:pPr>
          <w:pStyle w:val="af3"/>
          <w:jc w:val="center"/>
        </w:pPr>
        <w:r w:rsidRPr="006F0FB4">
          <w:rPr>
            <w:rFonts w:ascii="Arial" w:hAnsi="Arial" w:cs="Arial"/>
            <w:sz w:val="20"/>
            <w:szCs w:val="20"/>
          </w:rPr>
          <w:fldChar w:fldCharType="begin"/>
        </w:r>
        <w:r w:rsidRPr="006F0FB4">
          <w:rPr>
            <w:rFonts w:ascii="Arial" w:hAnsi="Arial" w:cs="Arial"/>
            <w:sz w:val="20"/>
            <w:szCs w:val="20"/>
          </w:rPr>
          <w:instrText xml:space="preserve"> PAGE   \* MERGEFORMAT </w:instrText>
        </w:r>
        <w:r w:rsidRPr="006F0FB4">
          <w:rPr>
            <w:rFonts w:ascii="Arial" w:hAnsi="Arial" w:cs="Arial"/>
            <w:sz w:val="20"/>
            <w:szCs w:val="20"/>
          </w:rPr>
          <w:fldChar w:fldCharType="separate"/>
        </w:r>
        <w:r w:rsidR="00FC3E71">
          <w:rPr>
            <w:rFonts w:ascii="Arial" w:hAnsi="Arial" w:cs="Arial"/>
            <w:noProof/>
            <w:sz w:val="20"/>
            <w:szCs w:val="20"/>
          </w:rPr>
          <w:t>38</w:t>
        </w:r>
        <w:r w:rsidRPr="006F0FB4">
          <w:rPr>
            <w:rFonts w:ascii="Arial" w:hAnsi="Arial" w:cs="Arial"/>
            <w:noProof/>
            <w:sz w:val="20"/>
            <w:szCs w:val="20"/>
          </w:rPr>
          <w:fldChar w:fldCharType="end"/>
        </w:r>
      </w:p>
    </w:sdtContent>
  </w:sdt>
  <w:p w14:paraId="66FE287A" w14:textId="77777777" w:rsidR="00E746B0" w:rsidRDefault="00E746B0">
    <w:pPr>
      <w:pStyle w:val="af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2820A" w14:textId="77777777" w:rsidR="00E746B0" w:rsidRDefault="00E746B0"/>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1959383"/>
      <w:docPartObj>
        <w:docPartGallery w:val="Page Numbers (Bottom of Page)"/>
        <w:docPartUnique/>
      </w:docPartObj>
    </w:sdtPr>
    <w:sdtEndPr>
      <w:rPr>
        <w:noProof/>
      </w:rPr>
    </w:sdtEndPr>
    <w:sdtContent>
      <w:p w14:paraId="5DAB5C10" w14:textId="1009953F" w:rsidR="00E746B0" w:rsidRDefault="00E746B0">
        <w:pPr>
          <w:pStyle w:val="af3"/>
          <w:jc w:val="center"/>
        </w:pPr>
        <w:r>
          <w:fldChar w:fldCharType="begin"/>
        </w:r>
        <w:r>
          <w:instrText xml:space="preserve"> PAGE   \* MERGEFORMAT </w:instrText>
        </w:r>
        <w:r>
          <w:fldChar w:fldCharType="separate"/>
        </w:r>
        <w:r w:rsidR="00FC3E71">
          <w:rPr>
            <w:noProof/>
          </w:rPr>
          <w:t>50</w:t>
        </w:r>
        <w:r>
          <w:rPr>
            <w:noProof/>
          </w:rPr>
          <w:fldChar w:fldCharType="end"/>
        </w:r>
      </w:p>
    </w:sdtContent>
  </w:sdt>
  <w:p w14:paraId="1418BF29" w14:textId="77777777" w:rsidR="00E746B0" w:rsidRDefault="00E746B0"/>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B324C" w14:textId="77777777" w:rsidR="00E746B0" w:rsidRDefault="00E746B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847E4F" w14:textId="77777777" w:rsidR="00477A73" w:rsidRDefault="00477A73">
      <w:pPr>
        <w:spacing w:line="240" w:lineRule="auto"/>
      </w:pPr>
      <w:r>
        <w:separator/>
      </w:r>
    </w:p>
  </w:footnote>
  <w:footnote w:type="continuationSeparator" w:id="0">
    <w:p w14:paraId="16B64D41" w14:textId="77777777" w:rsidR="00477A73" w:rsidRDefault="00477A7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A9E846" w14:textId="77777777" w:rsidR="00E746B0" w:rsidRDefault="00E746B0">
    <w:pPr>
      <w:pStyle w:val="a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1ADDE" w14:textId="77777777" w:rsidR="00E746B0" w:rsidRDefault="00E746B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E118163C"/>
    <w:lvl w:ilvl="0">
      <w:start w:val="1"/>
      <w:numFmt w:val="decimal"/>
      <w:pStyle w:val="1"/>
      <w:lvlText w:val="%1"/>
      <w:lvlJc w:val="left"/>
      <w:pPr>
        <w:tabs>
          <w:tab w:val="num" w:pos="0"/>
        </w:tabs>
        <w:ind w:left="432" w:hanging="432"/>
      </w:pPr>
      <w:rPr>
        <w:rFonts w:hint="default"/>
        <w:b/>
        <w:bCs w:val="0"/>
        <w:i w:val="0"/>
        <w:caps w:val="0"/>
        <w:smallCaps w:val="0"/>
        <w:strike w:val="0"/>
        <w:dstrike w:val="0"/>
        <w:vanish w:val="0"/>
        <w:color w:val="000000"/>
        <w:spacing w:val="0"/>
        <w:kern w:val="1"/>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tabs>
          <w:tab w:val="num" w:pos="0"/>
        </w:tabs>
        <w:ind w:left="576" w:hanging="576"/>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tabs>
          <w:tab w:val="num" w:pos="0"/>
        </w:tabs>
        <w:ind w:left="720" w:hanging="720"/>
      </w:pPr>
      <w:rPr>
        <w:rFonts w:hint="default"/>
        <w:b/>
        <w:bCs w:val="0"/>
        <w:i w:val="0"/>
        <w:caps w:val="0"/>
        <w:smallCaps w:val="0"/>
        <w:strike w:val="0"/>
        <w:dstrike w:val="0"/>
        <w:vanish w:val="0"/>
        <w:color w:val="000000"/>
        <w:spacing w:val="0"/>
        <w:kern w:val="1"/>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4"/>
      <w:lvlText w:val="%1.%2.%3.%4"/>
      <w:lvlJc w:val="left"/>
      <w:pPr>
        <w:tabs>
          <w:tab w:val="num" w:pos="0"/>
        </w:tabs>
        <w:ind w:left="864" w:hanging="864"/>
      </w:pPr>
      <w:rPr>
        <w:rFonts w:hint="default"/>
        <w:color w:val="auto"/>
        <w:u w:val="none"/>
      </w:rPr>
    </w:lvl>
    <w:lvl w:ilvl="4">
      <w:start w:val="1"/>
      <w:numFmt w:val="decimal"/>
      <w:pStyle w:val="5"/>
      <w:lvlText w:val="%1.%2.%3.%4.%5"/>
      <w:lvlJc w:val="left"/>
      <w:pPr>
        <w:tabs>
          <w:tab w:val="num" w:pos="0"/>
        </w:tabs>
        <w:ind w:left="1008" w:hanging="1008"/>
      </w:pPr>
      <w:rPr>
        <w:rFonts w:hint="default"/>
      </w:rPr>
    </w:lvl>
    <w:lvl w:ilvl="5">
      <w:start w:val="1"/>
      <w:numFmt w:val="decimal"/>
      <w:pStyle w:val="6"/>
      <w:lvlText w:val="%1.%2.%3.%4.%5.%6"/>
      <w:lvlJc w:val="left"/>
      <w:pPr>
        <w:tabs>
          <w:tab w:val="num" w:pos="0"/>
        </w:tabs>
        <w:ind w:left="1152" w:hanging="1152"/>
      </w:pPr>
      <w:rPr>
        <w:rFonts w:hint="default"/>
      </w:rPr>
    </w:lvl>
    <w:lvl w:ilvl="6">
      <w:start w:val="1"/>
      <w:numFmt w:val="decimal"/>
      <w:pStyle w:val="7"/>
      <w:lvlText w:val="%1.%2.%3.%4.%5.%6.%7"/>
      <w:lvlJc w:val="left"/>
      <w:pPr>
        <w:tabs>
          <w:tab w:val="num" w:pos="0"/>
        </w:tabs>
        <w:ind w:left="1296" w:hanging="1296"/>
      </w:pPr>
      <w:rPr>
        <w:rFonts w:hint="default"/>
      </w:rPr>
    </w:lvl>
    <w:lvl w:ilvl="7">
      <w:start w:val="1"/>
      <w:numFmt w:val="decimal"/>
      <w:pStyle w:val="8"/>
      <w:lvlText w:val="%1.%2.%3.%4.%5.%6.%7.%8"/>
      <w:lvlJc w:val="left"/>
      <w:pPr>
        <w:tabs>
          <w:tab w:val="num" w:pos="0"/>
        </w:tabs>
        <w:ind w:left="1440" w:hanging="1440"/>
      </w:pPr>
      <w:rPr>
        <w:rFonts w:hint="default"/>
      </w:rPr>
    </w:lvl>
    <w:lvl w:ilvl="8">
      <w:start w:val="1"/>
      <w:numFmt w:val="decimal"/>
      <w:pStyle w:val="9"/>
      <w:lvlText w:val="%1.%2.%3.%4.%5.%6.%7.%8.%9"/>
      <w:lvlJc w:val="left"/>
      <w:pPr>
        <w:tabs>
          <w:tab w:val="num" w:pos="0"/>
        </w:tabs>
        <w:ind w:left="1584" w:hanging="1584"/>
      </w:pPr>
      <w:rPr>
        <w:rFonts w:hint="default"/>
      </w:rPr>
    </w:lvl>
  </w:abstractNum>
  <w:abstractNum w:abstractNumId="1" w15:restartNumberingAfterBreak="0">
    <w:nsid w:val="00000002"/>
    <w:multiLevelType w:val="multilevel"/>
    <w:tmpl w:val="00000002"/>
    <w:name w:val="WWNum12"/>
    <w:lvl w:ilvl="0">
      <w:start w:val="1"/>
      <w:numFmt w:val="bullet"/>
      <w:lvlText w:val=""/>
      <w:lvlJc w:val="left"/>
      <w:pPr>
        <w:tabs>
          <w:tab w:val="num" w:pos="780"/>
        </w:tabs>
        <w:ind w:left="780" w:hanging="360"/>
      </w:pPr>
      <w:rPr>
        <w:rFonts w:ascii="Symbol" w:hAnsi="Symbol"/>
      </w:rPr>
    </w:lvl>
    <w:lvl w:ilvl="1">
      <w:start w:val="1"/>
      <w:numFmt w:val="bullet"/>
      <w:lvlText w:val="o"/>
      <w:lvlJc w:val="left"/>
      <w:pPr>
        <w:tabs>
          <w:tab w:val="num" w:pos="1500"/>
        </w:tabs>
        <w:ind w:left="1500" w:hanging="360"/>
      </w:pPr>
      <w:rPr>
        <w:rFonts w:ascii="Courier New" w:hAnsi="Courier New" w:cs="Courier New"/>
      </w:rPr>
    </w:lvl>
    <w:lvl w:ilvl="2">
      <w:start w:val="1"/>
      <w:numFmt w:val="bullet"/>
      <w:lvlText w:val=""/>
      <w:lvlJc w:val="left"/>
      <w:pPr>
        <w:tabs>
          <w:tab w:val="num" w:pos="2220"/>
        </w:tabs>
        <w:ind w:left="2220" w:hanging="360"/>
      </w:pPr>
      <w:rPr>
        <w:rFonts w:ascii="Wingdings" w:hAnsi="Wingdings"/>
      </w:rPr>
    </w:lvl>
    <w:lvl w:ilvl="3">
      <w:start w:val="1"/>
      <w:numFmt w:val="bullet"/>
      <w:lvlText w:val=""/>
      <w:lvlJc w:val="left"/>
      <w:pPr>
        <w:tabs>
          <w:tab w:val="num" w:pos="2940"/>
        </w:tabs>
        <w:ind w:left="2940" w:hanging="360"/>
      </w:pPr>
      <w:rPr>
        <w:rFonts w:ascii="Symbol" w:hAnsi="Symbol"/>
      </w:rPr>
    </w:lvl>
    <w:lvl w:ilvl="4">
      <w:start w:val="1"/>
      <w:numFmt w:val="bullet"/>
      <w:lvlText w:val="o"/>
      <w:lvlJc w:val="left"/>
      <w:pPr>
        <w:tabs>
          <w:tab w:val="num" w:pos="3660"/>
        </w:tabs>
        <w:ind w:left="3660" w:hanging="360"/>
      </w:pPr>
      <w:rPr>
        <w:rFonts w:ascii="Courier New" w:hAnsi="Courier New" w:cs="Courier New"/>
      </w:rPr>
    </w:lvl>
    <w:lvl w:ilvl="5">
      <w:start w:val="1"/>
      <w:numFmt w:val="bullet"/>
      <w:lvlText w:val=""/>
      <w:lvlJc w:val="left"/>
      <w:pPr>
        <w:tabs>
          <w:tab w:val="num" w:pos="4380"/>
        </w:tabs>
        <w:ind w:left="4380" w:hanging="360"/>
      </w:pPr>
      <w:rPr>
        <w:rFonts w:ascii="Wingdings" w:hAnsi="Wingdings"/>
      </w:rPr>
    </w:lvl>
    <w:lvl w:ilvl="6">
      <w:start w:val="1"/>
      <w:numFmt w:val="bullet"/>
      <w:lvlText w:val=""/>
      <w:lvlJc w:val="left"/>
      <w:pPr>
        <w:tabs>
          <w:tab w:val="num" w:pos="5100"/>
        </w:tabs>
        <w:ind w:left="5100" w:hanging="360"/>
      </w:pPr>
      <w:rPr>
        <w:rFonts w:ascii="Symbol" w:hAnsi="Symbol"/>
      </w:rPr>
    </w:lvl>
    <w:lvl w:ilvl="7">
      <w:start w:val="1"/>
      <w:numFmt w:val="bullet"/>
      <w:lvlText w:val="o"/>
      <w:lvlJc w:val="left"/>
      <w:pPr>
        <w:tabs>
          <w:tab w:val="num" w:pos="5820"/>
        </w:tabs>
        <w:ind w:left="5820" w:hanging="360"/>
      </w:pPr>
      <w:rPr>
        <w:rFonts w:ascii="Courier New" w:hAnsi="Courier New" w:cs="Courier New"/>
      </w:rPr>
    </w:lvl>
    <w:lvl w:ilvl="8">
      <w:start w:val="1"/>
      <w:numFmt w:val="bullet"/>
      <w:lvlText w:val=""/>
      <w:lvlJc w:val="left"/>
      <w:pPr>
        <w:tabs>
          <w:tab w:val="num" w:pos="6540"/>
        </w:tabs>
        <w:ind w:left="6540" w:hanging="360"/>
      </w:pPr>
      <w:rPr>
        <w:rFonts w:ascii="Wingdings" w:hAnsi="Wingdings"/>
      </w:rPr>
    </w:lvl>
  </w:abstractNum>
  <w:abstractNum w:abstractNumId="2" w15:restartNumberingAfterBreak="0">
    <w:nsid w:val="00000003"/>
    <w:multiLevelType w:val="multilevel"/>
    <w:tmpl w:val="00000003"/>
    <w:name w:val="WWNum1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4"/>
    <w:multiLevelType w:val="multilevel"/>
    <w:tmpl w:val="00000004"/>
    <w:name w:val="WW8Num4"/>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6"/>
    <w:multiLevelType w:val="multilevel"/>
    <w:tmpl w:val="00000006"/>
    <w:name w:val="WW8Num7"/>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15:restartNumberingAfterBreak="0">
    <w:nsid w:val="00000007"/>
    <w:multiLevelType w:val="multilevel"/>
    <w:tmpl w:val="0000000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25C4031"/>
    <w:multiLevelType w:val="hybridMultilevel"/>
    <w:tmpl w:val="FE4A2BAA"/>
    <w:lvl w:ilvl="0" w:tplc="9C0848DE">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2687173"/>
    <w:multiLevelType w:val="hybridMultilevel"/>
    <w:tmpl w:val="2AC427A4"/>
    <w:lvl w:ilvl="0" w:tplc="44C83B10">
      <w:start w:val="1"/>
      <w:numFmt w:val="bullet"/>
      <w:suff w:val="space"/>
      <w:lvlText w:val="-"/>
      <w:lvlJc w:val="left"/>
      <w:pPr>
        <w:ind w:left="0" w:firstLine="0"/>
      </w:pPr>
      <w:rPr>
        <w:rFonts w:ascii="Wingdings" w:hAnsi="Wingdings" w:hint="default"/>
      </w:rPr>
    </w:lvl>
    <w:lvl w:ilvl="1" w:tplc="276820D4">
      <w:start w:val="1"/>
      <w:numFmt w:val="decimal"/>
      <w:lvlText w:val="%2."/>
      <w:lvlJc w:val="left"/>
      <w:pPr>
        <w:tabs>
          <w:tab w:val="num" w:pos="1440"/>
        </w:tabs>
        <w:ind w:left="1440" w:hanging="360"/>
      </w:pPr>
    </w:lvl>
    <w:lvl w:ilvl="2" w:tplc="EEAE14CA">
      <w:start w:val="1"/>
      <w:numFmt w:val="decimal"/>
      <w:lvlText w:val="%3."/>
      <w:lvlJc w:val="left"/>
      <w:pPr>
        <w:tabs>
          <w:tab w:val="num" w:pos="2160"/>
        </w:tabs>
        <w:ind w:left="2160" w:hanging="360"/>
      </w:pPr>
    </w:lvl>
    <w:lvl w:ilvl="3" w:tplc="D7F6772C">
      <w:start w:val="1"/>
      <w:numFmt w:val="decimal"/>
      <w:lvlText w:val="%4."/>
      <w:lvlJc w:val="left"/>
      <w:pPr>
        <w:tabs>
          <w:tab w:val="num" w:pos="2880"/>
        </w:tabs>
        <w:ind w:left="2880" w:hanging="360"/>
      </w:pPr>
    </w:lvl>
    <w:lvl w:ilvl="4" w:tplc="50BCC034">
      <w:start w:val="1"/>
      <w:numFmt w:val="decimal"/>
      <w:lvlText w:val="%5."/>
      <w:lvlJc w:val="left"/>
      <w:pPr>
        <w:tabs>
          <w:tab w:val="num" w:pos="3600"/>
        </w:tabs>
        <w:ind w:left="3600" w:hanging="360"/>
      </w:pPr>
    </w:lvl>
    <w:lvl w:ilvl="5" w:tplc="FB4081D4">
      <w:start w:val="1"/>
      <w:numFmt w:val="decimal"/>
      <w:lvlText w:val="%6."/>
      <w:lvlJc w:val="left"/>
      <w:pPr>
        <w:tabs>
          <w:tab w:val="num" w:pos="4320"/>
        </w:tabs>
        <w:ind w:left="4320" w:hanging="360"/>
      </w:pPr>
    </w:lvl>
    <w:lvl w:ilvl="6" w:tplc="0728D69E">
      <w:start w:val="1"/>
      <w:numFmt w:val="decimal"/>
      <w:lvlText w:val="%7."/>
      <w:lvlJc w:val="left"/>
      <w:pPr>
        <w:tabs>
          <w:tab w:val="num" w:pos="5040"/>
        </w:tabs>
        <w:ind w:left="5040" w:hanging="360"/>
      </w:pPr>
    </w:lvl>
    <w:lvl w:ilvl="7" w:tplc="0B3671AA">
      <w:start w:val="1"/>
      <w:numFmt w:val="decimal"/>
      <w:lvlText w:val="%8."/>
      <w:lvlJc w:val="left"/>
      <w:pPr>
        <w:tabs>
          <w:tab w:val="num" w:pos="5760"/>
        </w:tabs>
        <w:ind w:left="5760" w:hanging="360"/>
      </w:pPr>
    </w:lvl>
    <w:lvl w:ilvl="8" w:tplc="EA124018">
      <w:start w:val="1"/>
      <w:numFmt w:val="decimal"/>
      <w:lvlText w:val="%9."/>
      <w:lvlJc w:val="left"/>
      <w:pPr>
        <w:tabs>
          <w:tab w:val="num" w:pos="6480"/>
        </w:tabs>
        <w:ind w:left="6480" w:hanging="360"/>
      </w:pPr>
    </w:lvl>
  </w:abstractNum>
  <w:abstractNum w:abstractNumId="9" w15:restartNumberingAfterBreak="0">
    <w:nsid w:val="08001F9E"/>
    <w:multiLevelType w:val="hybridMultilevel"/>
    <w:tmpl w:val="4144394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A661298"/>
    <w:multiLevelType w:val="hybridMultilevel"/>
    <w:tmpl w:val="F6E66F38"/>
    <w:lvl w:ilvl="0" w:tplc="7360BC4A">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0A995129"/>
    <w:multiLevelType w:val="hybridMultilevel"/>
    <w:tmpl w:val="38D23BD2"/>
    <w:lvl w:ilvl="0" w:tplc="EAF079D2">
      <w:numFmt w:val="bullet"/>
      <w:lvlText w:val="•"/>
      <w:lvlJc w:val="left"/>
      <w:pPr>
        <w:ind w:left="1080" w:hanging="720"/>
      </w:pPr>
      <w:rPr>
        <w:rFonts w:ascii="Arial" w:eastAsia="SimSu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0BE9092F"/>
    <w:multiLevelType w:val="hybridMultilevel"/>
    <w:tmpl w:val="0DCED344"/>
    <w:lvl w:ilvl="0" w:tplc="55F0339A">
      <w:start w:val="1"/>
      <w:numFmt w:val="bullet"/>
      <w:suff w:val="space"/>
      <w:lvlText w:val="-"/>
      <w:lvlJc w:val="left"/>
      <w:pPr>
        <w:ind w:left="0" w:firstLine="0"/>
      </w:pPr>
      <w:rPr>
        <w:rFonts w:ascii="Wingdings" w:hAnsi="Wingdings" w:hint="default"/>
      </w:rPr>
    </w:lvl>
    <w:lvl w:ilvl="1" w:tplc="F064F66A">
      <w:start w:val="1"/>
      <w:numFmt w:val="decimal"/>
      <w:lvlText w:val="%2."/>
      <w:lvlJc w:val="left"/>
      <w:pPr>
        <w:tabs>
          <w:tab w:val="num" w:pos="1440"/>
        </w:tabs>
        <w:ind w:left="1440" w:hanging="360"/>
      </w:pPr>
    </w:lvl>
    <w:lvl w:ilvl="2" w:tplc="CA466650">
      <w:start w:val="1"/>
      <w:numFmt w:val="decimal"/>
      <w:lvlText w:val="%3."/>
      <w:lvlJc w:val="left"/>
      <w:pPr>
        <w:tabs>
          <w:tab w:val="num" w:pos="2160"/>
        </w:tabs>
        <w:ind w:left="2160" w:hanging="360"/>
      </w:pPr>
    </w:lvl>
    <w:lvl w:ilvl="3" w:tplc="96781B46">
      <w:start w:val="1"/>
      <w:numFmt w:val="decimal"/>
      <w:lvlText w:val="%4."/>
      <w:lvlJc w:val="left"/>
      <w:pPr>
        <w:tabs>
          <w:tab w:val="num" w:pos="2880"/>
        </w:tabs>
        <w:ind w:left="2880" w:hanging="360"/>
      </w:pPr>
    </w:lvl>
    <w:lvl w:ilvl="4" w:tplc="8FF4E82E">
      <w:start w:val="1"/>
      <w:numFmt w:val="decimal"/>
      <w:lvlText w:val="%5."/>
      <w:lvlJc w:val="left"/>
      <w:pPr>
        <w:tabs>
          <w:tab w:val="num" w:pos="3600"/>
        </w:tabs>
        <w:ind w:left="3600" w:hanging="360"/>
      </w:pPr>
    </w:lvl>
    <w:lvl w:ilvl="5" w:tplc="BD946D22">
      <w:start w:val="1"/>
      <w:numFmt w:val="decimal"/>
      <w:lvlText w:val="%6."/>
      <w:lvlJc w:val="left"/>
      <w:pPr>
        <w:tabs>
          <w:tab w:val="num" w:pos="4320"/>
        </w:tabs>
        <w:ind w:left="4320" w:hanging="360"/>
      </w:pPr>
    </w:lvl>
    <w:lvl w:ilvl="6" w:tplc="0AB06686">
      <w:start w:val="1"/>
      <w:numFmt w:val="decimal"/>
      <w:lvlText w:val="%7."/>
      <w:lvlJc w:val="left"/>
      <w:pPr>
        <w:tabs>
          <w:tab w:val="num" w:pos="5040"/>
        </w:tabs>
        <w:ind w:left="5040" w:hanging="360"/>
      </w:pPr>
    </w:lvl>
    <w:lvl w:ilvl="7" w:tplc="7B8C4C06">
      <w:start w:val="1"/>
      <w:numFmt w:val="decimal"/>
      <w:lvlText w:val="%8."/>
      <w:lvlJc w:val="left"/>
      <w:pPr>
        <w:tabs>
          <w:tab w:val="num" w:pos="5760"/>
        </w:tabs>
        <w:ind w:left="5760" w:hanging="360"/>
      </w:pPr>
    </w:lvl>
    <w:lvl w:ilvl="8" w:tplc="D542C750">
      <w:start w:val="1"/>
      <w:numFmt w:val="decimal"/>
      <w:lvlText w:val="%9."/>
      <w:lvlJc w:val="left"/>
      <w:pPr>
        <w:tabs>
          <w:tab w:val="num" w:pos="6480"/>
        </w:tabs>
        <w:ind w:left="6480" w:hanging="360"/>
      </w:pPr>
    </w:lvl>
  </w:abstractNum>
  <w:abstractNum w:abstractNumId="13" w15:restartNumberingAfterBreak="0">
    <w:nsid w:val="16BC5492"/>
    <w:multiLevelType w:val="hybridMultilevel"/>
    <w:tmpl w:val="6CE4D3AA"/>
    <w:lvl w:ilvl="0" w:tplc="3E026272">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15:restartNumberingAfterBreak="0">
    <w:nsid w:val="1A5D22C5"/>
    <w:multiLevelType w:val="hybridMultilevel"/>
    <w:tmpl w:val="2A288C40"/>
    <w:lvl w:ilvl="0" w:tplc="A692D754">
      <w:start w:val="1"/>
      <w:numFmt w:val="decimal"/>
      <w:lvlText w:val="%1)"/>
      <w:lvlJc w:val="left"/>
      <w:pPr>
        <w:tabs>
          <w:tab w:val="num" w:pos="360"/>
        </w:tabs>
        <w:ind w:left="36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F315AAE"/>
    <w:multiLevelType w:val="hybridMultilevel"/>
    <w:tmpl w:val="407E82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5C0CAC"/>
    <w:multiLevelType w:val="hybridMultilevel"/>
    <w:tmpl w:val="C75A69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7B08FA"/>
    <w:multiLevelType w:val="hybridMultilevel"/>
    <w:tmpl w:val="3AECB83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840A97"/>
    <w:multiLevelType w:val="hybridMultilevel"/>
    <w:tmpl w:val="0E5E7DAE"/>
    <w:lvl w:ilvl="0" w:tplc="DD3CEC72">
      <w:start w:val="3"/>
      <w:numFmt w:val="decimal"/>
      <w:lvlText w:val="%1."/>
      <w:lvlJc w:val="left"/>
      <w:pPr>
        <w:ind w:left="36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19" w15:restartNumberingAfterBreak="0">
    <w:nsid w:val="2D414BD1"/>
    <w:multiLevelType w:val="hybridMultilevel"/>
    <w:tmpl w:val="ACC6A44E"/>
    <w:lvl w:ilvl="0" w:tplc="3E026272">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15:restartNumberingAfterBreak="0">
    <w:nsid w:val="2E426186"/>
    <w:multiLevelType w:val="hybridMultilevel"/>
    <w:tmpl w:val="2EC6C5BE"/>
    <w:lvl w:ilvl="0" w:tplc="93CA505A">
      <w:start w:val="1"/>
      <w:numFmt w:val="bullet"/>
      <w:suff w:val="space"/>
      <w:lvlText w:val="-"/>
      <w:lvlJc w:val="left"/>
      <w:pPr>
        <w:ind w:left="0" w:firstLine="0"/>
      </w:pPr>
      <w:rPr>
        <w:rFonts w:ascii="Wingdings" w:hAnsi="Wingdings" w:hint="default"/>
      </w:rPr>
    </w:lvl>
    <w:lvl w:ilvl="1" w:tplc="EF7AAC5E">
      <w:start w:val="1"/>
      <w:numFmt w:val="decimal"/>
      <w:lvlText w:val="%2."/>
      <w:lvlJc w:val="left"/>
      <w:pPr>
        <w:tabs>
          <w:tab w:val="num" w:pos="1440"/>
        </w:tabs>
        <w:ind w:left="1440" w:hanging="360"/>
      </w:pPr>
    </w:lvl>
    <w:lvl w:ilvl="2" w:tplc="3962D4BE">
      <w:start w:val="1"/>
      <w:numFmt w:val="decimal"/>
      <w:lvlText w:val="%3."/>
      <w:lvlJc w:val="left"/>
      <w:pPr>
        <w:tabs>
          <w:tab w:val="num" w:pos="2160"/>
        </w:tabs>
        <w:ind w:left="2160" w:hanging="360"/>
      </w:pPr>
    </w:lvl>
    <w:lvl w:ilvl="3" w:tplc="332A29FC">
      <w:start w:val="1"/>
      <w:numFmt w:val="decimal"/>
      <w:lvlText w:val="%4."/>
      <w:lvlJc w:val="left"/>
      <w:pPr>
        <w:tabs>
          <w:tab w:val="num" w:pos="2880"/>
        </w:tabs>
        <w:ind w:left="2880" w:hanging="360"/>
      </w:pPr>
    </w:lvl>
    <w:lvl w:ilvl="4" w:tplc="19A89CB0">
      <w:start w:val="1"/>
      <w:numFmt w:val="decimal"/>
      <w:lvlText w:val="%5."/>
      <w:lvlJc w:val="left"/>
      <w:pPr>
        <w:tabs>
          <w:tab w:val="num" w:pos="3600"/>
        </w:tabs>
        <w:ind w:left="3600" w:hanging="360"/>
      </w:pPr>
    </w:lvl>
    <w:lvl w:ilvl="5" w:tplc="A970AEF2">
      <w:start w:val="1"/>
      <w:numFmt w:val="decimal"/>
      <w:lvlText w:val="%6."/>
      <w:lvlJc w:val="left"/>
      <w:pPr>
        <w:tabs>
          <w:tab w:val="num" w:pos="4320"/>
        </w:tabs>
        <w:ind w:left="4320" w:hanging="360"/>
      </w:pPr>
    </w:lvl>
    <w:lvl w:ilvl="6" w:tplc="064045FE">
      <w:start w:val="1"/>
      <w:numFmt w:val="decimal"/>
      <w:lvlText w:val="%7."/>
      <w:lvlJc w:val="left"/>
      <w:pPr>
        <w:tabs>
          <w:tab w:val="num" w:pos="5040"/>
        </w:tabs>
        <w:ind w:left="5040" w:hanging="360"/>
      </w:pPr>
    </w:lvl>
    <w:lvl w:ilvl="7" w:tplc="9C389574">
      <w:start w:val="1"/>
      <w:numFmt w:val="decimal"/>
      <w:lvlText w:val="%8."/>
      <w:lvlJc w:val="left"/>
      <w:pPr>
        <w:tabs>
          <w:tab w:val="num" w:pos="5760"/>
        </w:tabs>
        <w:ind w:left="5760" w:hanging="360"/>
      </w:pPr>
    </w:lvl>
    <w:lvl w:ilvl="8" w:tplc="EF4AB23A">
      <w:start w:val="1"/>
      <w:numFmt w:val="decimal"/>
      <w:lvlText w:val="%9."/>
      <w:lvlJc w:val="left"/>
      <w:pPr>
        <w:tabs>
          <w:tab w:val="num" w:pos="6480"/>
        </w:tabs>
        <w:ind w:left="6480" w:hanging="360"/>
      </w:pPr>
    </w:lvl>
  </w:abstractNum>
  <w:abstractNum w:abstractNumId="21" w15:restartNumberingAfterBreak="0">
    <w:nsid w:val="2F3B3723"/>
    <w:multiLevelType w:val="hybridMultilevel"/>
    <w:tmpl w:val="D5363542"/>
    <w:lvl w:ilvl="0" w:tplc="7B6AEF80">
      <w:start w:val="1"/>
      <w:numFmt w:val="bullet"/>
      <w:suff w:val="space"/>
      <w:lvlText w:val="-"/>
      <w:lvlJc w:val="left"/>
      <w:pPr>
        <w:ind w:left="0" w:firstLine="0"/>
      </w:pPr>
      <w:rPr>
        <w:rFonts w:ascii="Wingdings" w:hAnsi="Wingdings" w:hint="default"/>
      </w:rPr>
    </w:lvl>
    <w:lvl w:ilvl="1" w:tplc="A68493D4">
      <w:start w:val="1"/>
      <w:numFmt w:val="decimal"/>
      <w:lvlText w:val="%2."/>
      <w:lvlJc w:val="left"/>
      <w:pPr>
        <w:tabs>
          <w:tab w:val="num" w:pos="1440"/>
        </w:tabs>
        <w:ind w:left="1440" w:hanging="360"/>
      </w:pPr>
    </w:lvl>
    <w:lvl w:ilvl="2" w:tplc="CEE0E624">
      <w:start w:val="1"/>
      <w:numFmt w:val="decimal"/>
      <w:lvlText w:val="%3."/>
      <w:lvlJc w:val="left"/>
      <w:pPr>
        <w:tabs>
          <w:tab w:val="num" w:pos="2160"/>
        </w:tabs>
        <w:ind w:left="2160" w:hanging="360"/>
      </w:pPr>
    </w:lvl>
    <w:lvl w:ilvl="3" w:tplc="9DF8A2F8">
      <w:start w:val="1"/>
      <w:numFmt w:val="decimal"/>
      <w:lvlText w:val="%4."/>
      <w:lvlJc w:val="left"/>
      <w:pPr>
        <w:tabs>
          <w:tab w:val="num" w:pos="2880"/>
        </w:tabs>
        <w:ind w:left="2880" w:hanging="360"/>
      </w:pPr>
    </w:lvl>
    <w:lvl w:ilvl="4" w:tplc="9CB65AF2">
      <w:start w:val="1"/>
      <w:numFmt w:val="decimal"/>
      <w:lvlText w:val="%5."/>
      <w:lvlJc w:val="left"/>
      <w:pPr>
        <w:tabs>
          <w:tab w:val="num" w:pos="3600"/>
        </w:tabs>
        <w:ind w:left="3600" w:hanging="360"/>
      </w:pPr>
    </w:lvl>
    <w:lvl w:ilvl="5" w:tplc="8F6A6AAC">
      <w:start w:val="1"/>
      <w:numFmt w:val="decimal"/>
      <w:lvlText w:val="%6."/>
      <w:lvlJc w:val="left"/>
      <w:pPr>
        <w:tabs>
          <w:tab w:val="num" w:pos="4320"/>
        </w:tabs>
        <w:ind w:left="4320" w:hanging="360"/>
      </w:pPr>
    </w:lvl>
    <w:lvl w:ilvl="6" w:tplc="CC22DA40">
      <w:start w:val="1"/>
      <w:numFmt w:val="decimal"/>
      <w:lvlText w:val="%7."/>
      <w:lvlJc w:val="left"/>
      <w:pPr>
        <w:tabs>
          <w:tab w:val="num" w:pos="5040"/>
        </w:tabs>
        <w:ind w:left="5040" w:hanging="360"/>
      </w:pPr>
    </w:lvl>
    <w:lvl w:ilvl="7" w:tplc="4B8E1558">
      <w:start w:val="1"/>
      <w:numFmt w:val="decimal"/>
      <w:lvlText w:val="%8."/>
      <w:lvlJc w:val="left"/>
      <w:pPr>
        <w:tabs>
          <w:tab w:val="num" w:pos="5760"/>
        </w:tabs>
        <w:ind w:left="5760" w:hanging="360"/>
      </w:pPr>
    </w:lvl>
    <w:lvl w:ilvl="8" w:tplc="117067FE">
      <w:start w:val="1"/>
      <w:numFmt w:val="decimal"/>
      <w:lvlText w:val="%9."/>
      <w:lvlJc w:val="left"/>
      <w:pPr>
        <w:tabs>
          <w:tab w:val="num" w:pos="6480"/>
        </w:tabs>
        <w:ind w:left="6480" w:hanging="360"/>
      </w:pPr>
    </w:lvl>
  </w:abstractNum>
  <w:abstractNum w:abstractNumId="22" w15:restartNumberingAfterBreak="0">
    <w:nsid w:val="35A078F8"/>
    <w:multiLevelType w:val="hybridMultilevel"/>
    <w:tmpl w:val="0C3EE2AE"/>
    <w:lvl w:ilvl="0" w:tplc="CA12C42E">
      <w:start w:val="1"/>
      <w:numFmt w:val="bullet"/>
      <w:suff w:val="space"/>
      <w:lvlText w:val="-"/>
      <w:lvlJc w:val="left"/>
      <w:pPr>
        <w:ind w:left="0" w:firstLine="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15:restartNumberingAfterBreak="0">
    <w:nsid w:val="3ED94DEA"/>
    <w:multiLevelType w:val="hybridMultilevel"/>
    <w:tmpl w:val="8CF89ADA"/>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4" w15:restartNumberingAfterBreak="0">
    <w:nsid w:val="418A09D2"/>
    <w:multiLevelType w:val="hybridMultilevel"/>
    <w:tmpl w:val="C17C3CE2"/>
    <w:lvl w:ilvl="0" w:tplc="FA5671F4">
      <w:start w:val="1"/>
      <w:numFmt w:val="bullet"/>
      <w:suff w:val="space"/>
      <w:lvlText w:val="-"/>
      <w:lvlJc w:val="left"/>
      <w:pPr>
        <w:ind w:left="0" w:firstLine="0"/>
      </w:pPr>
      <w:rPr>
        <w:rFonts w:ascii="Wingdings" w:hAnsi="Wingdings" w:hint="default"/>
      </w:rPr>
    </w:lvl>
    <w:lvl w:ilvl="1" w:tplc="2A7644C2">
      <w:start w:val="1"/>
      <w:numFmt w:val="decimal"/>
      <w:lvlText w:val="%2."/>
      <w:lvlJc w:val="left"/>
      <w:pPr>
        <w:tabs>
          <w:tab w:val="num" w:pos="1440"/>
        </w:tabs>
        <w:ind w:left="1440" w:hanging="360"/>
      </w:pPr>
    </w:lvl>
    <w:lvl w:ilvl="2" w:tplc="4136356C">
      <w:start w:val="1"/>
      <w:numFmt w:val="decimal"/>
      <w:lvlText w:val="%3."/>
      <w:lvlJc w:val="left"/>
      <w:pPr>
        <w:tabs>
          <w:tab w:val="num" w:pos="2160"/>
        </w:tabs>
        <w:ind w:left="2160" w:hanging="360"/>
      </w:pPr>
    </w:lvl>
    <w:lvl w:ilvl="3" w:tplc="BE6236DC">
      <w:start w:val="1"/>
      <w:numFmt w:val="decimal"/>
      <w:lvlText w:val="%4."/>
      <w:lvlJc w:val="left"/>
      <w:pPr>
        <w:tabs>
          <w:tab w:val="num" w:pos="2880"/>
        </w:tabs>
        <w:ind w:left="2880" w:hanging="360"/>
      </w:pPr>
    </w:lvl>
    <w:lvl w:ilvl="4" w:tplc="E3B08A1E">
      <w:start w:val="1"/>
      <w:numFmt w:val="decimal"/>
      <w:lvlText w:val="%5."/>
      <w:lvlJc w:val="left"/>
      <w:pPr>
        <w:tabs>
          <w:tab w:val="num" w:pos="3600"/>
        </w:tabs>
        <w:ind w:left="3600" w:hanging="360"/>
      </w:pPr>
    </w:lvl>
    <w:lvl w:ilvl="5" w:tplc="4AC86CAE">
      <w:start w:val="1"/>
      <w:numFmt w:val="decimal"/>
      <w:lvlText w:val="%6."/>
      <w:lvlJc w:val="left"/>
      <w:pPr>
        <w:tabs>
          <w:tab w:val="num" w:pos="4320"/>
        </w:tabs>
        <w:ind w:left="4320" w:hanging="360"/>
      </w:pPr>
    </w:lvl>
    <w:lvl w:ilvl="6" w:tplc="C240AB8C">
      <w:start w:val="1"/>
      <w:numFmt w:val="decimal"/>
      <w:lvlText w:val="%7."/>
      <w:lvlJc w:val="left"/>
      <w:pPr>
        <w:tabs>
          <w:tab w:val="num" w:pos="5040"/>
        </w:tabs>
        <w:ind w:left="5040" w:hanging="360"/>
      </w:pPr>
    </w:lvl>
    <w:lvl w:ilvl="7" w:tplc="90D0090C">
      <w:start w:val="1"/>
      <w:numFmt w:val="decimal"/>
      <w:lvlText w:val="%8."/>
      <w:lvlJc w:val="left"/>
      <w:pPr>
        <w:tabs>
          <w:tab w:val="num" w:pos="5760"/>
        </w:tabs>
        <w:ind w:left="5760" w:hanging="360"/>
      </w:pPr>
    </w:lvl>
    <w:lvl w:ilvl="8" w:tplc="53BCBF68">
      <w:start w:val="1"/>
      <w:numFmt w:val="decimal"/>
      <w:lvlText w:val="%9."/>
      <w:lvlJc w:val="left"/>
      <w:pPr>
        <w:tabs>
          <w:tab w:val="num" w:pos="6480"/>
        </w:tabs>
        <w:ind w:left="6480" w:hanging="360"/>
      </w:pPr>
    </w:lvl>
  </w:abstractNum>
  <w:abstractNum w:abstractNumId="25" w15:restartNumberingAfterBreak="0">
    <w:nsid w:val="430A1B65"/>
    <w:multiLevelType w:val="hybridMultilevel"/>
    <w:tmpl w:val="C75A69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2A7D35"/>
    <w:multiLevelType w:val="hybridMultilevel"/>
    <w:tmpl w:val="496C0302"/>
    <w:lvl w:ilvl="0" w:tplc="CA12C42E">
      <w:start w:val="1"/>
      <w:numFmt w:val="bullet"/>
      <w:suff w:val="space"/>
      <w:lvlText w:val="-"/>
      <w:lvlJc w:val="left"/>
      <w:pPr>
        <w:ind w:left="0" w:firstLine="0"/>
      </w:pPr>
      <w:rPr>
        <w:rFonts w:ascii="Wingdings" w:hAnsi="Wingdings" w:hint="default"/>
      </w:rPr>
    </w:lvl>
    <w:lvl w:ilvl="1" w:tplc="AD60A94E">
      <w:start w:val="1"/>
      <w:numFmt w:val="decimal"/>
      <w:lvlText w:val="%2."/>
      <w:lvlJc w:val="left"/>
      <w:pPr>
        <w:tabs>
          <w:tab w:val="num" w:pos="1440"/>
        </w:tabs>
        <w:ind w:left="1440" w:hanging="360"/>
      </w:pPr>
    </w:lvl>
    <w:lvl w:ilvl="2" w:tplc="92149794">
      <w:start w:val="1"/>
      <w:numFmt w:val="decimal"/>
      <w:lvlText w:val="%3."/>
      <w:lvlJc w:val="left"/>
      <w:pPr>
        <w:tabs>
          <w:tab w:val="num" w:pos="2160"/>
        </w:tabs>
        <w:ind w:left="2160" w:hanging="360"/>
      </w:pPr>
    </w:lvl>
    <w:lvl w:ilvl="3" w:tplc="861EBCE6">
      <w:start w:val="1"/>
      <w:numFmt w:val="decimal"/>
      <w:lvlText w:val="%4."/>
      <w:lvlJc w:val="left"/>
      <w:pPr>
        <w:tabs>
          <w:tab w:val="num" w:pos="2880"/>
        </w:tabs>
        <w:ind w:left="2880" w:hanging="360"/>
      </w:pPr>
    </w:lvl>
    <w:lvl w:ilvl="4" w:tplc="4762FA70">
      <w:start w:val="1"/>
      <w:numFmt w:val="decimal"/>
      <w:lvlText w:val="%5."/>
      <w:lvlJc w:val="left"/>
      <w:pPr>
        <w:tabs>
          <w:tab w:val="num" w:pos="3600"/>
        </w:tabs>
        <w:ind w:left="3600" w:hanging="360"/>
      </w:pPr>
    </w:lvl>
    <w:lvl w:ilvl="5" w:tplc="32BCA688">
      <w:start w:val="1"/>
      <w:numFmt w:val="decimal"/>
      <w:lvlText w:val="%6."/>
      <w:lvlJc w:val="left"/>
      <w:pPr>
        <w:tabs>
          <w:tab w:val="num" w:pos="4320"/>
        </w:tabs>
        <w:ind w:left="4320" w:hanging="360"/>
      </w:pPr>
    </w:lvl>
    <w:lvl w:ilvl="6" w:tplc="43404E86">
      <w:start w:val="1"/>
      <w:numFmt w:val="decimal"/>
      <w:lvlText w:val="%7."/>
      <w:lvlJc w:val="left"/>
      <w:pPr>
        <w:tabs>
          <w:tab w:val="num" w:pos="5040"/>
        </w:tabs>
        <w:ind w:left="5040" w:hanging="360"/>
      </w:pPr>
    </w:lvl>
    <w:lvl w:ilvl="7" w:tplc="CC9CFBF8">
      <w:start w:val="1"/>
      <w:numFmt w:val="decimal"/>
      <w:lvlText w:val="%8."/>
      <w:lvlJc w:val="left"/>
      <w:pPr>
        <w:tabs>
          <w:tab w:val="num" w:pos="5760"/>
        </w:tabs>
        <w:ind w:left="5760" w:hanging="360"/>
      </w:pPr>
    </w:lvl>
    <w:lvl w:ilvl="8" w:tplc="DC7C05B6">
      <w:start w:val="1"/>
      <w:numFmt w:val="decimal"/>
      <w:lvlText w:val="%9."/>
      <w:lvlJc w:val="left"/>
      <w:pPr>
        <w:tabs>
          <w:tab w:val="num" w:pos="6480"/>
        </w:tabs>
        <w:ind w:left="6480" w:hanging="360"/>
      </w:pPr>
    </w:lvl>
  </w:abstractNum>
  <w:abstractNum w:abstractNumId="27" w15:restartNumberingAfterBreak="0">
    <w:nsid w:val="5DF71576"/>
    <w:multiLevelType w:val="hybridMultilevel"/>
    <w:tmpl w:val="01440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0128FA"/>
    <w:multiLevelType w:val="hybridMultilevel"/>
    <w:tmpl w:val="84FE94DE"/>
    <w:lvl w:ilvl="0" w:tplc="A6604CDA">
      <w:start w:val="1"/>
      <w:numFmt w:val="bullet"/>
      <w:suff w:val="space"/>
      <w:lvlText w:val="-"/>
      <w:lvlJc w:val="left"/>
      <w:pPr>
        <w:ind w:left="0" w:firstLine="0"/>
      </w:pPr>
      <w:rPr>
        <w:rFonts w:ascii="Wingdings" w:hAnsi="Wingdings" w:hint="default"/>
      </w:rPr>
    </w:lvl>
    <w:lvl w:ilvl="1" w:tplc="AAE004E0">
      <w:start w:val="1"/>
      <w:numFmt w:val="decimal"/>
      <w:lvlText w:val="%2."/>
      <w:lvlJc w:val="left"/>
      <w:pPr>
        <w:tabs>
          <w:tab w:val="num" w:pos="1440"/>
        </w:tabs>
        <w:ind w:left="1440" w:hanging="360"/>
      </w:pPr>
    </w:lvl>
    <w:lvl w:ilvl="2" w:tplc="88968E22">
      <w:start w:val="1"/>
      <w:numFmt w:val="decimal"/>
      <w:lvlText w:val="%3."/>
      <w:lvlJc w:val="left"/>
      <w:pPr>
        <w:tabs>
          <w:tab w:val="num" w:pos="2160"/>
        </w:tabs>
        <w:ind w:left="2160" w:hanging="360"/>
      </w:pPr>
    </w:lvl>
    <w:lvl w:ilvl="3" w:tplc="1F86A2D4">
      <w:start w:val="1"/>
      <w:numFmt w:val="decimal"/>
      <w:lvlText w:val="%4."/>
      <w:lvlJc w:val="left"/>
      <w:pPr>
        <w:tabs>
          <w:tab w:val="num" w:pos="2880"/>
        </w:tabs>
        <w:ind w:left="2880" w:hanging="360"/>
      </w:pPr>
    </w:lvl>
    <w:lvl w:ilvl="4" w:tplc="062033DE">
      <w:start w:val="1"/>
      <w:numFmt w:val="decimal"/>
      <w:lvlText w:val="%5."/>
      <w:lvlJc w:val="left"/>
      <w:pPr>
        <w:tabs>
          <w:tab w:val="num" w:pos="3600"/>
        </w:tabs>
        <w:ind w:left="3600" w:hanging="360"/>
      </w:pPr>
    </w:lvl>
    <w:lvl w:ilvl="5" w:tplc="430A3272">
      <w:start w:val="1"/>
      <w:numFmt w:val="decimal"/>
      <w:lvlText w:val="%6."/>
      <w:lvlJc w:val="left"/>
      <w:pPr>
        <w:tabs>
          <w:tab w:val="num" w:pos="4320"/>
        </w:tabs>
        <w:ind w:left="4320" w:hanging="360"/>
      </w:pPr>
    </w:lvl>
    <w:lvl w:ilvl="6" w:tplc="BF4668F0">
      <w:start w:val="1"/>
      <w:numFmt w:val="decimal"/>
      <w:lvlText w:val="%7."/>
      <w:lvlJc w:val="left"/>
      <w:pPr>
        <w:tabs>
          <w:tab w:val="num" w:pos="5040"/>
        </w:tabs>
        <w:ind w:left="5040" w:hanging="360"/>
      </w:pPr>
    </w:lvl>
    <w:lvl w:ilvl="7" w:tplc="2FC4E1BE">
      <w:start w:val="1"/>
      <w:numFmt w:val="decimal"/>
      <w:lvlText w:val="%8."/>
      <w:lvlJc w:val="left"/>
      <w:pPr>
        <w:tabs>
          <w:tab w:val="num" w:pos="5760"/>
        </w:tabs>
        <w:ind w:left="5760" w:hanging="360"/>
      </w:pPr>
    </w:lvl>
    <w:lvl w:ilvl="8" w:tplc="C21AEE9E">
      <w:start w:val="1"/>
      <w:numFmt w:val="decimal"/>
      <w:lvlText w:val="%9."/>
      <w:lvlJc w:val="left"/>
      <w:pPr>
        <w:tabs>
          <w:tab w:val="num" w:pos="6480"/>
        </w:tabs>
        <w:ind w:left="6480" w:hanging="360"/>
      </w:pPr>
    </w:lvl>
  </w:abstractNum>
  <w:abstractNum w:abstractNumId="29" w15:restartNumberingAfterBreak="0">
    <w:nsid w:val="5E2D3788"/>
    <w:multiLevelType w:val="hybridMultilevel"/>
    <w:tmpl w:val="3F085FCA"/>
    <w:lvl w:ilvl="0" w:tplc="CA12C42E">
      <w:start w:val="1"/>
      <w:numFmt w:val="bullet"/>
      <w:suff w:val="space"/>
      <w:lvlText w:val="-"/>
      <w:lvlJc w:val="left"/>
      <w:pPr>
        <w:ind w:left="0" w:firstLine="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0" w15:restartNumberingAfterBreak="0">
    <w:nsid w:val="67A27097"/>
    <w:multiLevelType w:val="hybridMultilevel"/>
    <w:tmpl w:val="22463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EF257C"/>
    <w:multiLevelType w:val="hybridMultilevel"/>
    <w:tmpl w:val="99A48EC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2" w15:restartNumberingAfterBreak="0">
    <w:nsid w:val="6B654325"/>
    <w:multiLevelType w:val="hybridMultilevel"/>
    <w:tmpl w:val="6BA2C124"/>
    <w:lvl w:ilvl="0" w:tplc="15027502">
      <w:start w:val="1"/>
      <w:numFmt w:val="bullet"/>
      <w:suff w:val="space"/>
      <w:lvlText w:val="-"/>
      <w:lvlJc w:val="left"/>
      <w:pPr>
        <w:ind w:left="0" w:firstLine="0"/>
      </w:pPr>
      <w:rPr>
        <w:rFonts w:ascii="Wingdings" w:hAnsi="Wingdings" w:hint="default"/>
      </w:rPr>
    </w:lvl>
    <w:lvl w:ilvl="1" w:tplc="648251B4">
      <w:start w:val="1"/>
      <w:numFmt w:val="decimal"/>
      <w:lvlText w:val="%2."/>
      <w:lvlJc w:val="left"/>
      <w:pPr>
        <w:tabs>
          <w:tab w:val="num" w:pos="1440"/>
        </w:tabs>
        <w:ind w:left="1440" w:hanging="360"/>
      </w:pPr>
    </w:lvl>
    <w:lvl w:ilvl="2" w:tplc="F8C07A0C">
      <w:start w:val="1"/>
      <w:numFmt w:val="decimal"/>
      <w:lvlText w:val="%3."/>
      <w:lvlJc w:val="left"/>
      <w:pPr>
        <w:tabs>
          <w:tab w:val="num" w:pos="2160"/>
        </w:tabs>
        <w:ind w:left="2160" w:hanging="360"/>
      </w:pPr>
    </w:lvl>
    <w:lvl w:ilvl="3" w:tplc="B70CF278">
      <w:start w:val="1"/>
      <w:numFmt w:val="decimal"/>
      <w:lvlText w:val="%4."/>
      <w:lvlJc w:val="left"/>
      <w:pPr>
        <w:tabs>
          <w:tab w:val="num" w:pos="2880"/>
        </w:tabs>
        <w:ind w:left="2880" w:hanging="360"/>
      </w:pPr>
    </w:lvl>
    <w:lvl w:ilvl="4" w:tplc="99F26874">
      <w:start w:val="1"/>
      <w:numFmt w:val="decimal"/>
      <w:lvlText w:val="%5."/>
      <w:lvlJc w:val="left"/>
      <w:pPr>
        <w:tabs>
          <w:tab w:val="num" w:pos="3600"/>
        </w:tabs>
        <w:ind w:left="3600" w:hanging="360"/>
      </w:pPr>
    </w:lvl>
    <w:lvl w:ilvl="5" w:tplc="C16CF40C">
      <w:start w:val="1"/>
      <w:numFmt w:val="decimal"/>
      <w:lvlText w:val="%6."/>
      <w:lvlJc w:val="left"/>
      <w:pPr>
        <w:tabs>
          <w:tab w:val="num" w:pos="4320"/>
        </w:tabs>
        <w:ind w:left="4320" w:hanging="360"/>
      </w:pPr>
    </w:lvl>
    <w:lvl w:ilvl="6" w:tplc="0834135C">
      <w:start w:val="1"/>
      <w:numFmt w:val="decimal"/>
      <w:lvlText w:val="%7."/>
      <w:lvlJc w:val="left"/>
      <w:pPr>
        <w:tabs>
          <w:tab w:val="num" w:pos="5040"/>
        </w:tabs>
        <w:ind w:left="5040" w:hanging="360"/>
      </w:pPr>
    </w:lvl>
    <w:lvl w:ilvl="7" w:tplc="01FC770E">
      <w:start w:val="1"/>
      <w:numFmt w:val="decimal"/>
      <w:lvlText w:val="%8."/>
      <w:lvlJc w:val="left"/>
      <w:pPr>
        <w:tabs>
          <w:tab w:val="num" w:pos="5760"/>
        </w:tabs>
        <w:ind w:left="5760" w:hanging="360"/>
      </w:pPr>
    </w:lvl>
    <w:lvl w:ilvl="8" w:tplc="E146E1B2">
      <w:start w:val="1"/>
      <w:numFmt w:val="decimal"/>
      <w:lvlText w:val="%9."/>
      <w:lvlJc w:val="left"/>
      <w:pPr>
        <w:tabs>
          <w:tab w:val="num" w:pos="6480"/>
        </w:tabs>
        <w:ind w:left="6480" w:hanging="360"/>
      </w:pPr>
    </w:lvl>
  </w:abstractNum>
  <w:abstractNum w:abstractNumId="33" w15:restartNumberingAfterBreak="0">
    <w:nsid w:val="6C47282F"/>
    <w:multiLevelType w:val="hybridMultilevel"/>
    <w:tmpl w:val="9C6ED454"/>
    <w:lvl w:ilvl="0" w:tplc="3C145DAE">
      <w:start w:val="1"/>
      <w:numFmt w:val="bullet"/>
      <w:suff w:val="space"/>
      <w:lvlText w:val="-"/>
      <w:lvlJc w:val="left"/>
      <w:pPr>
        <w:ind w:left="0" w:firstLine="0"/>
      </w:pPr>
      <w:rPr>
        <w:rFonts w:ascii="Wingdings" w:hAnsi="Wingdings" w:hint="default"/>
      </w:rPr>
    </w:lvl>
    <w:lvl w:ilvl="1" w:tplc="4998C61A">
      <w:start w:val="1"/>
      <w:numFmt w:val="decimal"/>
      <w:lvlText w:val="%2."/>
      <w:lvlJc w:val="left"/>
      <w:pPr>
        <w:tabs>
          <w:tab w:val="num" w:pos="1440"/>
        </w:tabs>
        <w:ind w:left="1440" w:hanging="360"/>
      </w:pPr>
    </w:lvl>
    <w:lvl w:ilvl="2" w:tplc="520E5C08">
      <w:start w:val="1"/>
      <w:numFmt w:val="decimal"/>
      <w:lvlText w:val="%3."/>
      <w:lvlJc w:val="left"/>
      <w:pPr>
        <w:tabs>
          <w:tab w:val="num" w:pos="2160"/>
        </w:tabs>
        <w:ind w:left="2160" w:hanging="360"/>
      </w:pPr>
    </w:lvl>
    <w:lvl w:ilvl="3" w:tplc="19CACFBE">
      <w:start w:val="1"/>
      <w:numFmt w:val="decimal"/>
      <w:lvlText w:val="%4."/>
      <w:lvlJc w:val="left"/>
      <w:pPr>
        <w:tabs>
          <w:tab w:val="num" w:pos="2880"/>
        </w:tabs>
        <w:ind w:left="2880" w:hanging="360"/>
      </w:pPr>
    </w:lvl>
    <w:lvl w:ilvl="4" w:tplc="30EAE3B4">
      <w:start w:val="1"/>
      <w:numFmt w:val="decimal"/>
      <w:lvlText w:val="%5."/>
      <w:lvlJc w:val="left"/>
      <w:pPr>
        <w:tabs>
          <w:tab w:val="num" w:pos="3600"/>
        </w:tabs>
        <w:ind w:left="3600" w:hanging="360"/>
      </w:pPr>
    </w:lvl>
    <w:lvl w:ilvl="5" w:tplc="02500F00">
      <w:start w:val="1"/>
      <w:numFmt w:val="decimal"/>
      <w:lvlText w:val="%6."/>
      <w:lvlJc w:val="left"/>
      <w:pPr>
        <w:tabs>
          <w:tab w:val="num" w:pos="4320"/>
        </w:tabs>
        <w:ind w:left="4320" w:hanging="360"/>
      </w:pPr>
    </w:lvl>
    <w:lvl w:ilvl="6" w:tplc="BAAAAFB6">
      <w:start w:val="1"/>
      <w:numFmt w:val="decimal"/>
      <w:lvlText w:val="%7."/>
      <w:lvlJc w:val="left"/>
      <w:pPr>
        <w:tabs>
          <w:tab w:val="num" w:pos="5040"/>
        </w:tabs>
        <w:ind w:left="5040" w:hanging="360"/>
      </w:pPr>
    </w:lvl>
    <w:lvl w:ilvl="7" w:tplc="70F6FD80">
      <w:start w:val="1"/>
      <w:numFmt w:val="decimal"/>
      <w:lvlText w:val="%8."/>
      <w:lvlJc w:val="left"/>
      <w:pPr>
        <w:tabs>
          <w:tab w:val="num" w:pos="5760"/>
        </w:tabs>
        <w:ind w:left="5760" w:hanging="360"/>
      </w:pPr>
    </w:lvl>
    <w:lvl w:ilvl="8" w:tplc="D43A55E4">
      <w:start w:val="1"/>
      <w:numFmt w:val="decimal"/>
      <w:lvlText w:val="%9."/>
      <w:lvlJc w:val="left"/>
      <w:pPr>
        <w:tabs>
          <w:tab w:val="num" w:pos="6480"/>
        </w:tabs>
        <w:ind w:left="6480" w:hanging="360"/>
      </w:pPr>
    </w:lvl>
  </w:abstractNum>
  <w:abstractNum w:abstractNumId="34" w15:restartNumberingAfterBreak="0">
    <w:nsid w:val="6F432724"/>
    <w:multiLevelType w:val="hybridMultilevel"/>
    <w:tmpl w:val="AA3AFE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12738B9"/>
    <w:multiLevelType w:val="hybridMultilevel"/>
    <w:tmpl w:val="500C5EA0"/>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6" w15:restartNumberingAfterBreak="0">
    <w:nsid w:val="7210309D"/>
    <w:multiLevelType w:val="hybridMultilevel"/>
    <w:tmpl w:val="805852CC"/>
    <w:lvl w:ilvl="0" w:tplc="3E026272">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7" w15:restartNumberingAfterBreak="0">
    <w:nsid w:val="722415B7"/>
    <w:multiLevelType w:val="hybridMultilevel"/>
    <w:tmpl w:val="77FEE78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4D56386"/>
    <w:multiLevelType w:val="hybridMultilevel"/>
    <w:tmpl w:val="C576D71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7927C7B"/>
    <w:multiLevelType w:val="hybridMultilevel"/>
    <w:tmpl w:val="C2327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30"/>
  </w:num>
  <w:num w:numId="9">
    <w:abstractNumId w:val="39"/>
  </w:num>
  <w:num w:numId="10">
    <w:abstractNumId w:val="17"/>
  </w:num>
  <w:num w:numId="11">
    <w:abstractNumId w:val="9"/>
  </w:num>
  <w:num w:numId="12">
    <w:abstractNumId w:val="38"/>
  </w:num>
  <w:num w:numId="13">
    <w:abstractNumId w:val="31"/>
  </w:num>
  <w:num w:numId="14">
    <w:abstractNumId w:val="11"/>
  </w:num>
  <w:num w:numId="15">
    <w:abstractNumId w:val="35"/>
  </w:num>
  <w:num w:numId="16">
    <w:abstractNumId w:val="23"/>
  </w:num>
  <w:num w:numId="1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22"/>
  </w:num>
  <w:num w:numId="22">
    <w:abstractNumId w:val="29"/>
  </w:num>
  <w:num w:numId="23">
    <w:abstractNumId w:val="19"/>
  </w:num>
  <w:num w:numId="2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4"/>
  </w:num>
  <w:num w:numId="36">
    <w:abstractNumId w:val="34"/>
  </w:num>
  <w:num w:numId="37">
    <w:abstractNumId w:val="10"/>
  </w:num>
  <w:num w:numId="38">
    <w:abstractNumId w:val="15"/>
  </w:num>
  <w:num w:numId="39">
    <w:abstractNumId w:val="27"/>
  </w:num>
  <w:num w:numId="40">
    <w:abstractNumId w:val="16"/>
  </w:num>
  <w:num w:numId="41">
    <w:abstractNumId w:val="25"/>
  </w:num>
  <w:num w:numId="42">
    <w:abstractNumId w:val="3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roychoi">
    <w15:presenceInfo w15:providerId="None" w15:userId="Troychoi"/>
  </w15:person>
  <w15:person w15:author="user">
    <w15:presenceInfo w15:providerId="Windows Live" w15:userId="4ba9f92b88ab9ba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bordersDoNotSurroundHeader/>
  <w:bordersDoNotSurroundFooter/>
  <w:proofState w:spelling="clean" w:grammar="clean"/>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trackRevisions/>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05B"/>
    <w:rsid w:val="00000CDB"/>
    <w:rsid w:val="000013A3"/>
    <w:rsid w:val="00010583"/>
    <w:rsid w:val="000123D2"/>
    <w:rsid w:val="00025C36"/>
    <w:rsid w:val="000303EC"/>
    <w:rsid w:val="000449AF"/>
    <w:rsid w:val="00046E16"/>
    <w:rsid w:val="00054615"/>
    <w:rsid w:val="00064E55"/>
    <w:rsid w:val="00066917"/>
    <w:rsid w:val="000735DF"/>
    <w:rsid w:val="00077812"/>
    <w:rsid w:val="00091219"/>
    <w:rsid w:val="00092335"/>
    <w:rsid w:val="000A1F2C"/>
    <w:rsid w:val="000B02E5"/>
    <w:rsid w:val="000E7298"/>
    <w:rsid w:val="000F5DD7"/>
    <w:rsid w:val="00100F5C"/>
    <w:rsid w:val="001044F7"/>
    <w:rsid w:val="00104DAE"/>
    <w:rsid w:val="0012291E"/>
    <w:rsid w:val="0015487F"/>
    <w:rsid w:val="001743A6"/>
    <w:rsid w:val="001758AE"/>
    <w:rsid w:val="00181EA4"/>
    <w:rsid w:val="00182A40"/>
    <w:rsid w:val="00184660"/>
    <w:rsid w:val="001A18AE"/>
    <w:rsid w:val="001A35A5"/>
    <w:rsid w:val="001A756B"/>
    <w:rsid w:val="001D4C8B"/>
    <w:rsid w:val="00202A17"/>
    <w:rsid w:val="00205F57"/>
    <w:rsid w:val="00212E60"/>
    <w:rsid w:val="00215240"/>
    <w:rsid w:val="00220E1C"/>
    <w:rsid w:val="00223591"/>
    <w:rsid w:val="0025005B"/>
    <w:rsid w:val="0025174B"/>
    <w:rsid w:val="00252ECE"/>
    <w:rsid w:val="002534A4"/>
    <w:rsid w:val="002537F1"/>
    <w:rsid w:val="00263BDA"/>
    <w:rsid w:val="0026660C"/>
    <w:rsid w:val="002725F4"/>
    <w:rsid w:val="00282F64"/>
    <w:rsid w:val="00292BFE"/>
    <w:rsid w:val="002A0E79"/>
    <w:rsid w:val="002B20DD"/>
    <w:rsid w:val="002C0080"/>
    <w:rsid w:val="002C1F64"/>
    <w:rsid w:val="002E7015"/>
    <w:rsid w:val="002F09E6"/>
    <w:rsid w:val="002F321F"/>
    <w:rsid w:val="002F5988"/>
    <w:rsid w:val="00320E88"/>
    <w:rsid w:val="00322460"/>
    <w:rsid w:val="0034476F"/>
    <w:rsid w:val="00345ED4"/>
    <w:rsid w:val="00352770"/>
    <w:rsid w:val="00356A66"/>
    <w:rsid w:val="003600D2"/>
    <w:rsid w:val="00364E53"/>
    <w:rsid w:val="00385538"/>
    <w:rsid w:val="00395649"/>
    <w:rsid w:val="003A0DB4"/>
    <w:rsid w:val="003A4D7D"/>
    <w:rsid w:val="003B4E5E"/>
    <w:rsid w:val="003C5CBE"/>
    <w:rsid w:val="003D6FF3"/>
    <w:rsid w:val="003D754A"/>
    <w:rsid w:val="003E252C"/>
    <w:rsid w:val="003F5CC7"/>
    <w:rsid w:val="00402455"/>
    <w:rsid w:val="00402C45"/>
    <w:rsid w:val="00403E7F"/>
    <w:rsid w:val="004044CA"/>
    <w:rsid w:val="00411918"/>
    <w:rsid w:val="00413A3E"/>
    <w:rsid w:val="004200B8"/>
    <w:rsid w:val="00427421"/>
    <w:rsid w:val="004374FA"/>
    <w:rsid w:val="00444B4C"/>
    <w:rsid w:val="00445432"/>
    <w:rsid w:val="004502E1"/>
    <w:rsid w:val="00456BC6"/>
    <w:rsid w:val="00461FDD"/>
    <w:rsid w:val="00464B67"/>
    <w:rsid w:val="004704B4"/>
    <w:rsid w:val="00477A73"/>
    <w:rsid w:val="004920DB"/>
    <w:rsid w:val="004A6C2F"/>
    <w:rsid w:val="004C1FA4"/>
    <w:rsid w:val="004D2E61"/>
    <w:rsid w:val="004D4D8B"/>
    <w:rsid w:val="004E5FA5"/>
    <w:rsid w:val="004F0462"/>
    <w:rsid w:val="004F1F8D"/>
    <w:rsid w:val="004F2260"/>
    <w:rsid w:val="0050268D"/>
    <w:rsid w:val="00514219"/>
    <w:rsid w:val="00540039"/>
    <w:rsid w:val="0054014A"/>
    <w:rsid w:val="00542537"/>
    <w:rsid w:val="00551242"/>
    <w:rsid w:val="0056090F"/>
    <w:rsid w:val="00567224"/>
    <w:rsid w:val="0058663B"/>
    <w:rsid w:val="0059162C"/>
    <w:rsid w:val="00595545"/>
    <w:rsid w:val="00595EDD"/>
    <w:rsid w:val="005A0031"/>
    <w:rsid w:val="005A53EF"/>
    <w:rsid w:val="005B0417"/>
    <w:rsid w:val="005C1D8C"/>
    <w:rsid w:val="005C2905"/>
    <w:rsid w:val="005C2BBF"/>
    <w:rsid w:val="005E0EB0"/>
    <w:rsid w:val="005F1F98"/>
    <w:rsid w:val="006103F1"/>
    <w:rsid w:val="006161C9"/>
    <w:rsid w:val="00622CE8"/>
    <w:rsid w:val="00626602"/>
    <w:rsid w:val="00632D6C"/>
    <w:rsid w:val="006338B7"/>
    <w:rsid w:val="00643F3F"/>
    <w:rsid w:val="00660EB2"/>
    <w:rsid w:val="0067354A"/>
    <w:rsid w:val="00684503"/>
    <w:rsid w:val="00693556"/>
    <w:rsid w:val="0069594E"/>
    <w:rsid w:val="0069712C"/>
    <w:rsid w:val="006A06D0"/>
    <w:rsid w:val="006A0C24"/>
    <w:rsid w:val="006A23E5"/>
    <w:rsid w:val="006B485D"/>
    <w:rsid w:val="006D6DF5"/>
    <w:rsid w:val="006E06AA"/>
    <w:rsid w:val="006E530D"/>
    <w:rsid w:val="006F0FB4"/>
    <w:rsid w:val="0070772D"/>
    <w:rsid w:val="00711DA1"/>
    <w:rsid w:val="00713E48"/>
    <w:rsid w:val="007174E9"/>
    <w:rsid w:val="00732897"/>
    <w:rsid w:val="00734796"/>
    <w:rsid w:val="00734FE6"/>
    <w:rsid w:val="00737EE3"/>
    <w:rsid w:val="00743851"/>
    <w:rsid w:val="00763CE3"/>
    <w:rsid w:val="007715DE"/>
    <w:rsid w:val="00773209"/>
    <w:rsid w:val="007757E8"/>
    <w:rsid w:val="0078221C"/>
    <w:rsid w:val="00783DB1"/>
    <w:rsid w:val="007901B1"/>
    <w:rsid w:val="00796186"/>
    <w:rsid w:val="00796197"/>
    <w:rsid w:val="007B470F"/>
    <w:rsid w:val="007B5CEC"/>
    <w:rsid w:val="007C450E"/>
    <w:rsid w:val="007C4C7C"/>
    <w:rsid w:val="007D7418"/>
    <w:rsid w:val="007E6BD3"/>
    <w:rsid w:val="007F33F0"/>
    <w:rsid w:val="00800D9D"/>
    <w:rsid w:val="00811669"/>
    <w:rsid w:val="008239B5"/>
    <w:rsid w:val="008257B2"/>
    <w:rsid w:val="00825FD7"/>
    <w:rsid w:val="00835B09"/>
    <w:rsid w:val="00844197"/>
    <w:rsid w:val="00845B17"/>
    <w:rsid w:val="00861C3C"/>
    <w:rsid w:val="00876622"/>
    <w:rsid w:val="00883597"/>
    <w:rsid w:val="00883A9E"/>
    <w:rsid w:val="008874BB"/>
    <w:rsid w:val="00890B67"/>
    <w:rsid w:val="0089111B"/>
    <w:rsid w:val="00893846"/>
    <w:rsid w:val="0089483A"/>
    <w:rsid w:val="00895BDE"/>
    <w:rsid w:val="008A663F"/>
    <w:rsid w:val="008B1686"/>
    <w:rsid w:val="008B3FE4"/>
    <w:rsid w:val="008C4A24"/>
    <w:rsid w:val="008C57D2"/>
    <w:rsid w:val="008D16C1"/>
    <w:rsid w:val="008D2A49"/>
    <w:rsid w:val="008D7AD6"/>
    <w:rsid w:val="008E0E01"/>
    <w:rsid w:val="008E334F"/>
    <w:rsid w:val="008E6754"/>
    <w:rsid w:val="00901213"/>
    <w:rsid w:val="00907DCF"/>
    <w:rsid w:val="0091178C"/>
    <w:rsid w:val="00915203"/>
    <w:rsid w:val="009239B3"/>
    <w:rsid w:val="009339C6"/>
    <w:rsid w:val="0093403C"/>
    <w:rsid w:val="0095050C"/>
    <w:rsid w:val="00953F9E"/>
    <w:rsid w:val="009A13FB"/>
    <w:rsid w:val="009A19D5"/>
    <w:rsid w:val="009B22F1"/>
    <w:rsid w:val="009B31F6"/>
    <w:rsid w:val="009C3EC8"/>
    <w:rsid w:val="009C56BD"/>
    <w:rsid w:val="009C5CB5"/>
    <w:rsid w:val="009D0F5A"/>
    <w:rsid w:val="009E7775"/>
    <w:rsid w:val="009F3A41"/>
    <w:rsid w:val="009F7775"/>
    <w:rsid w:val="00A001C1"/>
    <w:rsid w:val="00A17FFA"/>
    <w:rsid w:val="00A24FD3"/>
    <w:rsid w:val="00A44244"/>
    <w:rsid w:val="00A52D2F"/>
    <w:rsid w:val="00A6578E"/>
    <w:rsid w:val="00A73F88"/>
    <w:rsid w:val="00A74736"/>
    <w:rsid w:val="00A80C76"/>
    <w:rsid w:val="00A835F9"/>
    <w:rsid w:val="00A90B9E"/>
    <w:rsid w:val="00AA0511"/>
    <w:rsid w:val="00AA0A5E"/>
    <w:rsid w:val="00AA4E7D"/>
    <w:rsid w:val="00AA50A5"/>
    <w:rsid w:val="00AB66AF"/>
    <w:rsid w:val="00AC39E3"/>
    <w:rsid w:val="00AC6C68"/>
    <w:rsid w:val="00AF14FA"/>
    <w:rsid w:val="00AF4B80"/>
    <w:rsid w:val="00B06F73"/>
    <w:rsid w:val="00B40D7F"/>
    <w:rsid w:val="00B478B9"/>
    <w:rsid w:val="00B53B6E"/>
    <w:rsid w:val="00B571CD"/>
    <w:rsid w:val="00B5756C"/>
    <w:rsid w:val="00B64E9F"/>
    <w:rsid w:val="00B71321"/>
    <w:rsid w:val="00B83ADF"/>
    <w:rsid w:val="00B83E8C"/>
    <w:rsid w:val="00B86A21"/>
    <w:rsid w:val="00BB1052"/>
    <w:rsid w:val="00BD3474"/>
    <w:rsid w:val="00BD5558"/>
    <w:rsid w:val="00BF094B"/>
    <w:rsid w:val="00BF210B"/>
    <w:rsid w:val="00BF237A"/>
    <w:rsid w:val="00BF39FB"/>
    <w:rsid w:val="00C00C9A"/>
    <w:rsid w:val="00C05680"/>
    <w:rsid w:val="00C0777C"/>
    <w:rsid w:val="00C120DE"/>
    <w:rsid w:val="00C2201F"/>
    <w:rsid w:val="00C230B7"/>
    <w:rsid w:val="00C33AFC"/>
    <w:rsid w:val="00C34287"/>
    <w:rsid w:val="00C35C5E"/>
    <w:rsid w:val="00C5796E"/>
    <w:rsid w:val="00C60F97"/>
    <w:rsid w:val="00C617E7"/>
    <w:rsid w:val="00C73550"/>
    <w:rsid w:val="00C85BFE"/>
    <w:rsid w:val="00CA6C5D"/>
    <w:rsid w:val="00CC1FC5"/>
    <w:rsid w:val="00CD1154"/>
    <w:rsid w:val="00CD4D61"/>
    <w:rsid w:val="00CE1DCE"/>
    <w:rsid w:val="00CE5601"/>
    <w:rsid w:val="00CF7218"/>
    <w:rsid w:val="00D00363"/>
    <w:rsid w:val="00D0080E"/>
    <w:rsid w:val="00D0464E"/>
    <w:rsid w:val="00D14669"/>
    <w:rsid w:val="00D24E3B"/>
    <w:rsid w:val="00D370FD"/>
    <w:rsid w:val="00D511B0"/>
    <w:rsid w:val="00D57E37"/>
    <w:rsid w:val="00D6490A"/>
    <w:rsid w:val="00D65844"/>
    <w:rsid w:val="00D907ED"/>
    <w:rsid w:val="00D9240B"/>
    <w:rsid w:val="00D935A2"/>
    <w:rsid w:val="00DA0A78"/>
    <w:rsid w:val="00DB6326"/>
    <w:rsid w:val="00DB7841"/>
    <w:rsid w:val="00DB7FF5"/>
    <w:rsid w:val="00DD0002"/>
    <w:rsid w:val="00DD0BAD"/>
    <w:rsid w:val="00DD3966"/>
    <w:rsid w:val="00DE2B7B"/>
    <w:rsid w:val="00E05CB5"/>
    <w:rsid w:val="00E1144B"/>
    <w:rsid w:val="00E12778"/>
    <w:rsid w:val="00E155D0"/>
    <w:rsid w:val="00E333ED"/>
    <w:rsid w:val="00E34436"/>
    <w:rsid w:val="00E366B1"/>
    <w:rsid w:val="00E40317"/>
    <w:rsid w:val="00E46BDC"/>
    <w:rsid w:val="00E51833"/>
    <w:rsid w:val="00E530D1"/>
    <w:rsid w:val="00E7345C"/>
    <w:rsid w:val="00E746B0"/>
    <w:rsid w:val="00E77D75"/>
    <w:rsid w:val="00E83C52"/>
    <w:rsid w:val="00E9413A"/>
    <w:rsid w:val="00E94339"/>
    <w:rsid w:val="00E95C3A"/>
    <w:rsid w:val="00EA2303"/>
    <w:rsid w:val="00EB6F64"/>
    <w:rsid w:val="00ED6473"/>
    <w:rsid w:val="00EE2063"/>
    <w:rsid w:val="00F046E3"/>
    <w:rsid w:val="00F109AE"/>
    <w:rsid w:val="00F117D0"/>
    <w:rsid w:val="00F26CD3"/>
    <w:rsid w:val="00F333E0"/>
    <w:rsid w:val="00F43315"/>
    <w:rsid w:val="00F51DF2"/>
    <w:rsid w:val="00F53426"/>
    <w:rsid w:val="00F579FF"/>
    <w:rsid w:val="00F64319"/>
    <w:rsid w:val="00F66259"/>
    <w:rsid w:val="00F8299F"/>
    <w:rsid w:val="00F97431"/>
    <w:rsid w:val="00FA44B3"/>
    <w:rsid w:val="00FC034D"/>
    <w:rsid w:val="00FC25BA"/>
    <w:rsid w:val="00FC3E71"/>
    <w:rsid w:val="00FD38D7"/>
    <w:rsid w:val="00FD673F"/>
    <w:rsid w:val="00FE22CA"/>
    <w:rsid w:val="00FF3CFE"/>
    <w:rsid w:val="00FF7D56"/>
  </w:rsids>
  <m:mathPr>
    <m:mathFont m:val="Cambria Math"/>
    <m:brkBin m:val="before"/>
    <m:brkBinSub m:val="--"/>
    <m:smallFrac m:val="0"/>
    <m:dispDef/>
    <m:lMargin m:val="0"/>
    <m:rMargin m:val="0"/>
    <m:defJc m:val="centerGroup"/>
    <m:wrapIndent m:val="1440"/>
    <m:intLim m:val="subSup"/>
    <m:naryLim m:val="undOvr"/>
  </m:mathPr>
  <w:themeFontLang w:val="en-CA"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F200DE6"/>
  <w15:chartTrackingRefBased/>
  <w15:docId w15:val="{19846F4C-E43D-4D35-A7A0-8D3EEBD26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CA" w:eastAsia="en-C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660C"/>
    <w:pPr>
      <w:suppressAutoHyphens/>
      <w:spacing w:line="100" w:lineRule="atLeast"/>
    </w:pPr>
    <w:rPr>
      <w:rFonts w:ascii="Arial" w:eastAsia="SimSun" w:hAnsi="Arial" w:cs="Arial"/>
      <w:color w:val="000000"/>
      <w:sz w:val="24"/>
      <w:szCs w:val="24"/>
      <w:lang w:val="en-US" w:eastAsia="ar-SA"/>
    </w:rPr>
  </w:style>
  <w:style w:type="paragraph" w:styleId="1">
    <w:name w:val="heading 1"/>
    <w:basedOn w:val="a"/>
    <w:next w:val="a0"/>
    <w:qFormat/>
    <w:pPr>
      <w:keepNext/>
      <w:keepLines/>
      <w:numPr>
        <w:numId w:val="1"/>
      </w:numPr>
      <w:spacing w:before="100" w:after="100"/>
      <w:outlineLvl w:val="0"/>
    </w:pPr>
    <w:rPr>
      <w:b/>
      <w:szCs w:val="32"/>
    </w:rPr>
  </w:style>
  <w:style w:type="paragraph" w:styleId="2">
    <w:name w:val="heading 2"/>
    <w:basedOn w:val="1"/>
    <w:next w:val="a0"/>
    <w:link w:val="2Char"/>
    <w:qFormat/>
    <w:pPr>
      <w:numPr>
        <w:ilvl w:val="1"/>
      </w:numPr>
      <w:outlineLvl w:val="1"/>
    </w:pPr>
    <w:rPr>
      <w:sz w:val="22"/>
      <w:szCs w:val="22"/>
    </w:rPr>
  </w:style>
  <w:style w:type="paragraph" w:styleId="3">
    <w:name w:val="heading 3"/>
    <w:basedOn w:val="a"/>
    <w:next w:val="a0"/>
    <w:qFormat/>
    <w:pPr>
      <w:keepNext/>
      <w:keepLines/>
      <w:numPr>
        <w:ilvl w:val="2"/>
        <w:numId w:val="1"/>
      </w:numPr>
      <w:spacing w:before="120"/>
      <w:outlineLvl w:val="2"/>
    </w:pPr>
    <w:rPr>
      <w:b/>
      <w:bCs/>
      <w:iCs/>
      <w:sz w:val="22"/>
      <w:lang w:val="en-CA"/>
    </w:rPr>
  </w:style>
  <w:style w:type="paragraph" w:styleId="4">
    <w:name w:val="heading 4"/>
    <w:basedOn w:val="a"/>
    <w:next w:val="a0"/>
    <w:qFormat/>
    <w:pPr>
      <w:keepNext/>
      <w:keepLines/>
      <w:numPr>
        <w:ilvl w:val="3"/>
        <w:numId w:val="1"/>
      </w:numPr>
      <w:spacing w:before="120" w:after="120"/>
      <w:jc w:val="both"/>
      <w:outlineLvl w:val="3"/>
    </w:pPr>
    <w:rPr>
      <w:b/>
      <w:iCs/>
      <w:sz w:val="22"/>
    </w:rPr>
  </w:style>
  <w:style w:type="paragraph" w:styleId="5">
    <w:name w:val="heading 5"/>
    <w:basedOn w:val="a"/>
    <w:next w:val="a0"/>
    <w:qFormat/>
    <w:pPr>
      <w:keepNext/>
      <w:keepLines/>
      <w:numPr>
        <w:ilvl w:val="4"/>
        <w:numId w:val="1"/>
      </w:numPr>
      <w:spacing w:before="40"/>
      <w:outlineLvl w:val="4"/>
    </w:pPr>
    <w:rPr>
      <w:rFonts w:ascii="Calibri Light" w:hAnsi="Calibri Light"/>
      <w:color w:val="2E74B5"/>
    </w:rPr>
  </w:style>
  <w:style w:type="paragraph" w:styleId="6">
    <w:name w:val="heading 6"/>
    <w:basedOn w:val="a"/>
    <w:next w:val="a0"/>
    <w:qFormat/>
    <w:pPr>
      <w:keepNext/>
      <w:keepLines/>
      <w:numPr>
        <w:ilvl w:val="5"/>
        <w:numId w:val="1"/>
      </w:numPr>
      <w:spacing w:before="40"/>
      <w:outlineLvl w:val="5"/>
    </w:pPr>
    <w:rPr>
      <w:rFonts w:ascii="Calibri Light" w:hAnsi="Calibri Light"/>
      <w:color w:val="1F4D78"/>
    </w:rPr>
  </w:style>
  <w:style w:type="paragraph" w:styleId="7">
    <w:name w:val="heading 7"/>
    <w:basedOn w:val="a"/>
    <w:next w:val="a0"/>
    <w:qFormat/>
    <w:pPr>
      <w:keepNext/>
      <w:keepLines/>
      <w:numPr>
        <w:ilvl w:val="6"/>
        <w:numId w:val="1"/>
      </w:numPr>
      <w:spacing w:before="40"/>
      <w:outlineLvl w:val="6"/>
    </w:pPr>
    <w:rPr>
      <w:rFonts w:ascii="Calibri Light" w:hAnsi="Calibri Light"/>
      <w:i/>
      <w:iCs/>
      <w:color w:val="1F4D78"/>
    </w:rPr>
  </w:style>
  <w:style w:type="paragraph" w:styleId="8">
    <w:name w:val="heading 8"/>
    <w:basedOn w:val="a"/>
    <w:next w:val="a0"/>
    <w:qFormat/>
    <w:pPr>
      <w:keepNext/>
      <w:keepLines/>
      <w:numPr>
        <w:ilvl w:val="7"/>
        <w:numId w:val="1"/>
      </w:numPr>
      <w:spacing w:before="40"/>
      <w:outlineLvl w:val="7"/>
    </w:pPr>
    <w:rPr>
      <w:rFonts w:ascii="Calibri Light" w:hAnsi="Calibri Light"/>
      <w:color w:val="272727"/>
      <w:sz w:val="21"/>
      <w:szCs w:val="21"/>
    </w:rPr>
  </w:style>
  <w:style w:type="paragraph" w:styleId="9">
    <w:name w:val="heading 9"/>
    <w:basedOn w:val="a"/>
    <w:next w:val="a0"/>
    <w:qFormat/>
    <w:pPr>
      <w:keepNext/>
      <w:keepLines/>
      <w:numPr>
        <w:ilvl w:val="8"/>
        <w:numId w:val="1"/>
      </w:numPr>
      <w:spacing w:before="40"/>
      <w:outlineLvl w:val="8"/>
    </w:pPr>
    <w:rPr>
      <w:rFonts w:ascii="Calibri Light" w:hAnsi="Calibri Light"/>
      <w:i/>
      <w:iCs/>
      <w:color w:val="272727"/>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NoteChar">
    <w:name w:val="Note Char"/>
    <w:basedOn w:val="a1"/>
    <w:rPr>
      <w:rFonts w:ascii="Times-Roman" w:hAnsi="Times-Roman" w:cs="Times-Roman"/>
      <w:b/>
      <w:color w:val="44546A"/>
      <w:sz w:val="16"/>
      <w:szCs w:val="18"/>
    </w:rPr>
  </w:style>
  <w:style w:type="character" w:customStyle="1" w:styleId="TitleChar">
    <w:name w:val="Title Char"/>
    <w:basedOn w:val="a1"/>
    <w:rPr>
      <w:rFonts w:ascii="Arial" w:hAnsi="Arial"/>
      <w:b/>
      <w:spacing w:val="-10"/>
      <w:kern w:val="1"/>
      <w:szCs w:val="56"/>
    </w:rPr>
  </w:style>
  <w:style w:type="character" w:customStyle="1" w:styleId="BalloonTextChar">
    <w:name w:val="Balloon Text Char"/>
    <w:basedOn w:val="a1"/>
    <w:rPr>
      <w:rFonts w:ascii="Segoe UI" w:hAnsi="Segoe UI" w:cs="Segoe UI"/>
      <w:sz w:val="18"/>
      <w:szCs w:val="18"/>
    </w:rPr>
  </w:style>
  <w:style w:type="character" w:customStyle="1" w:styleId="Heading1Char">
    <w:name w:val="Heading 1 Char"/>
    <w:basedOn w:val="a1"/>
    <w:rPr>
      <w:rFonts w:ascii="Arial" w:hAnsi="Arial"/>
      <w:b/>
      <w:sz w:val="24"/>
      <w:szCs w:val="32"/>
    </w:rPr>
  </w:style>
  <w:style w:type="character" w:customStyle="1" w:styleId="Heading2Char">
    <w:name w:val="Heading 2 Char"/>
    <w:basedOn w:val="a1"/>
    <w:rPr>
      <w:rFonts w:ascii="Arial" w:hAnsi="Arial"/>
      <w:b/>
    </w:rPr>
  </w:style>
  <w:style w:type="character" w:customStyle="1" w:styleId="Heading3Char">
    <w:name w:val="Heading 3 Char"/>
    <w:basedOn w:val="a1"/>
    <w:rPr>
      <w:rFonts w:ascii="Arial" w:hAnsi="Arial"/>
      <w:b/>
      <w:bCs/>
      <w:iCs/>
      <w:szCs w:val="24"/>
      <w:lang w:val="en-CA"/>
    </w:rPr>
  </w:style>
  <w:style w:type="character" w:customStyle="1" w:styleId="Heading4Char">
    <w:name w:val="Heading 4 Char"/>
    <w:basedOn w:val="a1"/>
    <w:rPr>
      <w:rFonts w:ascii="Arial" w:hAnsi="Arial"/>
      <w:b/>
      <w:iCs/>
    </w:rPr>
  </w:style>
  <w:style w:type="character" w:customStyle="1" w:styleId="Heading5Char">
    <w:name w:val="Heading 5 Char"/>
    <w:basedOn w:val="a1"/>
    <w:rPr>
      <w:rFonts w:ascii="Calibri Light" w:hAnsi="Calibri Light"/>
      <w:color w:val="2E74B5"/>
      <w:sz w:val="16"/>
    </w:rPr>
  </w:style>
  <w:style w:type="character" w:customStyle="1" w:styleId="Heading6Char">
    <w:name w:val="Heading 6 Char"/>
    <w:basedOn w:val="a1"/>
    <w:rPr>
      <w:rFonts w:ascii="Calibri Light" w:hAnsi="Calibri Light"/>
      <w:color w:val="1F4D78"/>
      <w:sz w:val="16"/>
    </w:rPr>
  </w:style>
  <w:style w:type="character" w:customStyle="1" w:styleId="Heading7Char">
    <w:name w:val="Heading 7 Char"/>
    <w:basedOn w:val="a1"/>
    <w:rPr>
      <w:rFonts w:ascii="Calibri Light" w:hAnsi="Calibri Light"/>
      <w:i/>
      <w:iCs/>
      <w:color w:val="1F4D78"/>
      <w:sz w:val="16"/>
    </w:rPr>
  </w:style>
  <w:style w:type="character" w:customStyle="1" w:styleId="Heading8Char">
    <w:name w:val="Heading 8 Char"/>
    <w:basedOn w:val="a1"/>
    <w:rPr>
      <w:rFonts w:ascii="Calibri Light" w:hAnsi="Calibri Light"/>
      <w:color w:val="272727"/>
      <w:sz w:val="21"/>
      <w:szCs w:val="21"/>
    </w:rPr>
  </w:style>
  <w:style w:type="character" w:customStyle="1" w:styleId="Heading9Char">
    <w:name w:val="Heading 9 Char"/>
    <w:basedOn w:val="a1"/>
    <w:rPr>
      <w:rFonts w:ascii="Calibri Light" w:hAnsi="Calibri Light"/>
      <w:i/>
      <w:iCs/>
      <w:color w:val="272727"/>
      <w:sz w:val="21"/>
      <w:szCs w:val="21"/>
    </w:rPr>
  </w:style>
  <w:style w:type="character" w:customStyle="1" w:styleId="CommentReference1">
    <w:name w:val="Comment Reference1"/>
    <w:basedOn w:val="a1"/>
    <w:rPr>
      <w:sz w:val="16"/>
      <w:szCs w:val="16"/>
    </w:rPr>
  </w:style>
  <w:style w:type="character" w:customStyle="1" w:styleId="templatetextChar">
    <w:name w:val="template text Char"/>
    <w:basedOn w:val="a1"/>
    <w:rPr>
      <w:rFonts w:ascii="Arial" w:hAnsi="Arial"/>
      <w:i/>
      <w:iCs/>
      <w:color w:val="FF0000"/>
      <w:sz w:val="18"/>
      <w:szCs w:val="20"/>
    </w:rPr>
  </w:style>
  <w:style w:type="character" w:customStyle="1" w:styleId="CommentTextChar">
    <w:name w:val="Comment Text Char"/>
    <w:basedOn w:val="a1"/>
    <w:rPr>
      <w:rFonts w:ascii="Arial" w:hAnsi="Arial"/>
      <w:sz w:val="20"/>
      <w:szCs w:val="20"/>
    </w:rPr>
  </w:style>
  <w:style w:type="character" w:customStyle="1" w:styleId="CommentSubjectChar">
    <w:name w:val="Comment Subject Char"/>
    <w:basedOn w:val="CommentTextChar"/>
    <w:rPr>
      <w:rFonts w:ascii="Arial" w:hAnsi="Arial"/>
      <w:b/>
      <w:bCs/>
      <w:sz w:val="20"/>
      <w:szCs w:val="20"/>
    </w:rPr>
  </w:style>
  <w:style w:type="character" w:customStyle="1" w:styleId="BodyTextChar">
    <w:name w:val="Body Text Char"/>
    <w:basedOn w:val="a1"/>
    <w:rPr>
      <w:rFonts w:ascii="Times New Roman" w:hAnsi="Times New Roman"/>
      <w:sz w:val="18"/>
    </w:rPr>
  </w:style>
  <w:style w:type="character" w:customStyle="1" w:styleId="apple-converted-space">
    <w:name w:val="apple-converted-space"/>
    <w:basedOn w:val="a1"/>
  </w:style>
  <w:style w:type="character" w:styleId="a4">
    <w:name w:val="Hyperlink"/>
    <w:basedOn w:val="a1"/>
    <w:rPr>
      <w:color w:val="0000FF"/>
      <w:u w:val="single"/>
    </w:rPr>
  </w:style>
  <w:style w:type="character" w:customStyle="1" w:styleId="AnnexChar">
    <w:name w:val="Annex Char"/>
    <w:basedOn w:val="Heading1Char"/>
    <w:rPr>
      <w:rFonts w:ascii="Arial" w:hAnsi="Arial"/>
      <w:b/>
      <w:sz w:val="24"/>
      <w:szCs w:val="32"/>
    </w:rPr>
  </w:style>
  <w:style w:type="character" w:customStyle="1" w:styleId="HeaderChar">
    <w:name w:val="Header Char"/>
    <w:basedOn w:val="a1"/>
    <w:rPr>
      <w:rFonts w:ascii="Times New Roman" w:eastAsia="Times New Roman" w:hAnsi="Times New Roman" w:cs="Times New Roman"/>
      <w:sz w:val="24"/>
      <w:szCs w:val="24"/>
    </w:rPr>
  </w:style>
  <w:style w:type="character" w:customStyle="1" w:styleId="FooterChar">
    <w:name w:val="Footer Char"/>
    <w:basedOn w:val="a1"/>
    <w:uiPriority w:val="99"/>
    <w:rPr>
      <w:rFonts w:ascii="Times New Roman" w:eastAsia="Times New Roman" w:hAnsi="Times New Roman" w:cs="Times New Roman"/>
      <w:sz w:val="24"/>
      <w:szCs w:val="24"/>
    </w:rPr>
  </w:style>
  <w:style w:type="character" w:customStyle="1" w:styleId="PageNumber1">
    <w:name w:val="Page Number1"/>
    <w:basedOn w:val="a1"/>
  </w:style>
  <w:style w:type="character" w:customStyle="1" w:styleId="FootnoteTextChar">
    <w:name w:val="Footnote Text Char"/>
    <w:basedOn w:val="a1"/>
    <w:rPr>
      <w:rFonts w:ascii="Arial" w:eastAsia="Times New Roman" w:hAnsi="Arial" w:cs="Times New Roman"/>
      <w:sz w:val="16"/>
      <w:szCs w:val="20"/>
    </w:rPr>
  </w:style>
  <w:style w:type="character" w:customStyle="1" w:styleId="FootnoteReference1">
    <w:name w:val="Footnote Reference1"/>
    <w:rPr>
      <w:vertAlign w:val="superscript"/>
    </w:rPr>
  </w:style>
  <w:style w:type="character" w:customStyle="1" w:styleId="BodyTextIndentChar">
    <w:name w:val="Body Text Indent Char"/>
    <w:basedOn w:val="a1"/>
    <w:rPr>
      <w:rFonts w:ascii="Arial" w:eastAsia="Times New Roman" w:hAnsi="Arial" w:cs="Times New Roman"/>
      <w:sz w:val="20"/>
      <w:szCs w:val="20"/>
      <w:lang w:val="en-CA"/>
    </w:rPr>
  </w:style>
  <w:style w:type="character" w:customStyle="1" w:styleId="BodyText2Char">
    <w:name w:val="Body Text 2 Char"/>
    <w:basedOn w:val="a1"/>
    <w:rPr>
      <w:rFonts w:ascii="Arial" w:eastAsia="Times New Roman" w:hAnsi="Arial" w:cs="Times New Roman"/>
      <w:sz w:val="20"/>
      <w:szCs w:val="16"/>
      <w:lang w:val="en-CA"/>
    </w:rPr>
  </w:style>
  <w:style w:type="character" w:customStyle="1" w:styleId="BodyText3Char">
    <w:name w:val="Body Text 3 Char"/>
    <w:basedOn w:val="a1"/>
    <w:rPr>
      <w:rFonts w:ascii="Arial" w:eastAsia="Times New Roman" w:hAnsi="Arial" w:cs="Times New Roman"/>
      <w:sz w:val="16"/>
      <w:szCs w:val="10"/>
      <w:lang w:val="en-CA"/>
    </w:rPr>
  </w:style>
  <w:style w:type="character" w:customStyle="1" w:styleId="HTMLAddressChar">
    <w:name w:val="HTML Address Char"/>
    <w:basedOn w:val="a1"/>
    <w:rPr>
      <w:rFonts w:ascii="Arial" w:eastAsia="Times New Roman" w:hAnsi="Arial" w:cs="Times New Roman"/>
      <w:i/>
      <w:iCs/>
      <w:sz w:val="20"/>
      <w:szCs w:val="20"/>
    </w:rPr>
  </w:style>
  <w:style w:type="character" w:customStyle="1" w:styleId="DateChar">
    <w:name w:val="Date Char"/>
    <w:basedOn w:val="a1"/>
    <w:rPr>
      <w:rFonts w:ascii="Arial" w:eastAsia="Times New Roman" w:hAnsi="Arial" w:cs="Times New Roman"/>
      <w:sz w:val="20"/>
      <w:szCs w:val="20"/>
    </w:rPr>
  </w:style>
  <w:style w:type="character" w:customStyle="1" w:styleId="MessageHeaderChar">
    <w:name w:val="Message Header Char"/>
    <w:basedOn w:val="a1"/>
    <w:rPr>
      <w:rFonts w:ascii="Arial" w:eastAsia="Times New Roman" w:hAnsi="Arial" w:cs="Arial"/>
      <w:sz w:val="24"/>
      <w:szCs w:val="24"/>
    </w:rPr>
  </w:style>
  <w:style w:type="character" w:customStyle="1" w:styleId="DocumentMapChar">
    <w:name w:val="Document Map Char"/>
    <w:basedOn w:val="a1"/>
    <w:rPr>
      <w:rFonts w:ascii="Tahoma" w:eastAsia="Times New Roman" w:hAnsi="Tahoma" w:cs="Tahoma"/>
      <w:sz w:val="20"/>
      <w:szCs w:val="20"/>
    </w:rPr>
  </w:style>
  <w:style w:type="character" w:customStyle="1" w:styleId="ClosingChar">
    <w:name w:val="Closing Char"/>
    <w:basedOn w:val="a1"/>
    <w:rPr>
      <w:rFonts w:ascii="Arial" w:eastAsia="Times New Roman" w:hAnsi="Arial" w:cs="Times New Roman"/>
      <w:sz w:val="20"/>
      <w:szCs w:val="20"/>
    </w:rPr>
  </w:style>
  <w:style w:type="character" w:customStyle="1" w:styleId="EndnoteTextChar">
    <w:name w:val="Endnote Text Char"/>
    <w:basedOn w:val="a1"/>
    <w:rPr>
      <w:rFonts w:ascii="Arial" w:eastAsia="Times New Roman" w:hAnsi="Arial" w:cs="Times New Roman"/>
      <w:sz w:val="20"/>
      <w:szCs w:val="20"/>
    </w:rPr>
  </w:style>
  <w:style w:type="character" w:customStyle="1" w:styleId="HTMLPreformattedChar">
    <w:name w:val="HTML Preformatted Char"/>
    <w:basedOn w:val="a1"/>
    <w:rPr>
      <w:rFonts w:ascii="Courier New" w:eastAsia="Times New Roman" w:hAnsi="Courier New" w:cs="Courier New"/>
      <w:sz w:val="20"/>
      <w:szCs w:val="20"/>
    </w:rPr>
  </w:style>
  <w:style w:type="character" w:customStyle="1" w:styleId="BodyTextFirstIndentChar">
    <w:name w:val="Body Text First Indent Char"/>
    <w:basedOn w:val="BodyTextChar"/>
    <w:rPr>
      <w:rFonts w:ascii="Arial" w:eastAsia="Times New Roman" w:hAnsi="Arial" w:cs="Times New Roman"/>
      <w:sz w:val="18"/>
    </w:rPr>
  </w:style>
  <w:style w:type="character" w:customStyle="1" w:styleId="BodyTextIndent2Char">
    <w:name w:val="Body Text Indent 2 Char"/>
    <w:basedOn w:val="a1"/>
    <w:rPr>
      <w:rFonts w:ascii="Arial" w:eastAsia="Times New Roman" w:hAnsi="Arial" w:cs="Times New Roman"/>
      <w:sz w:val="20"/>
      <w:szCs w:val="20"/>
    </w:rPr>
  </w:style>
  <w:style w:type="character" w:customStyle="1" w:styleId="BodyTextIndent3Char">
    <w:name w:val="Body Text Indent 3 Char"/>
    <w:basedOn w:val="a1"/>
    <w:rPr>
      <w:rFonts w:ascii="Arial" w:eastAsia="Times New Roman" w:hAnsi="Arial" w:cs="Times New Roman"/>
      <w:sz w:val="16"/>
      <w:szCs w:val="16"/>
    </w:rPr>
  </w:style>
  <w:style w:type="character" w:customStyle="1" w:styleId="BodyTextFirstIndent2Char">
    <w:name w:val="Body Text First Indent 2 Char"/>
    <w:basedOn w:val="BodyTextIndentChar"/>
    <w:rPr>
      <w:rFonts w:ascii="Arial" w:eastAsia="Times New Roman" w:hAnsi="Arial" w:cs="Times New Roman"/>
      <w:sz w:val="20"/>
      <w:szCs w:val="20"/>
      <w:lang w:val="en-CA"/>
    </w:rPr>
  </w:style>
  <w:style w:type="character" w:customStyle="1" w:styleId="SalutationChar">
    <w:name w:val="Salutation Char"/>
    <w:basedOn w:val="a1"/>
    <w:rPr>
      <w:rFonts w:ascii="Arial" w:eastAsia="Times New Roman" w:hAnsi="Arial" w:cs="Times New Roman"/>
      <w:sz w:val="20"/>
      <w:szCs w:val="20"/>
    </w:rPr>
  </w:style>
  <w:style w:type="character" w:customStyle="1" w:styleId="SignatureChar">
    <w:name w:val="Signature Char"/>
    <w:basedOn w:val="a1"/>
    <w:rPr>
      <w:rFonts w:ascii="Arial" w:eastAsia="Times New Roman" w:hAnsi="Arial" w:cs="Times New Roman"/>
      <w:sz w:val="20"/>
      <w:szCs w:val="20"/>
    </w:rPr>
  </w:style>
  <w:style w:type="character" w:customStyle="1" w:styleId="E-mailSignatureChar">
    <w:name w:val="E-mail Signature Char"/>
    <w:basedOn w:val="a1"/>
    <w:rPr>
      <w:rFonts w:ascii="Arial" w:eastAsia="Times New Roman" w:hAnsi="Arial" w:cs="Times New Roman"/>
      <w:sz w:val="20"/>
      <w:szCs w:val="20"/>
    </w:rPr>
  </w:style>
  <w:style w:type="character" w:customStyle="1" w:styleId="SubtitleChar">
    <w:name w:val="Subtitle Char"/>
    <w:basedOn w:val="a1"/>
    <w:rPr>
      <w:rFonts w:ascii="Arial" w:eastAsia="Times New Roman" w:hAnsi="Arial" w:cs="Arial"/>
      <w:color w:val="365F91"/>
      <w:sz w:val="24"/>
      <w:szCs w:val="24"/>
    </w:rPr>
  </w:style>
  <w:style w:type="character" w:customStyle="1" w:styleId="PlainTextChar">
    <w:name w:val="Plain Text Char"/>
    <w:basedOn w:val="a1"/>
    <w:rPr>
      <w:rFonts w:ascii="Courier New" w:eastAsia="Times New Roman" w:hAnsi="Courier New" w:cs="Courier New"/>
      <w:sz w:val="20"/>
      <w:szCs w:val="20"/>
    </w:rPr>
  </w:style>
  <w:style w:type="character" w:customStyle="1" w:styleId="MacroTextChar">
    <w:name w:val="Macro Text Char"/>
    <w:basedOn w:val="a1"/>
    <w:rPr>
      <w:rFonts w:ascii="Courier New" w:eastAsia="Times New Roman" w:hAnsi="Courier New" w:cs="Courier New"/>
      <w:sz w:val="20"/>
      <w:szCs w:val="20"/>
    </w:rPr>
  </w:style>
  <w:style w:type="character" w:customStyle="1" w:styleId="NoteHeadingChar">
    <w:name w:val="Note Heading Char"/>
    <w:basedOn w:val="a1"/>
    <w:rPr>
      <w:rFonts w:ascii="Arial" w:eastAsia="Times New Roman" w:hAnsi="Arial" w:cs="Times New Roman"/>
      <w:sz w:val="20"/>
      <w:szCs w:val="20"/>
    </w:rPr>
  </w:style>
  <w:style w:type="character" w:styleId="a5">
    <w:name w:val="FollowedHyperlink"/>
    <w:rPr>
      <w:color w:val="800080"/>
      <w:u w:val="single"/>
    </w:rPr>
  </w:style>
  <w:style w:type="character" w:styleId="a6">
    <w:name w:val="Strong"/>
    <w:qFormat/>
    <w:rPr>
      <w:b/>
      <w:bCs/>
    </w:rPr>
  </w:style>
  <w:style w:type="character" w:customStyle="1" w:styleId="headercellChar">
    <w:name w:val="headercell Char"/>
    <w:rPr>
      <w:b/>
      <w:bCs/>
      <w:sz w:val="24"/>
      <w:szCs w:val="24"/>
      <w:lang w:val="fr-CA" w:eastAsia="ar-SA" w:bidi="ar-SA"/>
    </w:rPr>
  </w:style>
  <w:style w:type="character" w:customStyle="1" w:styleId="BodyChar">
    <w:name w:val="Body Char"/>
    <w:rPr>
      <w:rFonts w:ascii="Arial" w:eastAsia="Times New Roman" w:hAnsi="Arial" w:cs="Times New Roman"/>
      <w:szCs w:val="20"/>
      <w:lang w:val="en-CA"/>
    </w:rPr>
  </w:style>
  <w:style w:type="character" w:styleId="a7">
    <w:name w:val="Emphasis"/>
    <w:qFormat/>
    <w:rPr>
      <w:b/>
      <w:bCs/>
      <w:i w:val="0"/>
      <w:iCs w:val="0"/>
    </w:rPr>
  </w:style>
  <w:style w:type="character" w:customStyle="1" w:styleId="highlightedsearchterm">
    <w:name w:val="highlightedsearchterm"/>
    <w:basedOn w:val="a1"/>
  </w:style>
  <w:style w:type="character" w:customStyle="1" w:styleId="propertytitle">
    <w:name w:val="propertytitle"/>
  </w:style>
  <w:style w:type="character" w:customStyle="1" w:styleId="ANNEXChar0">
    <w:name w:val="ANNEX Char"/>
    <w:basedOn w:val="Heading1Char"/>
    <w:rPr>
      <w:rFonts w:ascii="Arial" w:eastAsia="Times New Roman" w:hAnsi="Arial" w:cs="Arial"/>
      <w:b/>
      <w:kern w:val="1"/>
      <w:sz w:val="28"/>
      <w:szCs w:val="32"/>
      <w:lang w:val="en-CA"/>
    </w:rPr>
  </w:style>
  <w:style w:type="character" w:customStyle="1" w:styleId="AppH-FChar">
    <w:name w:val="AppH-F Char"/>
    <w:basedOn w:val="ANNEXChar0"/>
    <w:rPr>
      <w:rFonts w:ascii="Arial" w:eastAsia="Times New Roman" w:hAnsi="Arial" w:cs="Arial"/>
      <w:b/>
      <w:bCs/>
      <w:iCs/>
      <w:kern w:val="1"/>
      <w:sz w:val="28"/>
      <w:szCs w:val="32"/>
      <w:lang w:val="en-CA"/>
    </w:rPr>
  </w:style>
  <w:style w:type="character" w:customStyle="1" w:styleId="Annex-F-3Char">
    <w:name w:val="Annex-F-3 Char"/>
    <w:basedOn w:val="Heading4Char"/>
    <w:rPr>
      <w:rFonts w:ascii="Arial" w:hAnsi="Arial"/>
      <w:b/>
      <w:iCs/>
    </w:rPr>
  </w:style>
  <w:style w:type="character" w:customStyle="1" w:styleId="Annex-F-4Char">
    <w:name w:val="Annex-F-4 Char"/>
    <w:basedOn w:val="Annex-F-3Char"/>
    <w:rPr>
      <w:rFonts w:ascii="Arial" w:hAnsi="Arial"/>
      <w:b/>
      <w:iCs/>
    </w:rPr>
  </w:style>
  <w:style w:type="character" w:customStyle="1" w:styleId="Annex-F-7Char">
    <w:name w:val="Annex-F-7 Char"/>
    <w:basedOn w:val="Heading2Char"/>
    <w:rPr>
      <w:rFonts w:ascii="Arial" w:hAnsi="Arial" w:cs="Arial"/>
      <w:b/>
      <w:bCs/>
      <w:iCs/>
      <w:lang w:val="en-CA"/>
    </w:rPr>
  </w:style>
  <w:style w:type="character" w:customStyle="1" w:styleId="Annex-F-1Char">
    <w:name w:val="Annex-F-1 Char"/>
    <w:basedOn w:val="Annex-F-7Char"/>
    <w:rPr>
      <w:rFonts w:ascii="Arial" w:hAnsi="Arial" w:cs="Arial"/>
      <w:b/>
      <w:bCs/>
      <w:iCs/>
      <w:lang w:val="en-CA"/>
    </w:rPr>
  </w:style>
  <w:style w:type="character" w:customStyle="1" w:styleId="AppH-CChar">
    <w:name w:val="AppH-C Char"/>
    <w:basedOn w:val="Heading2Char"/>
    <w:rPr>
      <w:rFonts w:ascii="Arial" w:hAnsi="Arial" w:cs="Arial"/>
      <w:b/>
      <w:bCs/>
      <w:iCs/>
      <w:lang w:val="en-CA"/>
    </w:rPr>
  </w:style>
  <w:style w:type="character" w:customStyle="1" w:styleId="AppH-D-1Char">
    <w:name w:val="AppH-D-1 Char"/>
    <w:basedOn w:val="AppH-CChar"/>
    <w:rPr>
      <w:rFonts w:ascii="Arial" w:hAnsi="Arial" w:cs="Arial"/>
      <w:b/>
      <w:bCs/>
      <w:iCs/>
      <w:lang w:val="en-CA"/>
    </w:rPr>
  </w:style>
  <w:style w:type="character" w:customStyle="1" w:styleId="FieldLabel">
    <w:name w:val="Field Label"/>
    <w:rPr>
      <w:i/>
      <w:iCs/>
      <w:color w:val="004080"/>
      <w:sz w:val="20"/>
      <w:szCs w:val="20"/>
    </w:rPr>
  </w:style>
  <w:style w:type="character" w:customStyle="1" w:styleId="Objecttype">
    <w:name w:val="Object type"/>
    <w:rPr>
      <w:b/>
      <w:bCs/>
      <w:color w:val="000000"/>
      <w:sz w:val="20"/>
      <w:szCs w:val="20"/>
      <w:u w:val="single"/>
    </w:rPr>
  </w:style>
  <w:style w:type="character" w:customStyle="1" w:styleId="S122Heading1Char">
    <w:name w:val="S122Heading1 Char"/>
    <w:basedOn w:val="Heading1Char"/>
    <w:rPr>
      <w:rFonts w:ascii="Arial" w:hAnsi="Arial"/>
      <w:b/>
      <w:sz w:val="24"/>
      <w:szCs w:val="32"/>
    </w:rPr>
  </w:style>
  <w:style w:type="character" w:customStyle="1" w:styleId="S122Heading2Char">
    <w:name w:val="S122Heading2 Char"/>
    <w:basedOn w:val="Heading2Char"/>
    <w:rPr>
      <w:rFonts w:ascii="Arial" w:hAnsi="Arial"/>
      <w:b/>
    </w:rPr>
  </w:style>
  <w:style w:type="character" w:customStyle="1" w:styleId="S122Heading3Char">
    <w:name w:val="S122Heading3 Char"/>
    <w:basedOn w:val="Heading3Char"/>
    <w:rPr>
      <w:rFonts w:ascii="Arial" w:hAnsi="Arial"/>
      <w:b/>
      <w:bCs/>
      <w:iCs/>
      <w:szCs w:val="24"/>
      <w:lang w:val="en-CA"/>
    </w:rPr>
  </w:style>
  <w:style w:type="character" w:customStyle="1" w:styleId="ListParagraphChar">
    <w:name w:val="List Paragraph Char"/>
    <w:basedOn w:val="a1"/>
    <w:rPr>
      <w:rFonts w:ascii="Arial" w:hAnsi="Arial"/>
      <w:sz w:val="16"/>
    </w:rPr>
  </w:style>
  <w:style w:type="character" w:customStyle="1" w:styleId="Lev1HeadingChar">
    <w:name w:val="Lev1_Heading Char"/>
    <w:basedOn w:val="ListParagraphChar"/>
    <w:rPr>
      <w:rFonts w:ascii="Arial" w:hAnsi="Arial"/>
      <w:b/>
      <w:sz w:val="24"/>
      <w:szCs w:val="24"/>
    </w:rPr>
  </w:style>
  <w:style w:type="character" w:customStyle="1" w:styleId="Lev2HeadingChar">
    <w:name w:val="Lev2_Heading Char"/>
    <w:basedOn w:val="ListParagraphChar"/>
    <w:rPr>
      <w:rFonts w:ascii="Arial" w:hAnsi="Arial"/>
      <w:b/>
      <w:sz w:val="16"/>
      <w:szCs w:val="24"/>
    </w:rPr>
  </w:style>
  <w:style w:type="character" w:customStyle="1" w:styleId="Lev3HeadingChar">
    <w:name w:val="Lev3_Heading Char"/>
    <w:basedOn w:val="ListParagraphChar"/>
    <w:rPr>
      <w:rFonts w:ascii="Arial" w:hAnsi="Arial"/>
      <w:b/>
      <w:sz w:val="16"/>
      <w:szCs w:val="24"/>
    </w:rPr>
  </w:style>
  <w:style w:type="character" w:customStyle="1" w:styleId="Lev5HeadingChar">
    <w:name w:val="Lev5_Heading Char"/>
    <w:basedOn w:val="ListParagraphChar"/>
    <w:rPr>
      <w:rFonts w:ascii="Arial" w:hAnsi="Arial"/>
      <w:b/>
      <w:sz w:val="16"/>
      <w:szCs w:val="24"/>
    </w:rPr>
  </w:style>
  <w:style w:type="character" w:customStyle="1" w:styleId="Level5HeadingChar">
    <w:name w:val="Level5_Heading Char"/>
    <w:basedOn w:val="ListParagraphChar"/>
    <w:rPr>
      <w:rFonts w:ascii="Arial" w:hAnsi="Arial"/>
      <w:b/>
      <w:sz w:val="16"/>
      <w:szCs w:val="24"/>
    </w:rPr>
  </w:style>
  <w:style w:type="character" w:customStyle="1" w:styleId="Lev4HeadingChar">
    <w:name w:val="Lev4_Heading Char"/>
    <w:basedOn w:val="a1"/>
    <w:rPr>
      <w:rFonts w:ascii="Arial" w:hAnsi="Arial"/>
      <w:sz w:val="16"/>
    </w:rPr>
  </w:style>
  <w:style w:type="character" w:customStyle="1" w:styleId="Lev4-HeadingChar">
    <w:name w:val="Lev4-Heading Char"/>
    <w:basedOn w:val="Lev4HeadingChar"/>
    <w:rPr>
      <w:rFonts w:ascii="Arial" w:hAnsi="Arial"/>
      <w:b/>
      <w:sz w:val="16"/>
    </w:rPr>
  </w:style>
  <w:style w:type="character" w:customStyle="1" w:styleId="Defterms">
    <w:name w:val="Defterms"/>
    <w:basedOn w:val="a1"/>
    <w:rPr>
      <w:color w:val="00000A"/>
      <w:lang w:val="fr-FR"/>
    </w:rPr>
  </w:style>
  <w:style w:type="character" w:customStyle="1" w:styleId="EndnoteReference1">
    <w:name w:val="Endnote Reference1"/>
    <w:basedOn w:val="a1"/>
    <w:rPr>
      <w:vertAlign w:val="superscript"/>
      <w:lang w:val="fr-FR"/>
    </w:rPr>
  </w:style>
  <w:style w:type="character" w:customStyle="1" w:styleId="ExtXref">
    <w:name w:val="ExtXref"/>
    <w:basedOn w:val="a1"/>
    <w:rPr>
      <w:color w:val="00000A"/>
      <w:lang w:val="fr-FR"/>
    </w:rPr>
  </w:style>
  <w:style w:type="character" w:customStyle="1" w:styleId="LineNumber1">
    <w:name w:val="Line Number1"/>
    <w:basedOn w:val="a1"/>
    <w:rPr>
      <w:lang w:val="fr-FR"/>
    </w:rPr>
  </w:style>
  <w:style w:type="character" w:customStyle="1" w:styleId="TableFootNoteXref">
    <w:name w:val="TableFootNoteXref"/>
    <w:rPr>
      <w:position w:val="8"/>
      <w:sz w:val="14"/>
      <w:lang w:val="fr-FR"/>
    </w:rPr>
  </w:style>
  <w:style w:type="character" w:customStyle="1" w:styleId="attr-list">
    <w:name w:val="attr-list"/>
  </w:style>
  <w:style w:type="character" w:customStyle="1" w:styleId="apple-style-span">
    <w:name w:val="apple-style-span"/>
    <w:basedOn w:val="a1"/>
  </w:style>
  <w:style w:type="character" w:customStyle="1" w:styleId="body">
    <w:name w:val="body"/>
    <w:basedOn w:val="a1"/>
  </w:style>
  <w:style w:type="character" w:customStyle="1" w:styleId="ListLabel1">
    <w:name w:val="ListLabel 1"/>
    <w:rPr>
      <w:b/>
      <w:i w:val="0"/>
      <w:sz w:val="28"/>
      <w:lang w:val="fr-CA"/>
    </w:rPr>
  </w:style>
  <w:style w:type="character" w:customStyle="1" w:styleId="ListLabel2">
    <w:name w:val="ListLabel 2"/>
    <w:rPr>
      <w:b/>
      <w:i w:val="0"/>
      <w:sz w:val="28"/>
    </w:rPr>
  </w:style>
  <w:style w:type="character" w:customStyle="1" w:styleId="ListLabel3">
    <w:name w:val="ListLabel 3"/>
    <w:rPr>
      <w:b/>
      <w:i w:val="0"/>
      <w:caps w:val="0"/>
      <w:smallCaps w:val="0"/>
      <w:strike w:val="0"/>
      <w:dstrike w:val="0"/>
      <w:color w:val="000000"/>
      <w:spacing w:val="0"/>
      <w:kern w:val="1"/>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
    <w:name w:val="ListLabel 4"/>
    <w:rPr>
      <w:b w:val="0"/>
      <w:bCs w:val="0"/>
      <w:i w:val="0"/>
      <w:caps w:val="0"/>
      <w:smallCaps w:val="0"/>
      <w:strike w:val="0"/>
      <w:dstrike w:val="0"/>
      <w:vanish w:val="0"/>
      <w:color w:val="000000"/>
      <w:spacing w:val="0"/>
      <w:kern w:val="1"/>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
    <w:name w:val="ListLabel 5"/>
    <w:rPr>
      <w:rFonts w:cs="Arial"/>
      <w:b/>
      <w:sz w:val="22"/>
      <w:szCs w:val="22"/>
    </w:rPr>
  </w:style>
  <w:style w:type="character" w:customStyle="1" w:styleId="ListLabel6">
    <w:name w:val="ListLabel 6"/>
    <w:rPr>
      <w:rFonts w:cs="Courier New"/>
    </w:rPr>
  </w:style>
  <w:style w:type="character" w:customStyle="1" w:styleId="ListLabel7">
    <w:name w:val="ListLabel 7"/>
    <w:rPr>
      <w:sz w:val="22"/>
    </w:rPr>
  </w:style>
  <w:style w:type="character" w:customStyle="1" w:styleId="ListLabel8">
    <w:name w:val="ListLabel 8"/>
    <w:rPr>
      <w:sz w:val="24"/>
    </w:rPr>
  </w:style>
  <w:style w:type="character" w:customStyle="1" w:styleId="ListLabel9">
    <w:name w:val="ListLabel 9"/>
    <w:rPr>
      <w:b/>
      <w:bCs w:val="0"/>
      <w:i w:val="0"/>
      <w:caps w:val="0"/>
      <w:smallCaps w:val="0"/>
      <w:strike w:val="0"/>
      <w:dstrike w:val="0"/>
      <w:vanish w:val="0"/>
      <w:color w:val="000000"/>
      <w:spacing w:val="0"/>
      <w:kern w:val="1"/>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Bullets">
    <w:name w:val="Bullets"/>
    <w:rPr>
      <w:rFonts w:ascii="OpenSymbol" w:eastAsia="OpenSymbol" w:hAnsi="OpenSymbol" w:cs="OpenSymbol"/>
    </w:rPr>
  </w:style>
  <w:style w:type="character" w:customStyle="1" w:styleId="WW8Num4z0">
    <w:name w:val="WW8Num4z0"/>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0">
    <w:name w:val="WW8Num5z0"/>
    <w:rPr>
      <w:rFonts w:ascii="Symbol" w:hAnsi="Symbol" w:cs="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NumberingSymbols">
    <w:name w:val="Numbering Symbols"/>
  </w:style>
  <w:style w:type="character" w:styleId="a8">
    <w:name w:val="annotation reference"/>
    <w:rPr>
      <w:sz w:val="16"/>
      <w:szCs w:val="16"/>
    </w:rPr>
  </w:style>
  <w:style w:type="character" w:customStyle="1" w:styleId="WW8Num7z0">
    <w:name w:val="WW8Num7z0"/>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paragraph" w:customStyle="1" w:styleId="Heading">
    <w:name w:val="Heading"/>
    <w:basedOn w:val="a"/>
    <w:next w:val="a0"/>
    <w:pPr>
      <w:keepNext/>
      <w:spacing w:before="240" w:after="120"/>
    </w:pPr>
    <w:rPr>
      <w:rFonts w:eastAsia="Microsoft YaHei"/>
      <w:sz w:val="28"/>
      <w:szCs w:val="28"/>
    </w:rPr>
  </w:style>
  <w:style w:type="paragraph" w:styleId="a0">
    <w:name w:val="Body Text"/>
    <w:basedOn w:val="a"/>
    <w:link w:val="Char"/>
    <w:rsid w:val="00F333E0"/>
    <w:rPr>
      <w:sz w:val="22"/>
    </w:rPr>
  </w:style>
  <w:style w:type="paragraph" w:styleId="a9">
    <w:name w:val="List"/>
    <w:basedOn w:val="a"/>
    <w:pPr>
      <w:spacing w:before="200"/>
      <w:ind w:left="283" w:hanging="283"/>
    </w:pPr>
    <w:rPr>
      <w:rFonts w:eastAsia="Times New Roman" w:cs="Times New Roman"/>
      <w:sz w:val="20"/>
      <w:szCs w:val="20"/>
    </w:rPr>
  </w:style>
  <w:style w:type="paragraph" w:styleId="aa">
    <w:name w:val="caption"/>
    <w:basedOn w:val="a"/>
    <w:qFormat/>
    <w:rsid w:val="00861C3C"/>
    <w:pPr>
      <w:suppressLineNumbers/>
      <w:spacing w:before="120" w:after="120"/>
    </w:pPr>
    <w:rPr>
      <w:iCs/>
      <w:sz w:val="22"/>
    </w:rPr>
  </w:style>
  <w:style w:type="paragraph" w:customStyle="1" w:styleId="Index">
    <w:name w:val="Index"/>
    <w:basedOn w:val="a"/>
    <w:pPr>
      <w:suppressLineNumbers/>
    </w:pPr>
  </w:style>
  <w:style w:type="paragraph" w:customStyle="1" w:styleId="Note">
    <w:name w:val="Note"/>
    <w:basedOn w:val="a"/>
    <w:pPr>
      <w:ind w:left="900"/>
    </w:pPr>
    <w:rPr>
      <w:rFonts w:ascii="Times-Roman" w:hAnsi="Times-Roman" w:cs="Times-Roman"/>
      <w:b/>
      <w:color w:val="44546A"/>
      <w:szCs w:val="18"/>
    </w:rPr>
  </w:style>
  <w:style w:type="paragraph" w:styleId="ab">
    <w:name w:val="Title"/>
    <w:basedOn w:val="a"/>
    <w:next w:val="ac"/>
    <w:qFormat/>
    <w:pPr>
      <w:jc w:val="center"/>
    </w:pPr>
    <w:rPr>
      <w:b/>
      <w:bCs/>
      <w:spacing w:val="-10"/>
      <w:kern w:val="1"/>
      <w:sz w:val="36"/>
      <w:szCs w:val="56"/>
    </w:rPr>
  </w:style>
  <w:style w:type="paragraph" w:styleId="ac">
    <w:name w:val="Subtitle"/>
    <w:basedOn w:val="a"/>
    <w:next w:val="a0"/>
    <w:qFormat/>
    <w:pPr>
      <w:keepNext/>
      <w:spacing w:after="120"/>
      <w:jc w:val="center"/>
    </w:pPr>
    <w:rPr>
      <w:rFonts w:eastAsia="Times New Roman"/>
      <w:i/>
      <w:iCs/>
      <w:color w:val="365F91"/>
    </w:rPr>
  </w:style>
  <w:style w:type="paragraph" w:styleId="ad">
    <w:name w:val="Balloon Text"/>
    <w:basedOn w:val="a"/>
    <w:rPr>
      <w:rFonts w:ascii="Segoe UI" w:hAnsi="Segoe UI" w:cs="Segoe UI"/>
      <w:sz w:val="18"/>
      <w:szCs w:val="18"/>
    </w:rPr>
  </w:style>
  <w:style w:type="paragraph" w:styleId="ae">
    <w:name w:val="List Paragraph"/>
    <w:basedOn w:val="a"/>
    <w:qFormat/>
    <w:pPr>
      <w:ind w:left="720"/>
    </w:pPr>
  </w:style>
  <w:style w:type="paragraph" w:customStyle="1" w:styleId="templatetext">
    <w:name w:val="template text"/>
    <w:basedOn w:val="a"/>
    <w:pPr>
      <w:spacing w:after="120"/>
    </w:pPr>
    <w:rPr>
      <w:i/>
      <w:iCs/>
      <w:color w:val="FF0000"/>
      <w:sz w:val="18"/>
      <w:szCs w:val="20"/>
    </w:rPr>
  </w:style>
  <w:style w:type="paragraph" w:customStyle="1" w:styleId="CommentText1">
    <w:name w:val="Comment Text1"/>
    <w:basedOn w:val="a"/>
    <w:rPr>
      <w:sz w:val="20"/>
      <w:szCs w:val="20"/>
    </w:rPr>
  </w:style>
  <w:style w:type="paragraph" w:customStyle="1" w:styleId="CommentSubject1">
    <w:name w:val="Comment Subject1"/>
    <w:basedOn w:val="CommentText1"/>
    <w:rPr>
      <w:b/>
      <w:bCs/>
    </w:rPr>
  </w:style>
  <w:style w:type="paragraph" w:customStyle="1" w:styleId="ISOChange">
    <w:name w:val="ISO_Change"/>
    <w:basedOn w:val="a"/>
    <w:pPr>
      <w:spacing w:before="210" w:line="210" w:lineRule="exact"/>
    </w:pPr>
    <w:rPr>
      <w:rFonts w:eastAsia="Times New Roman" w:cs="Times New Roman"/>
      <w:sz w:val="18"/>
      <w:szCs w:val="20"/>
      <w:lang w:val="en-GB"/>
    </w:rPr>
  </w:style>
  <w:style w:type="paragraph" w:customStyle="1" w:styleId="NormReference">
    <w:name w:val="Norm Reference"/>
    <w:basedOn w:val="a"/>
    <w:pPr>
      <w:tabs>
        <w:tab w:val="left" w:pos="1418"/>
      </w:tabs>
      <w:spacing w:after="120"/>
      <w:ind w:left="1152" w:hanging="432"/>
    </w:pPr>
    <w:rPr>
      <w:rFonts w:eastAsia="Times New Roman"/>
      <w:szCs w:val="20"/>
      <w:lang w:val="en-CA"/>
    </w:rPr>
  </w:style>
  <w:style w:type="paragraph" w:styleId="af">
    <w:name w:val="Bibliography"/>
    <w:basedOn w:val="a"/>
  </w:style>
  <w:style w:type="paragraph" w:customStyle="1" w:styleId="CM7">
    <w:name w:val="CM7"/>
    <w:basedOn w:val="a"/>
    <w:pPr>
      <w:widowControl w:val="0"/>
    </w:pPr>
  </w:style>
  <w:style w:type="paragraph" w:customStyle="1" w:styleId="Term">
    <w:name w:val="Term"/>
    <w:basedOn w:val="a0"/>
    <w:pPr>
      <w:spacing w:before="240"/>
      <w:ind w:left="567"/>
    </w:pPr>
    <w:rPr>
      <w:rFonts w:eastAsia="Times New Roman" w:cs="Times New Roman"/>
      <w:szCs w:val="20"/>
      <w:lang w:val="en-GB"/>
    </w:rPr>
  </w:style>
  <w:style w:type="paragraph" w:customStyle="1" w:styleId="Caption1">
    <w:name w:val="Caption1"/>
    <w:basedOn w:val="a"/>
    <w:pPr>
      <w:spacing w:after="200"/>
    </w:pPr>
    <w:rPr>
      <w:rFonts w:ascii="Times New Roman" w:hAnsi="Times New Roman"/>
      <w:i/>
      <w:iCs/>
      <w:color w:val="44546A"/>
      <w:sz w:val="18"/>
      <w:szCs w:val="18"/>
    </w:rPr>
  </w:style>
  <w:style w:type="paragraph" w:customStyle="1" w:styleId="CM2">
    <w:name w:val="CM2"/>
    <w:basedOn w:val="a"/>
    <w:pPr>
      <w:widowControl w:val="0"/>
      <w:spacing w:line="186" w:lineRule="atLeast"/>
    </w:pPr>
  </w:style>
  <w:style w:type="paragraph" w:customStyle="1" w:styleId="Annex">
    <w:name w:val="Annex"/>
    <w:basedOn w:val="1"/>
    <w:pPr>
      <w:numPr>
        <w:numId w:val="0"/>
      </w:numPr>
    </w:pPr>
  </w:style>
  <w:style w:type="paragraph" w:customStyle="1" w:styleId="Tabletitle">
    <w:name w:val="Table title"/>
    <w:basedOn w:val="a"/>
    <w:pPr>
      <w:keepNext/>
      <w:spacing w:before="60" w:after="60"/>
      <w:jc w:val="center"/>
    </w:pPr>
    <w:rPr>
      <w:rFonts w:eastAsia="MS Mincho" w:cs="Times New Roman"/>
      <w:b/>
      <w:szCs w:val="20"/>
      <w:lang w:val="de-DE"/>
    </w:rPr>
  </w:style>
  <w:style w:type="paragraph" w:customStyle="1" w:styleId="Tabletext">
    <w:name w:val="Table text"/>
    <w:basedOn w:val="a"/>
    <w:pPr>
      <w:spacing w:before="60" w:after="60"/>
      <w:jc w:val="both"/>
    </w:pPr>
    <w:rPr>
      <w:rFonts w:eastAsia="MS Mincho" w:cs="Times New Roman"/>
      <w:szCs w:val="16"/>
      <w:lang w:val="en-GB"/>
    </w:rPr>
  </w:style>
  <w:style w:type="paragraph" w:customStyle="1" w:styleId="Body0">
    <w:name w:val="Body"/>
    <w:basedOn w:val="a"/>
    <w:pPr>
      <w:spacing w:after="240"/>
      <w:ind w:left="567"/>
      <w:jc w:val="both"/>
    </w:pPr>
    <w:rPr>
      <w:rFonts w:eastAsia="Times New Roman" w:cs="Times New Roman"/>
      <w:sz w:val="22"/>
      <w:szCs w:val="20"/>
      <w:lang w:val="en-CA"/>
    </w:rPr>
  </w:style>
  <w:style w:type="paragraph" w:styleId="af0">
    <w:name w:val="List Number"/>
    <w:basedOn w:val="a"/>
    <w:pPr>
      <w:tabs>
        <w:tab w:val="num" w:pos="0"/>
      </w:tabs>
      <w:ind w:left="432" w:hanging="432"/>
    </w:pPr>
    <w:rPr>
      <w:rFonts w:ascii="Times New Roman" w:eastAsia="Times New Roman" w:hAnsi="Times New Roman" w:cs="Times New Roman"/>
    </w:rPr>
  </w:style>
  <w:style w:type="paragraph" w:styleId="af1">
    <w:name w:val="List Bullet"/>
    <w:basedOn w:val="a"/>
    <w:rPr>
      <w:rFonts w:eastAsia="Times New Roman" w:cs="Times New Roman"/>
      <w:sz w:val="22"/>
    </w:rPr>
  </w:style>
  <w:style w:type="paragraph" w:styleId="af2">
    <w:name w:val="header"/>
    <w:basedOn w:val="a"/>
    <w:pPr>
      <w:suppressLineNumbers/>
      <w:tabs>
        <w:tab w:val="center" w:pos="4320"/>
        <w:tab w:val="right" w:pos="8640"/>
      </w:tabs>
    </w:pPr>
    <w:rPr>
      <w:rFonts w:ascii="Times New Roman" w:eastAsia="Times New Roman" w:hAnsi="Times New Roman" w:cs="Times New Roman"/>
    </w:rPr>
  </w:style>
  <w:style w:type="paragraph" w:styleId="af3">
    <w:name w:val="footer"/>
    <w:basedOn w:val="a"/>
    <w:uiPriority w:val="99"/>
    <w:pPr>
      <w:suppressLineNumbers/>
      <w:tabs>
        <w:tab w:val="center" w:pos="4320"/>
        <w:tab w:val="right" w:pos="8640"/>
      </w:tabs>
    </w:pPr>
    <w:rPr>
      <w:rFonts w:ascii="Times New Roman" w:eastAsia="Times New Roman" w:hAnsi="Times New Roman" w:cs="Times New Roman"/>
    </w:rPr>
  </w:style>
  <w:style w:type="paragraph" w:customStyle="1" w:styleId="FootnoteText1">
    <w:name w:val="Footnote Text1"/>
    <w:basedOn w:val="a"/>
    <w:rPr>
      <w:rFonts w:eastAsia="Times New Roman" w:cs="Times New Roman"/>
      <w:szCs w:val="20"/>
    </w:rPr>
  </w:style>
  <w:style w:type="paragraph" w:customStyle="1" w:styleId="a20">
    <w:name w:val="a2"/>
    <w:basedOn w:val="2"/>
    <w:pPr>
      <w:keepLines w:val="0"/>
      <w:numPr>
        <w:ilvl w:val="0"/>
        <w:numId w:val="0"/>
      </w:numPr>
      <w:tabs>
        <w:tab w:val="left" w:pos="500"/>
        <w:tab w:val="left" w:pos="720"/>
      </w:tabs>
      <w:spacing w:before="270" w:after="240" w:line="270" w:lineRule="exact"/>
    </w:pPr>
    <w:rPr>
      <w:rFonts w:eastAsia="MS Mincho"/>
      <w:i/>
      <w:szCs w:val="20"/>
      <w:lang w:val="en-GB"/>
    </w:rPr>
  </w:style>
  <w:style w:type="paragraph" w:customStyle="1" w:styleId="a30">
    <w:name w:val="a3"/>
    <w:basedOn w:val="3"/>
    <w:pPr>
      <w:keepLines w:val="0"/>
      <w:numPr>
        <w:ilvl w:val="0"/>
        <w:numId w:val="0"/>
      </w:numPr>
      <w:tabs>
        <w:tab w:val="left" w:pos="640"/>
      </w:tabs>
      <w:spacing w:before="60" w:after="240" w:line="250" w:lineRule="exact"/>
    </w:pPr>
    <w:rPr>
      <w:rFonts w:eastAsia="MS Mincho"/>
      <w:szCs w:val="20"/>
      <w:lang w:val="en-GB"/>
    </w:rPr>
  </w:style>
  <w:style w:type="paragraph" w:customStyle="1" w:styleId="a40">
    <w:name w:val="a4"/>
    <w:basedOn w:val="4"/>
    <w:pPr>
      <w:keepLines w:val="0"/>
      <w:numPr>
        <w:ilvl w:val="0"/>
        <w:numId w:val="0"/>
      </w:numPr>
      <w:tabs>
        <w:tab w:val="left" w:pos="880"/>
      </w:tabs>
      <w:spacing w:before="60" w:after="240" w:line="230" w:lineRule="exact"/>
    </w:pPr>
    <w:rPr>
      <w:rFonts w:eastAsia="MS Mincho"/>
      <w:iCs w:val="0"/>
      <w:color w:val="365F91"/>
      <w:sz w:val="20"/>
      <w:szCs w:val="20"/>
      <w:lang w:val="en-GB"/>
    </w:rPr>
  </w:style>
  <w:style w:type="paragraph" w:customStyle="1" w:styleId="a50">
    <w:name w:val="a5"/>
    <w:basedOn w:val="5"/>
    <w:pPr>
      <w:keepLines w:val="0"/>
      <w:numPr>
        <w:ilvl w:val="0"/>
        <w:numId w:val="0"/>
      </w:numPr>
      <w:tabs>
        <w:tab w:val="left" w:pos="1140"/>
        <w:tab w:val="left" w:pos="1360"/>
      </w:tabs>
      <w:spacing w:before="60" w:after="240" w:line="230" w:lineRule="exact"/>
    </w:pPr>
    <w:rPr>
      <w:rFonts w:ascii="Arial" w:eastAsia="MS Mincho" w:hAnsi="Arial" w:cs="Times New Roman"/>
      <w:b/>
      <w:color w:val="00000A"/>
      <w:sz w:val="20"/>
      <w:szCs w:val="20"/>
      <w:lang w:val="en-GB"/>
    </w:rPr>
  </w:style>
  <w:style w:type="paragraph" w:customStyle="1" w:styleId="a60">
    <w:name w:val="a6"/>
    <w:basedOn w:val="6"/>
    <w:pPr>
      <w:keepLines w:val="0"/>
      <w:numPr>
        <w:ilvl w:val="0"/>
        <w:numId w:val="0"/>
      </w:numPr>
      <w:tabs>
        <w:tab w:val="left" w:pos="1140"/>
        <w:tab w:val="left" w:pos="1360"/>
      </w:tabs>
      <w:spacing w:before="60" w:after="240" w:line="230" w:lineRule="exact"/>
    </w:pPr>
    <w:rPr>
      <w:rFonts w:ascii="Arial" w:eastAsia="MS Mincho" w:hAnsi="Arial" w:cs="Times New Roman"/>
      <w:b/>
      <w:bCs/>
      <w:color w:val="365F91"/>
      <w:sz w:val="20"/>
      <w:szCs w:val="20"/>
      <w:lang w:val="en-GB"/>
    </w:rPr>
  </w:style>
  <w:style w:type="paragraph" w:customStyle="1" w:styleId="ANNEX0">
    <w:name w:val="ANNEX"/>
    <w:basedOn w:val="1"/>
    <w:pPr>
      <w:keepLines w:val="0"/>
      <w:pageBreakBefore/>
      <w:spacing w:before="240" w:after="120"/>
      <w:ind w:left="1350" w:hanging="1350"/>
    </w:pPr>
    <w:rPr>
      <w:rFonts w:eastAsia="Times New Roman"/>
      <w:kern w:val="1"/>
      <w:sz w:val="28"/>
      <w:lang w:val="en-CA"/>
    </w:rPr>
  </w:style>
  <w:style w:type="paragraph" w:styleId="20">
    <w:name w:val="List Number 2"/>
    <w:basedOn w:val="a"/>
    <w:pPr>
      <w:tabs>
        <w:tab w:val="left" w:pos="800"/>
        <w:tab w:val="left" w:pos="1080"/>
      </w:tabs>
      <w:spacing w:after="240" w:line="230" w:lineRule="atLeast"/>
      <w:ind w:left="800" w:hanging="400"/>
      <w:jc w:val="both"/>
    </w:pPr>
    <w:rPr>
      <w:rFonts w:eastAsia="MS Mincho" w:cs="Times New Roman"/>
      <w:sz w:val="20"/>
      <w:szCs w:val="20"/>
      <w:lang w:val="en-GB"/>
    </w:rPr>
  </w:style>
  <w:style w:type="paragraph" w:styleId="30">
    <w:name w:val="List Number 3"/>
    <w:basedOn w:val="a"/>
    <w:pPr>
      <w:tabs>
        <w:tab w:val="left" w:pos="1800"/>
      </w:tabs>
      <w:spacing w:after="240" w:line="230" w:lineRule="atLeast"/>
      <w:ind w:left="1200" w:hanging="400"/>
      <w:jc w:val="both"/>
    </w:pPr>
    <w:rPr>
      <w:rFonts w:eastAsia="MS Mincho" w:cs="Times New Roman"/>
      <w:sz w:val="20"/>
      <w:szCs w:val="20"/>
      <w:lang w:val="en-GB"/>
    </w:rPr>
  </w:style>
  <w:style w:type="paragraph" w:styleId="40">
    <w:name w:val="List Number 4"/>
    <w:basedOn w:val="a"/>
    <w:pPr>
      <w:tabs>
        <w:tab w:val="left" w:pos="1600"/>
        <w:tab w:val="left" w:pos="2520"/>
      </w:tabs>
      <w:spacing w:after="240" w:line="230" w:lineRule="atLeast"/>
      <w:ind w:left="1600" w:hanging="400"/>
      <w:jc w:val="both"/>
    </w:pPr>
    <w:rPr>
      <w:rFonts w:eastAsia="MS Mincho" w:cs="Times New Roman"/>
      <w:sz w:val="20"/>
      <w:szCs w:val="20"/>
      <w:lang w:val="en-GB"/>
    </w:rPr>
  </w:style>
  <w:style w:type="paragraph" w:customStyle="1" w:styleId="zzLn5">
    <w:name w:val="zzLn5"/>
    <w:basedOn w:val="a"/>
    <w:pPr>
      <w:tabs>
        <w:tab w:val="left" w:pos="3240"/>
      </w:tabs>
      <w:spacing w:after="240" w:line="230" w:lineRule="atLeast"/>
    </w:pPr>
    <w:rPr>
      <w:rFonts w:eastAsia="MS Mincho" w:cs="Times New Roman"/>
      <w:sz w:val="20"/>
      <w:szCs w:val="20"/>
      <w:lang w:val="en-GB"/>
    </w:rPr>
  </w:style>
  <w:style w:type="paragraph" w:customStyle="1" w:styleId="zzLn6">
    <w:name w:val="zzLn6"/>
    <w:basedOn w:val="a"/>
    <w:pPr>
      <w:tabs>
        <w:tab w:val="left" w:pos="3960"/>
      </w:tabs>
      <w:spacing w:after="240" w:line="230" w:lineRule="atLeast"/>
    </w:pPr>
    <w:rPr>
      <w:rFonts w:eastAsia="MS Mincho" w:cs="Times New Roman"/>
      <w:sz w:val="20"/>
      <w:szCs w:val="20"/>
      <w:lang w:val="en-GB"/>
    </w:rPr>
  </w:style>
  <w:style w:type="paragraph" w:customStyle="1" w:styleId="Bibliography1">
    <w:name w:val="Bibliography1"/>
    <w:basedOn w:val="a"/>
    <w:pPr>
      <w:tabs>
        <w:tab w:val="left" w:pos="660"/>
      </w:tabs>
      <w:spacing w:after="240" w:line="230" w:lineRule="atLeast"/>
      <w:jc w:val="both"/>
    </w:pPr>
    <w:rPr>
      <w:rFonts w:eastAsia="Times New Roman" w:cs="Times New Roman"/>
      <w:sz w:val="20"/>
      <w:szCs w:val="20"/>
      <w:lang w:val="en-GB"/>
    </w:rPr>
  </w:style>
  <w:style w:type="paragraph" w:styleId="70">
    <w:name w:val="toc 7"/>
    <w:basedOn w:val="a"/>
    <w:pPr>
      <w:tabs>
        <w:tab w:val="right" w:leader="dot" w:pos="8274"/>
      </w:tabs>
      <w:ind w:left="1200"/>
    </w:pPr>
    <w:rPr>
      <w:rFonts w:ascii="Times New Roman" w:eastAsia="Times New Roman" w:hAnsi="Times New Roman" w:cs="Times New Roman"/>
      <w:sz w:val="18"/>
      <w:szCs w:val="20"/>
    </w:rPr>
  </w:style>
  <w:style w:type="paragraph" w:styleId="80">
    <w:name w:val="toc 8"/>
    <w:basedOn w:val="a"/>
    <w:pPr>
      <w:tabs>
        <w:tab w:val="right" w:leader="dot" w:pos="7991"/>
      </w:tabs>
      <w:ind w:left="1400"/>
    </w:pPr>
    <w:rPr>
      <w:rFonts w:ascii="Times New Roman" w:eastAsia="Times New Roman" w:hAnsi="Times New Roman" w:cs="Times New Roman"/>
      <w:sz w:val="18"/>
      <w:szCs w:val="20"/>
    </w:rPr>
  </w:style>
  <w:style w:type="paragraph" w:styleId="10">
    <w:name w:val="toc 1"/>
    <w:basedOn w:val="a"/>
    <w:uiPriority w:val="39"/>
    <w:pPr>
      <w:tabs>
        <w:tab w:val="right" w:leader="dot" w:pos="9972"/>
      </w:tabs>
      <w:spacing w:before="120"/>
      <w:jc w:val="both"/>
    </w:pPr>
    <w:rPr>
      <w:rFonts w:eastAsia="Times New Roman" w:cs="Times New Roman"/>
      <w:b/>
      <w:sz w:val="20"/>
      <w:szCs w:val="20"/>
      <w:lang w:val="fr-CA"/>
    </w:rPr>
  </w:style>
  <w:style w:type="paragraph" w:styleId="21">
    <w:name w:val="toc 2"/>
    <w:basedOn w:val="a"/>
    <w:uiPriority w:val="39"/>
    <w:pPr>
      <w:tabs>
        <w:tab w:val="right" w:leader="dot" w:pos="9689"/>
      </w:tabs>
      <w:ind w:left="200"/>
    </w:pPr>
    <w:rPr>
      <w:rFonts w:eastAsia="Times New Roman" w:cs="Times New Roman"/>
      <w:smallCaps/>
      <w:sz w:val="20"/>
      <w:szCs w:val="20"/>
    </w:rPr>
  </w:style>
  <w:style w:type="paragraph" w:styleId="31">
    <w:name w:val="toc 3"/>
    <w:basedOn w:val="a"/>
    <w:uiPriority w:val="39"/>
    <w:pPr>
      <w:tabs>
        <w:tab w:val="right" w:leader="dot" w:pos="9406"/>
      </w:tabs>
      <w:ind w:left="400"/>
    </w:pPr>
    <w:rPr>
      <w:rFonts w:eastAsia="Times New Roman" w:cs="Times New Roman"/>
      <w:i/>
      <w:sz w:val="20"/>
      <w:szCs w:val="20"/>
    </w:rPr>
  </w:style>
  <w:style w:type="paragraph" w:styleId="41">
    <w:name w:val="toc 4"/>
    <w:basedOn w:val="a"/>
    <w:uiPriority w:val="39"/>
    <w:pPr>
      <w:tabs>
        <w:tab w:val="right" w:leader="dot" w:pos="9123"/>
      </w:tabs>
      <w:ind w:left="600"/>
    </w:pPr>
    <w:rPr>
      <w:rFonts w:ascii="Times New Roman" w:eastAsia="Times New Roman" w:hAnsi="Times New Roman" w:cs="Times New Roman"/>
      <w:sz w:val="18"/>
      <w:szCs w:val="20"/>
    </w:rPr>
  </w:style>
  <w:style w:type="paragraph" w:styleId="50">
    <w:name w:val="toc 5"/>
    <w:basedOn w:val="a"/>
    <w:pPr>
      <w:tabs>
        <w:tab w:val="right" w:leader="dot" w:pos="8840"/>
      </w:tabs>
      <w:ind w:left="800"/>
    </w:pPr>
    <w:rPr>
      <w:rFonts w:ascii="Times New Roman" w:eastAsia="Times New Roman" w:hAnsi="Times New Roman" w:cs="Times New Roman"/>
      <w:sz w:val="18"/>
      <w:szCs w:val="20"/>
    </w:rPr>
  </w:style>
  <w:style w:type="paragraph" w:styleId="60">
    <w:name w:val="toc 6"/>
    <w:basedOn w:val="a"/>
    <w:pPr>
      <w:tabs>
        <w:tab w:val="right" w:leader="dot" w:pos="8557"/>
      </w:tabs>
      <w:ind w:left="1000"/>
    </w:pPr>
    <w:rPr>
      <w:rFonts w:ascii="Times New Roman" w:eastAsia="Times New Roman" w:hAnsi="Times New Roman" w:cs="Times New Roman"/>
      <w:sz w:val="18"/>
      <w:szCs w:val="20"/>
    </w:rPr>
  </w:style>
  <w:style w:type="paragraph" w:styleId="90">
    <w:name w:val="toc 9"/>
    <w:basedOn w:val="a"/>
    <w:pPr>
      <w:tabs>
        <w:tab w:val="right" w:leader="dot" w:pos="7708"/>
      </w:tabs>
      <w:ind w:left="1600"/>
    </w:pPr>
    <w:rPr>
      <w:rFonts w:ascii="Times New Roman" w:eastAsia="Times New Roman" w:hAnsi="Times New Roman" w:cs="Times New Roman"/>
      <w:sz w:val="18"/>
      <w:szCs w:val="20"/>
    </w:rPr>
  </w:style>
  <w:style w:type="paragraph" w:customStyle="1" w:styleId="zzCopyright">
    <w:name w:val="zzCopyright"/>
    <w:basedOn w:val="a"/>
    <w:pPr>
      <w:pBdr>
        <w:top w:val="single" w:sz="4" w:space="1" w:color="0000FF"/>
        <w:left w:val="single" w:sz="4" w:space="4" w:color="0000FF"/>
        <w:bottom w:val="single" w:sz="4" w:space="1" w:color="0000FF"/>
        <w:right w:val="single" w:sz="4" w:space="4" w:color="0000FF"/>
      </w:pBdr>
      <w:tabs>
        <w:tab w:val="left" w:pos="514"/>
        <w:tab w:val="left" w:pos="9623"/>
      </w:tabs>
      <w:spacing w:before="200" w:line="230" w:lineRule="atLeast"/>
      <w:ind w:left="288" w:right="288"/>
      <w:jc w:val="both"/>
    </w:pPr>
    <w:rPr>
      <w:rFonts w:eastAsia="Times New Roman" w:cs="Times New Roman"/>
      <w:color w:val="0000FF"/>
      <w:sz w:val="20"/>
      <w:szCs w:val="20"/>
      <w:lang w:val="en-GB"/>
    </w:rPr>
  </w:style>
  <w:style w:type="paragraph" w:styleId="af4">
    <w:name w:val="Body Text Indent"/>
    <w:basedOn w:val="a0"/>
    <w:pPr>
      <w:spacing w:before="200"/>
      <w:ind w:left="567" w:firstLine="210"/>
    </w:pPr>
    <w:rPr>
      <w:rFonts w:eastAsia="Times New Roman" w:cs="Times New Roman"/>
    </w:rPr>
  </w:style>
  <w:style w:type="paragraph" w:styleId="22">
    <w:name w:val="Body Text 2"/>
    <w:basedOn w:val="a"/>
    <w:pPr>
      <w:spacing w:before="120" w:after="120"/>
      <w:jc w:val="center"/>
    </w:pPr>
    <w:rPr>
      <w:rFonts w:eastAsia="Times New Roman" w:cs="Times New Roman"/>
      <w:sz w:val="20"/>
      <w:szCs w:val="16"/>
      <w:lang w:val="en-CA"/>
    </w:rPr>
  </w:style>
  <w:style w:type="paragraph" w:styleId="32">
    <w:name w:val="Body Text 3"/>
    <w:basedOn w:val="a"/>
    <w:pPr>
      <w:spacing w:before="120"/>
      <w:jc w:val="center"/>
    </w:pPr>
    <w:rPr>
      <w:rFonts w:eastAsia="Times New Roman" w:cs="Times New Roman"/>
      <w:szCs w:val="10"/>
      <w:lang w:val="en-CA"/>
    </w:rPr>
  </w:style>
  <w:style w:type="paragraph" w:customStyle="1" w:styleId="EnvelopeAddress1">
    <w:name w:val="Envelope Address1"/>
    <w:basedOn w:val="a"/>
    <w:pPr>
      <w:spacing w:before="200"/>
      <w:ind w:left="2835"/>
    </w:pPr>
    <w:rPr>
      <w:rFonts w:eastAsia="Times New Roman"/>
    </w:rPr>
  </w:style>
  <w:style w:type="paragraph" w:customStyle="1" w:styleId="EnvelopeReturn1">
    <w:name w:val="Envelope Return1"/>
    <w:basedOn w:val="a"/>
    <w:pPr>
      <w:spacing w:before="200"/>
    </w:pPr>
    <w:rPr>
      <w:rFonts w:eastAsia="Times New Roman"/>
      <w:sz w:val="20"/>
      <w:szCs w:val="20"/>
    </w:rPr>
  </w:style>
  <w:style w:type="paragraph" w:styleId="HTML">
    <w:name w:val="HTML Address"/>
    <w:basedOn w:val="a"/>
    <w:pPr>
      <w:spacing w:before="200"/>
    </w:pPr>
    <w:rPr>
      <w:rFonts w:eastAsia="Times New Roman" w:cs="Times New Roman"/>
      <w:i/>
      <w:iCs/>
      <w:sz w:val="20"/>
      <w:szCs w:val="20"/>
    </w:rPr>
  </w:style>
  <w:style w:type="paragraph" w:styleId="af5">
    <w:name w:val="Date"/>
    <w:basedOn w:val="a"/>
    <w:pPr>
      <w:spacing w:before="200"/>
    </w:pPr>
    <w:rPr>
      <w:rFonts w:eastAsia="Times New Roman" w:cs="Times New Roman"/>
      <w:sz w:val="20"/>
      <w:szCs w:val="20"/>
    </w:rPr>
  </w:style>
  <w:style w:type="paragraph" w:styleId="af6">
    <w:name w:val="Message Header"/>
    <w:basedOn w:val="a"/>
    <w:pPr>
      <w:pBdr>
        <w:top w:val="single" w:sz="6" w:space="1" w:color="000000"/>
        <w:left w:val="single" w:sz="6" w:space="1" w:color="000000"/>
        <w:bottom w:val="single" w:sz="6" w:space="1" w:color="000000"/>
        <w:right w:val="single" w:sz="6" w:space="1" w:color="000000"/>
      </w:pBdr>
      <w:shd w:val="clear" w:color="auto" w:fill="CCCCCC"/>
      <w:spacing w:before="200"/>
      <w:ind w:left="1134" w:hanging="1134"/>
    </w:pPr>
    <w:rPr>
      <w:rFonts w:eastAsia="Times New Roman"/>
    </w:rPr>
  </w:style>
  <w:style w:type="paragraph" w:styleId="af7">
    <w:name w:val="Document Map"/>
    <w:basedOn w:val="a"/>
    <w:pPr>
      <w:shd w:val="clear" w:color="auto" w:fill="000080"/>
      <w:spacing w:before="200"/>
    </w:pPr>
    <w:rPr>
      <w:rFonts w:ascii="Tahoma" w:eastAsia="Times New Roman" w:hAnsi="Tahoma" w:cs="Tahoma"/>
      <w:sz w:val="20"/>
      <w:szCs w:val="20"/>
    </w:rPr>
  </w:style>
  <w:style w:type="paragraph" w:styleId="af8">
    <w:name w:val="Closing"/>
    <w:basedOn w:val="a"/>
    <w:pPr>
      <w:spacing w:before="200"/>
      <w:ind w:left="4252"/>
    </w:pPr>
    <w:rPr>
      <w:rFonts w:eastAsia="Times New Roman" w:cs="Times New Roman"/>
      <w:sz w:val="20"/>
      <w:szCs w:val="20"/>
    </w:rPr>
  </w:style>
  <w:style w:type="paragraph" w:customStyle="1" w:styleId="Index11">
    <w:name w:val="Index 11"/>
    <w:basedOn w:val="a"/>
    <w:pPr>
      <w:spacing w:before="200"/>
      <w:ind w:left="200" w:hanging="200"/>
    </w:pPr>
    <w:rPr>
      <w:rFonts w:eastAsia="Times New Roman" w:cs="Times New Roman"/>
      <w:sz w:val="20"/>
      <w:szCs w:val="20"/>
    </w:rPr>
  </w:style>
  <w:style w:type="paragraph" w:customStyle="1" w:styleId="Index21">
    <w:name w:val="Index 21"/>
    <w:basedOn w:val="a"/>
    <w:pPr>
      <w:spacing w:before="200"/>
      <w:ind w:left="400" w:hanging="200"/>
    </w:pPr>
    <w:rPr>
      <w:rFonts w:eastAsia="Times New Roman" w:cs="Times New Roman"/>
      <w:sz w:val="20"/>
      <w:szCs w:val="20"/>
    </w:rPr>
  </w:style>
  <w:style w:type="paragraph" w:customStyle="1" w:styleId="Index31">
    <w:name w:val="Index 31"/>
    <w:basedOn w:val="a"/>
    <w:pPr>
      <w:spacing w:before="200"/>
      <w:ind w:left="600" w:hanging="200"/>
    </w:pPr>
    <w:rPr>
      <w:rFonts w:eastAsia="Times New Roman" w:cs="Times New Roman"/>
      <w:sz w:val="20"/>
      <w:szCs w:val="20"/>
    </w:rPr>
  </w:style>
  <w:style w:type="paragraph" w:customStyle="1" w:styleId="Index41">
    <w:name w:val="Index 41"/>
    <w:basedOn w:val="a"/>
    <w:pPr>
      <w:spacing w:before="200"/>
      <w:ind w:left="800" w:hanging="200"/>
    </w:pPr>
    <w:rPr>
      <w:rFonts w:eastAsia="Times New Roman" w:cs="Times New Roman"/>
      <w:sz w:val="20"/>
      <w:szCs w:val="20"/>
    </w:rPr>
  </w:style>
  <w:style w:type="paragraph" w:customStyle="1" w:styleId="Index51">
    <w:name w:val="Index 51"/>
    <w:basedOn w:val="a"/>
    <w:pPr>
      <w:spacing w:before="200"/>
      <w:ind w:left="1000" w:hanging="200"/>
    </w:pPr>
    <w:rPr>
      <w:rFonts w:eastAsia="Times New Roman" w:cs="Times New Roman"/>
      <w:sz w:val="20"/>
      <w:szCs w:val="20"/>
    </w:rPr>
  </w:style>
  <w:style w:type="paragraph" w:customStyle="1" w:styleId="Index61">
    <w:name w:val="Index 61"/>
    <w:basedOn w:val="a"/>
    <w:pPr>
      <w:spacing w:before="200"/>
      <w:ind w:left="1200" w:hanging="200"/>
    </w:pPr>
    <w:rPr>
      <w:rFonts w:eastAsia="Times New Roman" w:cs="Times New Roman"/>
      <w:sz w:val="20"/>
      <w:szCs w:val="20"/>
    </w:rPr>
  </w:style>
  <w:style w:type="paragraph" w:customStyle="1" w:styleId="Index71">
    <w:name w:val="Index 71"/>
    <w:basedOn w:val="a"/>
    <w:pPr>
      <w:spacing w:before="200"/>
      <w:ind w:left="1400" w:hanging="200"/>
    </w:pPr>
    <w:rPr>
      <w:rFonts w:eastAsia="Times New Roman" w:cs="Times New Roman"/>
      <w:sz w:val="20"/>
      <w:szCs w:val="20"/>
    </w:rPr>
  </w:style>
  <w:style w:type="paragraph" w:customStyle="1" w:styleId="Index81">
    <w:name w:val="Index 81"/>
    <w:basedOn w:val="a"/>
    <w:pPr>
      <w:spacing w:before="200"/>
      <w:ind w:left="1600" w:hanging="200"/>
    </w:pPr>
    <w:rPr>
      <w:rFonts w:eastAsia="Times New Roman" w:cs="Times New Roman"/>
      <w:sz w:val="20"/>
      <w:szCs w:val="20"/>
    </w:rPr>
  </w:style>
  <w:style w:type="paragraph" w:customStyle="1" w:styleId="Index91">
    <w:name w:val="Index 91"/>
    <w:basedOn w:val="a"/>
    <w:pPr>
      <w:spacing w:before="200"/>
      <w:ind w:left="1800" w:hanging="200"/>
    </w:pPr>
    <w:rPr>
      <w:rFonts w:eastAsia="Times New Roman" w:cs="Times New Roman"/>
      <w:sz w:val="20"/>
      <w:szCs w:val="20"/>
    </w:rPr>
  </w:style>
  <w:style w:type="paragraph" w:styleId="23">
    <w:name w:val="List 2"/>
    <w:basedOn w:val="a"/>
    <w:pPr>
      <w:spacing w:before="200" w:after="120"/>
      <w:ind w:left="566" w:hanging="283"/>
    </w:pPr>
    <w:rPr>
      <w:rFonts w:eastAsia="Times New Roman" w:cs="Times New Roman"/>
      <w:sz w:val="20"/>
      <w:szCs w:val="20"/>
    </w:rPr>
  </w:style>
  <w:style w:type="paragraph" w:styleId="33">
    <w:name w:val="List 3"/>
    <w:basedOn w:val="a"/>
    <w:pPr>
      <w:spacing w:before="200" w:after="120"/>
      <w:ind w:left="849" w:hanging="283"/>
    </w:pPr>
    <w:rPr>
      <w:rFonts w:eastAsia="Times New Roman" w:cs="Times New Roman"/>
      <w:sz w:val="20"/>
      <w:szCs w:val="20"/>
    </w:rPr>
  </w:style>
  <w:style w:type="paragraph" w:styleId="42">
    <w:name w:val="List 4"/>
    <w:basedOn w:val="a"/>
    <w:pPr>
      <w:spacing w:before="200" w:after="120"/>
      <w:ind w:left="1132" w:hanging="283"/>
    </w:pPr>
    <w:rPr>
      <w:rFonts w:eastAsia="Times New Roman" w:cs="Times New Roman"/>
      <w:sz w:val="20"/>
      <w:szCs w:val="20"/>
    </w:rPr>
  </w:style>
  <w:style w:type="paragraph" w:styleId="51">
    <w:name w:val="List 5"/>
    <w:basedOn w:val="a"/>
    <w:pPr>
      <w:spacing w:before="200" w:after="120"/>
      <w:ind w:left="1415" w:hanging="283"/>
    </w:pPr>
    <w:rPr>
      <w:rFonts w:eastAsia="Times New Roman" w:cs="Times New Roman"/>
      <w:sz w:val="20"/>
      <w:szCs w:val="20"/>
    </w:rPr>
  </w:style>
  <w:style w:type="paragraph" w:styleId="52">
    <w:name w:val="List Number 5"/>
    <w:basedOn w:val="a"/>
    <w:pPr>
      <w:tabs>
        <w:tab w:val="left" w:pos="1492"/>
      </w:tabs>
      <w:spacing w:before="200"/>
      <w:ind w:left="1492" w:hanging="360"/>
    </w:pPr>
    <w:rPr>
      <w:rFonts w:eastAsia="Times New Roman" w:cs="Times New Roman"/>
      <w:sz w:val="20"/>
      <w:szCs w:val="20"/>
    </w:rPr>
  </w:style>
  <w:style w:type="paragraph" w:styleId="24">
    <w:name w:val="List Bullet 2"/>
    <w:basedOn w:val="a"/>
    <w:pPr>
      <w:tabs>
        <w:tab w:val="left" w:pos="643"/>
      </w:tabs>
      <w:spacing w:before="200"/>
      <w:ind w:left="643" w:hanging="360"/>
    </w:pPr>
    <w:rPr>
      <w:rFonts w:eastAsia="Times New Roman" w:cs="Times New Roman"/>
      <w:sz w:val="20"/>
      <w:szCs w:val="20"/>
    </w:rPr>
  </w:style>
  <w:style w:type="paragraph" w:styleId="34">
    <w:name w:val="List Bullet 3"/>
    <w:basedOn w:val="a"/>
    <w:pPr>
      <w:tabs>
        <w:tab w:val="left" w:pos="926"/>
      </w:tabs>
      <w:spacing w:before="200"/>
      <w:ind w:left="926" w:hanging="360"/>
    </w:pPr>
    <w:rPr>
      <w:rFonts w:eastAsia="Times New Roman" w:cs="Times New Roman"/>
      <w:sz w:val="20"/>
      <w:szCs w:val="20"/>
    </w:rPr>
  </w:style>
  <w:style w:type="paragraph" w:styleId="43">
    <w:name w:val="List Bullet 4"/>
    <w:basedOn w:val="a"/>
    <w:pPr>
      <w:tabs>
        <w:tab w:val="left" w:pos="1209"/>
      </w:tabs>
      <w:spacing w:before="200"/>
      <w:ind w:left="1209" w:hanging="360"/>
    </w:pPr>
    <w:rPr>
      <w:rFonts w:eastAsia="Times New Roman" w:cs="Times New Roman"/>
      <w:sz w:val="20"/>
      <w:szCs w:val="20"/>
    </w:rPr>
  </w:style>
  <w:style w:type="paragraph" w:styleId="53">
    <w:name w:val="List Bullet 5"/>
    <w:basedOn w:val="a"/>
    <w:pPr>
      <w:tabs>
        <w:tab w:val="left" w:pos="1492"/>
      </w:tabs>
      <w:spacing w:before="200"/>
      <w:ind w:left="1492" w:hanging="360"/>
    </w:pPr>
    <w:rPr>
      <w:rFonts w:eastAsia="Times New Roman" w:cs="Times New Roman"/>
      <w:sz w:val="20"/>
      <w:szCs w:val="20"/>
    </w:rPr>
  </w:style>
  <w:style w:type="paragraph" w:styleId="af9">
    <w:name w:val="List Continue"/>
    <w:basedOn w:val="a"/>
    <w:pPr>
      <w:spacing w:before="200" w:after="120"/>
      <w:ind w:left="283"/>
    </w:pPr>
    <w:rPr>
      <w:rFonts w:eastAsia="Times New Roman" w:cs="Times New Roman"/>
      <w:sz w:val="20"/>
      <w:szCs w:val="20"/>
    </w:rPr>
  </w:style>
  <w:style w:type="paragraph" w:styleId="25">
    <w:name w:val="List Continue 2"/>
    <w:basedOn w:val="a"/>
    <w:pPr>
      <w:spacing w:before="200" w:after="120"/>
      <w:ind w:left="566"/>
    </w:pPr>
    <w:rPr>
      <w:rFonts w:eastAsia="Times New Roman" w:cs="Times New Roman"/>
      <w:sz w:val="20"/>
      <w:szCs w:val="20"/>
    </w:rPr>
  </w:style>
  <w:style w:type="paragraph" w:styleId="35">
    <w:name w:val="List Continue 3"/>
    <w:basedOn w:val="a"/>
    <w:pPr>
      <w:spacing w:before="200" w:after="120"/>
      <w:ind w:left="849"/>
    </w:pPr>
    <w:rPr>
      <w:rFonts w:eastAsia="Times New Roman" w:cs="Times New Roman"/>
      <w:sz w:val="20"/>
      <w:szCs w:val="20"/>
    </w:rPr>
  </w:style>
  <w:style w:type="paragraph" w:styleId="44">
    <w:name w:val="List Continue 4"/>
    <w:basedOn w:val="a"/>
    <w:pPr>
      <w:spacing w:before="200" w:after="120"/>
      <w:ind w:left="1132"/>
    </w:pPr>
    <w:rPr>
      <w:rFonts w:eastAsia="Times New Roman" w:cs="Times New Roman"/>
      <w:sz w:val="20"/>
      <w:szCs w:val="20"/>
    </w:rPr>
  </w:style>
  <w:style w:type="paragraph" w:styleId="54">
    <w:name w:val="List Continue 5"/>
    <w:basedOn w:val="a"/>
    <w:pPr>
      <w:spacing w:before="200" w:after="120"/>
      <w:ind w:left="1415"/>
    </w:pPr>
    <w:rPr>
      <w:rFonts w:eastAsia="Times New Roman" w:cs="Times New Roman"/>
      <w:sz w:val="20"/>
      <w:szCs w:val="20"/>
    </w:rPr>
  </w:style>
  <w:style w:type="paragraph" w:styleId="afa">
    <w:name w:val="Normal (Web)"/>
    <w:basedOn w:val="a"/>
    <w:link w:val="Char0"/>
    <w:uiPriority w:val="99"/>
    <w:pPr>
      <w:spacing w:before="200"/>
    </w:pPr>
    <w:rPr>
      <w:rFonts w:ascii="Times New Roman" w:eastAsia="Times New Roman" w:hAnsi="Times New Roman" w:cs="Times New Roman"/>
    </w:rPr>
  </w:style>
  <w:style w:type="paragraph" w:styleId="afb">
    <w:name w:val="Block Text"/>
    <w:basedOn w:val="a"/>
    <w:pPr>
      <w:spacing w:before="200" w:after="120"/>
      <w:ind w:left="1440" w:right="1440"/>
    </w:pPr>
    <w:rPr>
      <w:rFonts w:eastAsia="Times New Roman" w:cs="Times New Roman"/>
      <w:sz w:val="20"/>
      <w:szCs w:val="20"/>
    </w:rPr>
  </w:style>
  <w:style w:type="paragraph" w:customStyle="1" w:styleId="EndnoteText1">
    <w:name w:val="Endnote Text1"/>
    <w:basedOn w:val="a"/>
    <w:pPr>
      <w:spacing w:before="200"/>
    </w:pPr>
    <w:rPr>
      <w:rFonts w:eastAsia="Times New Roman" w:cs="Times New Roman"/>
      <w:sz w:val="20"/>
      <w:szCs w:val="20"/>
    </w:rPr>
  </w:style>
  <w:style w:type="paragraph" w:styleId="HTML0">
    <w:name w:val="HTML Preformatted"/>
    <w:basedOn w:val="a"/>
    <w:pPr>
      <w:spacing w:before="200"/>
    </w:pPr>
    <w:rPr>
      <w:rFonts w:ascii="Courier New" w:eastAsia="Times New Roman" w:hAnsi="Courier New" w:cs="Courier New"/>
      <w:sz w:val="20"/>
      <w:szCs w:val="20"/>
    </w:rPr>
  </w:style>
  <w:style w:type="paragraph" w:styleId="26">
    <w:name w:val="Body Text Indent 2"/>
    <w:basedOn w:val="a"/>
    <w:pPr>
      <w:spacing w:before="200" w:after="120" w:line="480" w:lineRule="auto"/>
      <w:ind w:left="283"/>
    </w:pPr>
    <w:rPr>
      <w:rFonts w:eastAsia="Times New Roman" w:cs="Times New Roman"/>
      <w:sz w:val="20"/>
      <w:szCs w:val="20"/>
    </w:rPr>
  </w:style>
  <w:style w:type="paragraph" w:styleId="36">
    <w:name w:val="Body Text Indent 3"/>
    <w:basedOn w:val="a"/>
    <w:pPr>
      <w:spacing w:before="200" w:after="120"/>
      <w:ind w:left="283"/>
    </w:pPr>
    <w:rPr>
      <w:rFonts w:eastAsia="Times New Roman" w:cs="Times New Roman"/>
      <w:szCs w:val="16"/>
    </w:rPr>
  </w:style>
  <w:style w:type="paragraph" w:styleId="27">
    <w:name w:val="Body Text First Indent 2"/>
    <w:basedOn w:val="af4"/>
    <w:pPr>
      <w:ind w:left="283"/>
    </w:pPr>
  </w:style>
  <w:style w:type="paragraph" w:styleId="afc">
    <w:name w:val="Normal Indent"/>
    <w:basedOn w:val="a"/>
    <w:pPr>
      <w:spacing w:before="200"/>
      <w:ind w:left="708"/>
    </w:pPr>
    <w:rPr>
      <w:rFonts w:eastAsia="Times New Roman" w:cs="Times New Roman"/>
      <w:sz w:val="20"/>
      <w:szCs w:val="20"/>
    </w:rPr>
  </w:style>
  <w:style w:type="paragraph" w:customStyle="1" w:styleId="Complimentaryclose">
    <w:name w:val="Complimentary close"/>
    <w:basedOn w:val="a"/>
    <w:pPr>
      <w:suppressLineNumbers/>
      <w:spacing w:before="200"/>
    </w:pPr>
    <w:rPr>
      <w:rFonts w:eastAsia="Times New Roman" w:cs="Times New Roman"/>
      <w:sz w:val="20"/>
      <w:szCs w:val="20"/>
    </w:rPr>
  </w:style>
  <w:style w:type="paragraph" w:styleId="afd">
    <w:name w:val="Signature"/>
    <w:basedOn w:val="a"/>
    <w:pPr>
      <w:suppressLineNumbers/>
      <w:spacing w:before="200"/>
      <w:ind w:left="4252"/>
    </w:pPr>
    <w:rPr>
      <w:rFonts w:eastAsia="Times New Roman" w:cs="Times New Roman"/>
      <w:sz w:val="20"/>
      <w:szCs w:val="20"/>
    </w:rPr>
  </w:style>
  <w:style w:type="paragraph" w:styleId="afe">
    <w:name w:val="E-mail Signature"/>
    <w:basedOn w:val="a"/>
    <w:pPr>
      <w:spacing w:before="200"/>
    </w:pPr>
    <w:rPr>
      <w:rFonts w:eastAsia="Times New Roman" w:cs="Times New Roman"/>
      <w:sz w:val="20"/>
      <w:szCs w:val="20"/>
    </w:rPr>
  </w:style>
  <w:style w:type="paragraph" w:customStyle="1" w:styleId="TableofFigures1">
    <w:name w:val="Table of Figures1"/>
    <w:basedOn w:val="a"/>
    <w:pPr>
      <w:spacing w:before="200"/>
      <w:ind w:left="400" w:hanging="400"/>
    </w:pPr>
    <w:rPr>
      <w:rFonts w:eastAsia="Times New Roman" w:cs="Times New Roman"/>
      <w:sz w:val="20"/>
      <w:szCs w:val="20"/>
    </w:rPr>
  </w:style>
  <w:style w:type="paragraph" w:customStyle="1" w:styleId="TableofAuthorities1">
    <w:name w:val="Table of Authorities1"/>
    <w:basedOn w:val="a"/>
    <w:pPr>
      <w:spacing w:before="200"/>
      <w:ind w:left="200" w:hanging="200"/>
    </w:pPr>
    <w:rPr>
      <w:rFonts w:eastAsia="Times New Roman" w:cs="Times New Roman"/>
      <w:sz w:val="20"/>
      <w:szCs w:val="20"/>
    </w:rPr>
  </w:style>
  <w:style w:type="paragraph" w:styleId="aff">
    <w:name w:val="Plain Text"/>
    <w:basedOn w:val="a"/>
    <w:pPr>
      <w:spacing w:before="200"/>
    </w:pPr>
    <w:rPr>
      <w:rFonts w:ascii="Courier New" w:eastAsia="Times New Roman" w:hAnsi="Courier New" w:cs="Courier New"/>
      <w:sz w:val="20"/>
      <w:szCs w:val="20"/>
    </w:rPr>
  </w:style>
  <w:style w:type="paragraph" w:customStyle="1" w:styleId="MacroText1">
    <w:name w:val="Macro Text1"/>
    <w:pPr>
      <w:tabs>
        <w:tab w:val="left" w:pos="480"/>
        <w:tab w:val="left" w:pos="960"/>
        <w:tab w:val="left" w:pos="1440"/>
        <w:tab w:val="left" w:pos="1920"/>
        <w:tab w:val="left" w:pos="2400"/>
        <w:tab w:val="left" w:pos="2880"/>
        <w:tab w:val="left" w:pos="3360"/>
        <w:tab w:val="left" w:pos="3840"/>
        <w:tab w:val="left" w:pos="4320"/>
      </w:tabs>
      <w:suppressAutoHyphens/>
      <w:spacing w:before="200" w:line="100" w:lineRule="atLeast"/>
    </w:pPr>
    <w:rPr>
      <w:rFonts w:ascii="Courier New" w:hAnsi="Courier New" w:cs="Courier New"/>
      <w:lang w:val="en-US" w:eastAsia="ar-SA"/>
    </w:rPr>
  </w:style>
  <w:style w:type="paragraph" w:styleId="aff0">
    <w:name w:val="Note Heading"/>
    <w:basedOn w:val="a"/>
    <w:pPr>
      <w:spacing w:before="200"/>
    </w:pPr>
    <w:rPr>
      <w:rFonts w:eastAsia="Times New Roman" w:cs="Times New Roman"/>
      <w:sz w:val="20"/>
      <w:szCs w:val="20"/>
    </w:rPr>
  </w:style>
  <w:style w:type="paragraph" w:customStyle="1" w:styleId="IndexHeading1">
    <w:name w:val="Index Heading1"/>
    <w:basedOn w:val="a"/>
    <w:pPr>
      <w:spacing w:before="200"/>
    </w:pPr>
    <w:rPr>
      <w:rFonts w:eastAsia="Times New Roman"/>
      <w:b/>
      <w:bCs/>
      <w:sz w:val="20"/>
      <w:szCs w:val="20"/>
    </w:rPr>
  </w:style>
  <w:style w:type="paragraph" w:customStyle="1" w:styleId="TOAHeading1">
    <w:name w:val="TOA Heading1"/>
    <w:basedOn w:val="a"/>
    <w:pPr>
      <w:spacing w:before="120"/>
    </w:pPr>
    <w:rPr>
      <w:rFonts w:eastAsia="Times New Roman"/>
      <w:b/>
      <w:bCs/>
    </w:rPr>
  </w:style>
  <w:style w:type="paragraph" w:customStyle="1" w:styleId="CM6">
    <w:name w:val="CM6"/>
    <w:basedOn w:val="a"/>
    <w:pPr>
      <w:spacing w:line="226" w:lineRule="atLeast"/>
    </w:pPr>
    <w:rPr>
      <w:rFonts w:eastAsia="Times New Roman" w:cs="Times New Roman"/>
      <w:color w:val="00000A"/>
    </w:rPr>
  </w:style>
  <w:style w:type="paragraph" w:customStyle="1" w:styleId="CM32">
    <w:name w:val="CM32"/>
    <w:basedOn w:val="a"/>
    <w:pPr>
      <w:spacing w:after="240"/>
    </w:pPr>
    <w:rPr>
      <w:rFonts w:eastAsia="Times New Roman" w:cs="Times New Roman"/>
      <w:color w:val="00000A"/>
    </w:rPr>
  </w:style>
  <w:style w:type="paragraph" w:customStyle="1" w:styleId="CM11">
    <w:name w:val="CM11"/>
    <w:basedOn w:val="a"/>
    <w:pPr>
      <w:spacing w:line="231" w:lineRule="atLeast"/>
    </w:pPr>
    <w:rPr>
      <w:rFonts w:eastAsia="Times New Roman" w:cs="Times New Roman"/>
      <w:color w:val="00000A"/>
    </w:rPr>
  </w:style>
  <w:style w:type="paragraph" w:customStyle="1" w:styleId="CM46">
    <w:name w:val="CM46"/>
    <w:basedOn w:val="a"/>
    <w:pPr>
      <w:spacing w:after="237"/>
    </w:pPr>
    <w:rPr>
      <w:rFonts w:eastAsia="Times New Roman" w:cs="Times New Roman"/>
      <w:color w:val="00000A"/>
    </w:rPr>
  </w:style>
  <w:style w:type="paragraph" w:customStyle="1" w:styleId="CM10">
    <w:name w:val="CM10"/>
    <w:basedOn w:val="a"/>
    <w:pPr>
      <w:spacing w:line="473" w:lineRule="atLeast"/>
    </w:pPr>
    <w:rPr>
      <w:rFonts w:eastAsia="Times New Roman" w:cs="Times New Roman"/>
      <w:color w:val="00000A"/>
    </w:rPr>
  </w:style>
  <w:style w:type="paragraph" w:customStyle="1" w:styleId="Style1">
    <w:name w:val="Style1"/>
    <w:basedOn w:val="1"/>
    <w:pPr>
      <w:keepLines w:val="0"/>
      <w:numPr>
        <w:numId w:val="0"/>
      </w:numPr>
      <w:tabs>
        <w:tab w:val="left" w:pos="522"/>
      </w:tabs>
      <w:spacing w:before="360" w:after="120"/>
      <w:ind w:left="522"/>
    </w:pPr>
    <w:rPr>
      <w:rFonts w:eastAsia="Times New Roman"/>
      <w:bCs/>
      <w:kern w:val="1"/>
      <w:sz w:val="28"/>
      <w:lang w:val="en-CA"/>
    </w:rPr>
  </w:style>
  <w:style w:type="paragraph" w:customStyle="1" w:styleId="Style2">
    <w:name w:val="Style2"/>
    <w:basedOn w:val="1"/>
    <w:pPr>
      <w:keepLines w:val="0"/>
      <w:numPr>
        <w:numId w:val="0"/>
      </w:numPr>
      <w:spacing w:before="360" w:after="120"/>
    </w:pPr>
    <w:rPr>
      <w:rFonts w:eastAsia="Times New Roman"/>
      <w:bCs/>
      <w:kern w:val="1"/>
      <w:sz w:val="28"/>
      <w:lang w:val="en-CA"/>
    </w:rPr>
  </w:style>
  <w:style w:type="paragraph" w:customStyle="1" w:styleId="Style3">
    <w:name w:val="Style3"/>
    <w:basedOn w:val="Style1"/>
  </w:style>
  <w:style w:type="paragraph" w:customStyle="1" w:styleId="headercell">
    <w:name w:val="headercell"/>
    <w:basedOn w:val="a"/>
    <w:pPr>
      <w:spacing w:before="100" w:after="100"/>
    </w:pPr>
    <w:rPr>
      <w:rFonts w:ascii="Times New Roman" w:eastAsia="Times New Roman" w:hAnsi="Times New Roman" w:cs="Times New Roman"/>
      <w:b/>
      <w:bCs/>
      <w:lang w:val="fr-CA"/>
    </w:rPr>
  </w:style>
  <w:style w:type="paragraph" w:customStyle="1" w:styleId="tableblack">
    <w:name w:val="tableblack"/>
    <w:basedOn w:val="a"/>
    <w:pPr>
      <w:pBdr>
        <w:top w:val="single" w:sz="6" w:space="0" w:color="000000"/>
        <w:left w:val="single" w:sz="6" w:space="0" w:color="000000"/>
        <w:bottom w:val="single" w:sz="6" w:space="0" w:color="000000"/>
        <w:right w:val="single" w:sz="6" w:space="0" w:color="000000"/>
      </w:pBdr>
      <w:spacing w:before="100" w:after="100"/>
    </w:pPr>
    <w:rPr>
      <w:rFonts w:ascii="Times New Roman" w:eastAsia="Times New Roman" w:hAnsi="Times New Roman" w:cs="Times New Roman"/>
      <w:lang w:val="fr-CA"/>
    </w:rPr>
  </w:style>
  <w:style w:type="paragraph" w:customStyle="1" w:styleId="tableattribute">
    <w:name w:val="tableattribute"/>
    <w:basedOn w:val="a"/>
    <w:pPr>
      <w:pBdr>
        <w:top w:val="double" w:sz="1" w:space="0" w:color="000000"/>
        <w:left w:val="double" w:sz="1" w:space="0" w:color="000000"/>
        <w:bottom w:val="double" w:sz="1" w:space="0" w:color="000000"/>
        <w:right w:val="double" w:sz="1" w:space="0" w:color="000000"/>
      </w:pBdr>
      <w:shd w:val="clear" w:color="auto" w:fill="FFFFFF"/>
      <w:spacing w:before="100" w:after="100"/>
    </w:pPr>
    <w:rPr>
      <w:rFonts w:ascii="Times New Roman" w:eastAsia="Times New Roman" w:hAnsi="Times New Roman" w:cs="Times New Roman"/>
      <w:lang w:val="fr-CA"/>
    </w:rPr>
  </w:style>
  <w:style w:type="paragraph" w:customStyle="1" w:styleId="tableclear">
    <w:name w:val="tableclear"/>
    <w:basedOn w:val="a"/>
    <w:pPr>
      <w:spacing w:before="100" w:after="100"/>
    </w:pPr>
    <w:rPr>
      <w:rFonts w:ascii="Times New Roman" w:eastAsia="Times New Roman" w:hAnsi="Times New Roman" w:cs="Times New Roman"/>
      <w:lang w:val="fr-CA"/>
    </w:rPr>
  </w:style>
  <w:style w:type="paragraph" w:customStyle="1" w:styleId="tablecopyright">
    <w:name w:val="tablecopyright"/>
    <w:basedOn w:val="a"/>
    <w:pPr>
      <w:pBdr>
        <w:top w:val="single" w:sz="12" w:space="0" w:color="0000FF"/>
        <w:left w:val="single" w:sz="12" w:space="0" w:color="0000FF"/>
        <w:bottom w:val="single" w:sz="12" w:space="0" w:color="0000FF"/>
        <w:right w:val="single" w:sz="12" w:space="0" w:color="0000FF"/>
      </w:pBdr>
      <w:spacing w:before="100" w:after="100"/>
    </w:pPr>
    <w:rPr>
      <w:rFonts w:eastAsia="Times New Roman"/>
      <w:b/>
      <w:bCs/>
      <w:color w:val="0B77FD"/>
      <w:sz w:val="18"/>
      <w:szCs w:val="18"/>
      <w:lang w:val="fr-CA"/>
    </w:rPr>
  </w:style>
  <w:style w:type="paragraph" w:customStyle="1" w:styleId="tdabstrait">
    <w:name w:val="tdabstrait"/>
    <w:basedOn w:val="a"/>
    <w:pPr>
      <w:pBdr>
        <w:top w:val="single" w:sz="6" w:space="2" w:color="000000"/>
        <w:left w:val="single" w:sz="6" w:space="2" w:color="FFFFFF"/>
        <w:bottom w:val="single" w:sz="6" w:space="2" w:color="000000"/>
        <w:right w:val="single" w:sz="6" w:space="2" w:color="FFFFFF"/>
      </w:pBdr>
      <w:shd w:val="clear" w:color="auto" w:fill="7575FF"/>
      <w:spacing w:before="100" w:after="100"/>
    </w:pPr>
    <w:rPr>
      <w:rFonts w:ascii="Times New Roman" w:eastAsia="Times New Roman" w:hAnsi="Times New Roman" w:cs="Times New Roman"/>
      <w:b/>
      <w:bCs/>
      <w:color w:val="FFFFFF"/>
      <w:sz w:val="18"/>
      <w:szCs w:val="18"/>
      <w:lang w:val="fr-CA"/>
    </w:rPr>
  </w:style>
  <w:style w:type="paragraph" w:customStyle="1" w:styleId="tdgeometric">
    <w:name w:val="tdgeometric"/>
    <w:basedOn w:val="a"/>
    <w:pPr>
      <w:pBdr>
        <w:top w:val="single" w:sz="6" w:space="2" w:color="000000"/>
        <w:left w:val="single" w:sz="6" w:space="2" w:color="FFFFFF"/>
        <w:bottom w:val="single" w:sz="6" w:space="2" w:color="000000"/>
        <w:right w:val="single" w:sz="6" w:space="2" w:color="FFFFFF"/>
      </w:pBdr>
      <w:shd w:val="clear" w:color="auto" w:fill="008080"/>
      <w:spacing w:before="100" w:after="100"/>
    </w:pPr>
    <w:rPr>
      <w:rFonts w:ascii="Times New Roman" w:eastAsia="Times New Roman" w:hAnsi="Times New Roman" w:cs="Times New Roman"/>
      <w:b/>
      <w:bCs/>
      <w:color w:val="FFFFFF"/>
      <w:sz w:val="18"/>
      <w:szCs w:val="18"/>
      <w:lang w:val="fr-CA"/>
    </w:rPr>
  </w:style>
  <w:style w:type="paragraph" w:customStyle="1" w:styleId="tdsubtype">
    <w:name w:val="tdsubtype"/>
    <w:basedOn w:val="a"/>
    <w:pPr>
      <w:pBdr>
        <w:top w:val="single" w:sz="6" w:space="2" w:color="000000"/>
        <w:left w:val="single" w:sz="6" w:space="2" w:color="FFFFFF"/>
        <w:bottom w:val="single" w:sz="6" w:space="2" w:color="000000"/>
        <w:right w:val="single" w:sz="6" w:space="2" w:color="FFFFFF"/>
      </w:pBdr>
      <w:shd w:val="clear" w:color="auto" w:fill="BB2251"/>
      <w:spacing w:before="100" w:after="100"/>
    </w:pPr>
    <w:rPr>
      <w:rFonts w:ascii="Times New Roman" w:eastAsia="Times New Roman" w:hAnsi="Times New Roman" w:cs="Times New Roman"/>
      <w:b/>
      <w:bCs/>
      <w:color w:val="FFFFFF"/>
      <w:sz w:val="18"/>
      <w:szCs w:val="18"/>
      <w:lang w:val="fr-CA"/>
    </w:rPr>
  </w:style>
  <w:style w:type="paragraph" w:customStyle="1" w:styleId="tdsuperclass">
    <w:name w:val="tdsuperclass"/>
    <w:basedOn w:val="a"/>
    <w:pPr>
      <w:pBdr>
        <w:top w:val="single" w:sz="6" w:space="2" w:color="000000"/>
        <w:left w:val="single" w:sz="6" w:space="2" w:color="FFFFFF"/>
        <w:bottom w:val="single" w:sz="6" w:space="2" w:color="000000"/>
        <w:right w:val="single" w:sz="6" w:space="2" w:color="FFFFFF"/>
      </w:pBdr>
      <w:shd w:val="clear" w:color="auto" w:fill="7575FF"/>
      <w:spacing w:before="100" w:after="100"/>
    </w:pPr>
    <w:rPr>
      <w:rFonts w:ascii="Times New Roman" w:eastAsia="Times New Roman" w:hAnsi="Times New Roman" w:cs="Times New Roman"/>
      <w:b/>
      <w:bCs/>
      <w:color w:val="FFFFFF"/>
      <w:sz w:val="18"/>
      <w:szCs w:val="18"/>
      <w:lang w:val="fr-CA"/>
    </w:rPr>
  </w:style>
  <w:style w:type="paragraph" w:customStyle="1" w:styleId="tdsubclass">
    <w:name w:val="tdsubclass"/>
    <w:basedOn w:val="a"/>
    <w:pPr>
      <w:pBdr>
        <w:top w:val="single" w:sz="6" w:space="2" w:color="000000"/>
        <w:left w:val="single" w:sz="6" w:space="2" w:color="FFFFFF"/>
        <w:bottom w:val="single" w:sz="6" w:space="2" w:color="000000"/>
        <w:right w:val="single" w:sz="6" w:space="2" w:color="FFFFFF"/>
      </w:pBdr>
      <w:shd w:val="clear" w:color="auto" w:fill="008080"/>
      <w:spacing w:before="100" w:after="100"/>
    </w:pPr>
    <w:rPr>
      <w:rFonts w:ascii="Times New Roman" w:eastAsia="Times New Roman" w:hAnsi="Times New Roman" w:cs="Times New Roman"/>
      <w:b/>
      <w:bCs/>
      <w:color w:val="FFFFFF"/>
      <w:sz w:val="18"/>
      <w:szCs w:val="18"/>
      <w:lang w:val="fr-CA"/>
    </w:rPr>
  </w:style>
  <w:style w:type="paragraph" w:customStyle="1" w:styleId="tdspecial">
    <w:name w:val="tdspecial"/>
    <w:basedOn w:val="a"/>
    <w:pPr>
      <w:pBdr>
        <w:top w:val="single" w:sz="6" w:space="2" w:color="000000"/>
        <w:left w:val="single" w:sz="6" w:space="2" w:color="FFFFFF"/>
        <w:bottom w:val="single" w:sz="6" w:space="2" w:color="000000"/>
        <w:right w:val="single" w:sz="6" w:space="2" w:color="FFFFFF"/>
      </w:pBdr>
      <w:shd w:val="clear" w:color="auto" w:fill="008080"/>
      <w:spacing w:before="100" w:after="100"/>
    </w:pPr>
    <w:rPr>
      <w:rFonts w:ascii="Times New Roman" w:eastAsia="Times New Roman" w:hAnsi="Times New Roman" w:cs="Times New Roman"/>
      <w:b/>
      <w:bCs/>
      <w:color w:val="FFFFFF"/>
      <w:sz w:val="18"/>
      <w:szCs w:val="18"/>
      <w:lang w:val="fr-CA"/>
    </w:rPr>
  </w:style>
  <w:style w:type="paragraph" w:customStyle="1" w:styleId="management">
    <w:name w:val="management"/>
    <w:basedOn w:val="a"/>
    <w:pPr>
      <w:pBdr>
        <w:top w:val="single" w:sz="6" w:space="2" w:color="000000"/>
        <w:left w:val="single" w:sz="6" w:space="2" w:color="000000"/>
        <w:bottom w:val="single" w:sz="6" w:space="2" w:color="000000"/>
        <w:right w:val="single" w:sz="6" w:space="2" w:color="000000"/>
      </w:pBdr>
      <w:shd w:val="clear" w:color="auto" w:fill="DEDEDE"/>
      <w:spacing w:before="100" w:after="100"/>
    </w:pPr>
    <w:rPr>
      <w:rFonts w:ascii="Times New Roman" w:eastAsia="Times New Roman" w:hAnsi="Times New Roman" w:cs="Times New Roman"/>
      <w:b/>
      <w:bCs/>
      <w:sz w:val="18"/>
      <w:szCs w:val="18"/>
      <w:lang w:val="fr-CA"/>
    </w:rPr>
  </w:style>
  <w:style w:type="paragraph" w:customStyle="1" w:styleId="tdblack">
    <w:name w:val="tdblack"/>
    <w:basedOn w:val="a"/>
    <w:pPr>
      <w:pBdr>
        <w:top w:val="single" w:sz="6" w:space="2" w:color="000000"/>
        <w:left w:val="single" w:sz="6" w:space="2" w:color="000000"/>
        <w:bottom w:val="single" w:sz="6" w:space="2" w:color="000000"/>
        <w:right w:val="single" w:sz="6" w:space="2" w:color="000000"/>
      </w:pBdr>
      <w:spacing w:before="100" w:after="100"/>
    </w:pPr>
    <w:rPr>
      <w:rFonts w:ascii="Times New Roman" w:eastAsia="Times New Roman" w:hAnsi="Times New Roman" w:cs="Times New Roman"/>
      <w:b/>
      <w:bCs/>
      <w:sz w:val="18"/>
      <w:szCs w:val="18"/>
      <w:lang w:val="fr-CA"/>
    </w:rPr>
  </w:style>
  <w:style w:type="paragraph" w:customStyle="1" w:styleId="tdattribut">
    <w:name w:val="tdattribut"/>
    <w:basedOn w:val="a"/>
    <w:pPr>
      <w:pBdr>
        <w:top w:val="double" w:sz="1" w:space="2" w:color="000000"/>
        <w:left w:val="double" w:sz="1" w:space="2" w:color="000000"/>
        <w:bottom w:val="double" w:sz="1" w:space="2" w:color="000000"/>
        <w:right w:val="double" w:sz="1" w:space="2" w:color="000000"/>
      </w:pBdr>
      <w:shd w:val="clear" w:color="auto" w:fill="D2C8AE"/>
      <w:spacing w:before="100" w:after="100"/>
    </w:pPr>
    <w:rPr>
      <w:rFonts w:ascii="Times New Roman" w:eastAsia="Times New Roman" w:hAnsi="Times New Roman" w:cs="Times New Roman"/>
      <w:b/>
      <w:bCs/>
      <w:sz w:val="18"/>
      <w:szCs w:val="18"/>
      <w:lang w:val="fr-CA"/>
    </w:rPr>
  </w:style>
  <w:style w:type="paragraph" w:customStyle="1" w:styleId="tdattributename">
    <w:name w:val="tdattributename"/>
    <w:basedOn w:val="a"/>
    <w:pPr>
      <w:pBdr>
        <w:top w:val="double" w:sz="1" w:space="2" w:color="000000"/>
        <w:left w:val="double" w:sz="1" w:space="2" w:color="000000"/>
        <w:bottom w:val="double" w:sz="1" w:space="2" w:color="000000"/>
        <w:right w:val="double" w:sz="1" w:space="2" w:color="000000"/>
      </w:pBdr>
      <w:spacing w:before="100" w:after="100"/>
    </w:pPr>
    <w:rPr>
      <w:rFonts w:ascii="Times New Roman" w:eastAsia="Times New Roman" w:hAnsi="Times New Roman" w:cs="Times New Roman"/>
      <w:b/>
      <w:bCs/>
      <w:sz w:val="18"/>
      <w:szCs w:val="18"/>
      <w:lang w:val="fr-CA"/>
    </w:rPr>
  </w:style>
  <w:style w:type="paragraph" w:customStyle="1" w:styleId="tdattributedef">
    <w:name w:val="tdattributedef"/>
    <w:basedOn w:val="a"/>
    <w:pPr>
      <w:pBdr>
        <w:top w:val="double" w:sz="1" w:space="2" w:color="000000"/>
        <w:left w:val="double" w:sz="1" w:space="2" w:color="000000"/>
        <w:bottom w:val="double" w:sz="1" w:space="2" w:color="000000"/>
        <w:right w:val="double" w:sz="1" w:space="2" w:color="000000"/>
      </w:pBdr>
      <w:spacing w:before="100" w:after="100"/>
    </w:pPr>
    <w:rPr>
      <w:rFonts w:ascii="Times New Roman" w:eastAsia="Times New Roman" w:hAnsi="Times New Roman" w:cs="Times New Roman"/>
      <w:sz w:val="18"/>
      <w:szCs w:val="18"/>
      <w:lang w:val="fr-CA"/>
    </w:rPr>
  </w:style>
  <w:style w:type="paragraph" w:customStyle="1" w:styleId="tdattributvaluebeige">
    <w:name w:val="tdattributvaluebeige"/>
    <w:basedOn w:val="a"/>
    <w:pPr>
      <w:shd w:val="clear" w:color="auto" w:fill="F2F0E6"/>
      <w:spacing w:before="100" w:after="100"/>
    </w:pPr>
    <w:rPr>
      <w:rFonts w:ascii="Times New Roman" w:eastAsia="Times New Roman" w:hAnsi="Times New Roman" w:cs="Times New Roman"/>
      <w:b/>
      <w:bCs/>
      <w:sz w:val="18"/>
      <w:szCs w:val="18"/>
      <w:lang w:val="fr-CA"/>
    </w:rPr>
  </w:style>
  <w:style w:type="paragraph" w:customStyle="1" w:styleId="tdinternalcode">
    <w:name w:val="tdinternalcode"/>
    <w:basedOn w:val="a"/>
    <w:pPr>
      <w:spacing w:before="100" w:after="100"/>
      <w:jc w:val="center"/>
    </w:pPr>
    <w:rPr>
      <w:rFonts w:ascii="Times New Roman" w:eastAsia="Times New Roman" w:hAnsi="Times New Roman" w:cs="Times New Roman"/>
      <w:b/>
      <w:bCs/>
      <w:sz w:val="18"/>
      <w:szCs w:val="18"/>
      <w:lang w:val="fr-CA"/>
    </w:rPr>
  </w:style>
  <w:style w:type="paragraph" w:customStyle="1" w:styleId="tdattributevalue">
    <w:name w:val="tdattributevalue"/>
    <w:basedOn w:val="a"/>
    <w:pPr>
      <w:spacing w:before="100" w:after="100"/>
    </w:pPr>
    <w:rPr>
      <w:rFonts w:ascii="Times New Roman" w:eastAsia="Times New Roman" w:hAnsi="Times New Roman" w:cs="Times New Roman"/>
      <w:sz w:val="18"/>
      <w:szCs w:val="18"/>
      <w:lang w:val="fr-CA"/>
    </w:rPr>
  </w:style>
  <w:style w:type="paragraph" w:customStyle="1" w:styleId="tdattributmanagement">
    <w:name w:val="tdattributmanagement"/>
    <w:basedOn w:val="a"/>
    <w:pPr>
      <w:pBdr>
        <w:top w:val="double" w:sz="1" w:space="2" w:color="000000"/>
        <w:left w:val="double" w:sz="1" w:space="2" w:color="000000"/>
        <w:bottom w:val="double" w:sz="1" w:space="2" w:color="000000"/>
        <w:right w:val="double" w:sz="1" w:space="2" w:color="000000"/>
      </w:pBdr>
      <w:shd w:val="clear" w:color="auto" w:fill="DEDEDE"/>
      <w:spacing w:before="100" w:after="100"/>
    </w:pPr>
    <w:rPr>
      <w:rFonts w:ascii="Times New Roman" w:eastAsia="Times New Roman" w:hAnsi="Times New Roman" w:cs="Times New Roman"/>
      <w:b/>
      <w:bCs/>
      <w:sz w:val="18"/>
      <w:szCs w:val="18"/>
      <w:lang w:val="fr-CA"/>
    </w:rPr>
  </w:style>
  <w:style w:type="paragraph" w:customStyle="1" w:styleId="tddefinitionmanagement">
    <w:name w:val="tddefinitionmanagement"/>
    <w:basedOn w:val="a"/>
    <w:pPr>
      <w:pBdr>
        <w:top w:val="double" w:sz="1" w:space="2" w:color="000000"/>
        <w:left w:val="double" w:sz="1" w:space="2" w:color="000000"/>
        <w:bottom w:val="double" w:sz="1" w:space="2" w:color="000000"/>
        <w:right w:val="double" w:sz="1" w:space="2" w:color="000000"/>
      </w:pBdr>
      <w:shd w:val="clear" w:color="auto" w:fill="DEDEDE"/>
      <w:spacing w:before="100" w:after="100"/>
    </w:pPr>
    <w:rPr>
      <w:rFonts w:ascii="Times New Roman" w:eastAsia="Times New Roman" w:hAnsi="Times New Roman" w:cs="Times New Roman"/>
      <w:sz w:val="18"/>
      <w:szCs w:val="18"/>
      <w:lang w:val="fr-CA"/>
    </w:rPr>
  </w:style>
  <w:style w:type="paragraph" w:customStyle="1" w:styleId="tdinternalcodemanagement">
    <w:name w:val="tdinternalcodemanagement"/>
    <w:basedOn w:val="a"/>
    <w:pPr>
      <w:shd w:val="clear" w:color="auto" w:fill="DEDEDE"/>
      <w:spacing w:before="100" w:after="100"/>
      <w:jc w:val="center"/>
    </w:pPr>
    <w:rPr>
      <w:rFonts w:ascii="Times New Roman" w:eastAsia="Times New Roman" w:hAnsi="Times New Roman" w:cs="Times New Roman"/>
      <w:b/>
      <w:bCs/>
      <w:sz w:val="18"/>
      <w:szCs w:val="18"/>
      <w:lang w:val="fr-CA"/>
    </w:rPr>
  </w:style>
  <w:style w:type="paragraph" w:customStyle="1" w:styleId="tdattributevaluemanagement">
    <w:name w:val="tdattributevaluemanagement"/>
    <w:basedOn w:val="a"/>
    <w:pPr>
      <w:shd w:val="clear" w:color="auto" w:fill="DEDEDE"/>
      <w:spacing w:before="100" w:after="100"/>
    </w:pPr>
    <w:rPr>
      <w:rFonts w:ascii="Times New Roman" w:eastAsia="Times New Roman" w:hAnsi="Times New Roman" w:cs="Times New Roman"/>
      <w:sz w:val="18"/>
      <w:szCs w:val="18"/>
      <w:lang w:val="fr-CA"/>
    </w:rPr>
  </w:style>
  <w:style w:type="paragraph" w:customStyle="1" w:styleId="tdattributemetadata">
    <w:name w:val="tdattributemetadata"/>
    <w:basedOn w:val="a"/>
    <w:pPr>
      <w:pBdr>
        <w:top w:val="double" w:sz="1" w:space="2" w:color="000000"/>
        <w:left w:val="double" w:sz="1" w:space="2" w:color="000000"/>
        <w:bottom w:val="double" w:sz="1" w:space="2" w:color="000000"/>
        <w:right w:val="double" w:sz="1" w:space="2" w:color="000000"/>
      </w:pBdr>
      <w:shd w:val="clear" w:color="auto" w:fill="A0BAB5"/>
      <w:spacing w:before="100" w:after="100"/>
    </w:pPr>
    <w:rPr>
      <w:rFonts w:ascii="Times New Roman" w:eastAsia="Times New Roman" w:hAnsi="Times New Roman" w:cs="Times New Roman"/>
      <w:b/>
      <w:bCs/>
      <w:sz w:val="18"/>
      <w:szCs w:val="18"/>
      <w:lang w:val="fr-CA"/>
    </w:rPr>
  </w:style>
  <w:style w:type="paragraph" w:customStyle="1" w:styleId="tdattributevaluemetadata">
    <w:name w:val="tdattributevaluemetadata"/>
    <w:basedOn w:val="a"/>
    <w:pPr>
      <w:shd w:val="clear" w:color="auto" w:fill="E4EBEA"/>
      <w:spacing w:before="100" w:after="100"/>
    </w:pPr>
    <w:rPr>
      <w:rFonts w:ascii="Times New Roman" w:eastAsia="Times New Roman" w:hAnsi="Times New Roman" w:cs="Times New Roman"/>
      <w:b/>
      <w:bCs/>
      <w:sz w:val="18"/>
      <w:szCs w:val="18"/>
      <w:lang w:val="fr-CA"/>
    </w:rPr>
  </w:style>
  <w:style w:type="paragraph" w:customStyle="1" w:styleId="tdbluetitle">
    <w:name w:val="tdbluetitle"/>
    <w:basedOn w:val="a"/>
    <w:pPr>
      <w:pBdr>
        <w:top w:val="single" w:sz="6" w:space="2" w:color="000000"/>
        <w:left w:val="single" w:sz="6" w:space="2" w:color="000000"/>
        <w:bottom w:val="single" w:sz="6" w:space="2" w:color="000000"/>
        <w:right w:val="single" w:sz="6" w:space="2" w:color="000000"/>
      </w:pBdr>
      <w:spacing w:before="100" w:after="100"/>
    </w:pPr>
    <w:rPr>
      <w:rFonts w:ascii="Times New Roman" w:eastAsia="Times New Roman" w:hAnsi="Times New Roman" w:cs="Times New Roman"/>
      <w:b/>
      <w:bCs/>
      <w:color w:val="000080"/>
      <w:sz w:val="21"/>
      <w:szCs w:val="21"/>
      <w:u w:val="single"/>
      <w:lang w:val="fr-CA"/>
    </w:rPr>
  </w:style>
  <w:style w:type="paragraph" w:customStyle="1" w:styleId="tdbluename">
    <w:name w:val="tdbluename"/>
    <w:basedOn w:val="a"/>
    <w:pPr>
      <w:spacing w:before="100" w:after="100"/>
    </w:pPr>
    <w:rPr>
      <w:rFonts w:ascii="Times New Roman" w:eastAsia="Times New Roman" w:hAnsi="Times New Roman" w:cs="Times New Roman"/>
      <w:b/>
      <w:bCs/>
      <w:color w:val="000080"/>
      <w:sz w:val="21"/>
      <w:szCs w:val="21"/>
      <w:u w:val="single"/>
      <w:lang w:val="fr-CA"/>
    </w:rPr>
  </w:style>
  <w:style w:type="paragraph" w:customStyle="1" w:styleId="tdconstraint">
    <w:name w:val="tdconstraint"/>
    <w:basedOn w:val="a"/>
    <w:pPr>
      <w:spacing w:before="100" w:after="100"/>
    </w:pPr>
    <w:rPr>
      <w:rFonts w:ascii="Times New Roman" w:eastAsia="Times New Roman" w:hAnsi="Times New Roman" w:cs="Times New Roman"/>
      <w:b/>
      <w:bCs/>
      <w:sz w:val="18"/>
      <w:szCs w:val="18"/>
      <w:lang w:val="fr-CA"/>
    </w:rPr>
  </w:style>
  <w:style w:type="paragraph" w:customStyle="1" w:styleId="tdredtitle">
    <w:name w:val="tdredtitle"/>
    <w:basedOn w:val="a"/>
    <w:pPr>
      <w:pBdr>
        <w:top w:val="single" w:sz="6" w:space="2" w:color="000000"/>
        <w:left w:val="single" w:sz="6" w:space="2" w:color="000000"/>
        <w:bottom w:val="single" w:sz="6" w:space="2" w:color="000000"/>
        <w:right w:val="single" w:sz="6" w:space="2" w:color="000000"/>
      </w:pBdr>
      <w:spacing w:before="100" w:after="100"/>
    </w:pPr>
    <w:rPr>
      <w:rFonts w:ascii="Times New Roman" w:eastAsia="Times New Roman" w:hAnsi="Times New Roman" w:cs="Times New Roman"/>
      <w:b/>
      <w:bCs/>
      <w:color w:val="FF0000"/>
      <w:sz w:val="21"/>
      <w:szCs w:val="21"/>
      <w:u w:val="single"/>
      <w:lang w:val="fr-CA"/>
    </w:rPr>
  </w:style>
  <w:style w:type="paragraph" w:customStyle="1" w:styleId="tdcardinality">
    <w:name w:val="tdcardinality"/>
    <w:basedOn w:val="a"/>
    <w:pPr>
      <w:spacing w:before="100" w:after="100"/>
      <w:jc w:val="center"/>
    </w:pPr>
    <w:rPr>
      <w:rFonts w:ascii="Times New Roman" w:eastAsia="Times New Roman" w:hAnsi="Times New Roman" w:cs="Times New Roman"/>
      <w:color w:val="000080"/>
      <w:sz w:val="21"/>
      <w:szCs w:val="21"/>
      <w:lang w:val="fr-CA"/>
    </w:rPr>
  </w:style>
  <w:style w:type="paragraph" w:customStyle="1" w:styleId="tdgdbcode">
    <w:name w:val="tdgdbcode"/>
    <w:basedOn w:val="a"/>
    <w:pPr>
      <w:spacing w:before="100" w:after="100"/>
    </w:pPr>
    <w:rPr>
      <w:rFonts w:ascii="Times New Roman" w:eastAsia="Times New Roman" w:hAnsi="Times New Roman" w:cs="Times New Roman"/>
      <w:color w:val="000080"/>
      <w:sz w:val="18"/>
      <w:szCs w:val="18"/>
      <w:lang w:val="fr-CA"/>
    </w:rPr>
  </w:style>
  <w:style w:type="paragraph" w:customStyle="1" w:styleId="tdgdbname">
    <w:name w:val="tdgdbname"/>
    <w:basedOn w:val="a"/>
    <w:pPr>
      <w:spacing w:before="100" w:after="100"/>
    </w:pPr>
    <w:rPr>
      <w:rFonts w:ascii="Times New Roman" w:eastAsia="Times New Roman" w:hAnsi="Times New Roman" w:cs="Times New Roman"/>
      <w:b/>
      <w:bCs/>
      <w:color w:val="000080"/>
      <w:sz w:val="20"/>
      <w:szCs w:val="20"/>
      <w:lang w:val="fr-CA"/>
    </w:rPr>
  </w:style>
  <w:style w:type="paragraph" w:customStyle="1" w:styleId="Heading2Arial">
    <w:name w:val="Heading 2 + Arial"/>
    <w:basedOn w:val="a"/>
    <w:rPr>
      <w:rFonts w:eastAsia="Times New Roman"/>
      <w:b/>
      <w:bCs/>
      <w:sz w:val="18"/>
      <w:szCs w:val="18"/>
      <w:lang w:val="fr-CA"/>
    </w:rPr>
  </w:style>
  <w:style w:type="paragraph" w:customStyle="1" w:styleId="StyleBodyText11pt">
    <w:name w:val="Style Body Text + 11 pt"/>
    <w:basedOn w:val="a0"/>
    <w:pPr>
      <w:spacing w:before="200"/>
      <w:ind w:left="567"/>
      <w:jc w:val="both"/>
    </w:pPr>
    <w:rPr>
      <w:rFonts w:eastAsia="Times New Roman" w:cs="Times New Roman"/>
      <w:lang w:val="en-CA"/>
    </w:rPr>
  </w:style>
  <w:style w:type="paragraph" w:customStyle="1" w:styleId="Copyright">
    <w:name w:val="Copyright"/>
    <w:basedOn w:val="a"/>
    <w:pPr>
      <w:tabs>
        <w:tab w:val="right" w:pos="9360"/>
      </w:tabs>
      <w:ind w:left="900"/>
      <w:jc w:val="both"/>
    </w:pPr>
    <w:rPr>
      <w:rFonts w:eastAsia="Times New Roman"/>
      <w:sz w:val="20"/>
      <w:szCs w:val="20"/>
      <w:lang w:val="en-CA"/>
    </w:rPr>
  </w:style>
  <w:style w:type="paragraph" w:customStyle="1" w:styleId="TOCTitle">
    <w:name w:val="TOC Title"/>
    <w:basedOn w:val="a"/>
    <w:pPr>
      <w:spacing w:before="360" w:after="120"/>
      <w:jc w:val="center"/>
    </w:pPr>
    <w:rPr>
      <w:rFonts w:eastAsia="Times New Roman" w:cs="Times New Roman"/>
      <w:b/>
    </w:rPr>
  </w:style>
  <w:style w:type="paragraph" w:customStyle="1" w:styleId="ListofSymbandAbbrev">
    <w:name w:val="List of Symb and Abbrev"/>
    <w:basedOn w:val="a0"/>
    <w:pPr>
      <w:tabs>
        <w:tab w:val="left" w:pos="2410"/>
      </w:tabs>
      <w:spacing w:before="200"/>
      <w:ind w:left="567"/>
      <w:jc w:val="both"/>
    </w:pPr>
    <w:rPr>
      <w:rFonts w:eastAsia="Times New Roman" w:cs="Times New Roman"/>
      <w:lang w:val="en-CA"/>
    </w:rPr>
  </w:style>
  <w:style w:type="paragraph" w:customStyle="1" w:styleId="Titlenoindex">
    <w:name w:val="Title no index"/>
    <w:basedOn w:val="a"/>
    <w:pPr>
      <w:spacing w:before="240" w:after="240"/>
      <w:jc w:val="center"/>
    </w:pPr>
    <w:rPr>
      <w:rFonts w:eastAsia="Times New Roman"/>
      <w:b/>
      <w:color w:val="365F91"/>
      <w:sz w:val="32"/>
      <w:szCs w:val="32"/>
    </w:rPr>
  </w:style>
  <w:style w:type="paragraph" w:customStyle="1" w:styleId="AbstractandIntro">
    <w:name w:val="Abstract and Intro"/>
    <w:basedOn w:val="1"/>
    <w:pPr>
      <w:keepLines w:val="0"/>
      <w:numPr>
        <w:numId w:val="0"/>
      </w:numPr>
      <w:spacing w:before="240" w:after="120"/>
      <w:ind w:left="90"/>
    </w:pPr>
    <w:rPr>
      <w:rFonts w:eastAsia="Times New Roman"/>
      <w:bCs/>
      <w:kern w:val="1"/>
      <w:sz w:val="28"/>
      <w:szCs w:val="28"/>
      <w:lang w:val="en-CA"/>
    </w:rPr>
  </w:style>
  <w:style w:type="paragraph" w:customStyle="1" w:styleId="ContentsHeading">
    <w:name w:val="Contents Heading"/>
    <w:basedOn w:val="1"/>
    <w:pPr>
      <w:numPr>
        <w:numId w:val="0"/>
      </w:numPr>
      <w:suppressLineNumbers/>
      <w:spacing w:before="480" w:after="0" w:line="276" w:lineRule="auto"/>
    </w:pPr>
    <w:rPr>
      <w:rFonts w:ascii="Cambria" w:eastAsia="MS Gothic" w:hAnsi="Cambria" w:cs="Times New Roman"/>
      <w:bCs/>
      <w:sz w:val="28"/>
      <w:szCs w:val="28"/>
    </w:rPr>
  </w:style>
  <w:style w:type="paragraph" w:customStyle="1" w:styleId="UseCaseTitle">
    <w:name w:val="Use Case Title"/>
    <w:basedOn w:val="a"/>
    <w:rPr>
      <w:rFonts w:eastAsia="MS Mincho" w:cs="Times New Roman"/>
      <w:b/>
      <w:color w:val="365F91"/>
      <w:szCs w:val="20"/>
      <w:lang w:val="en-GB"/>
    </w:rPr>
  </w:style>
  <w:style w:type="paragraph" w:customStyle="1" w:styleId="Tabletype">
    <w:name w:val="Table type"/>
    <w:basedOn w:val="a"/>
    <w:rPr>
      <w:rFonts w:eastAsia="Times New Roman"/>
      <w:color w:val="484848"/>
      <w:sz w:val="18"/>
      <w:szCs w:val="18"/>
    </w:rPr>
  </w:style>
  <w:style w:type="paragraph" w:styleId="aff1">
    <w:name w:val="Revision"/>
    <w:pPr>
      <w:suppressAutoHyphens/>
      <w:spacing w:line="100" w:lineRule="atLeast"/>
    </w:pPr>
    <w:rPr>
      <w:sz w:val="24"/>
      <w:szCs w:val="24"/>
      <w:lang w:val="en-US" w:eastAsia="ar-SA"/>
    </w:rPr>
  </w:style>
  <w:style w:type="paragraph" w:customStyle="1" w:styleId="OList1">
    <w:name w:val="OList1"/>
    <w:basedOn w:val="a9"/>
    <w:pPr>
      <w:tabs>
        <w:tab w:val="left" w:pos="1134"/>
        <w:tab w:val="left" w:pos="3686"/>
      </w:tabs>
      <w:ind w:left="1134"/>
    </w:pPr>
  </w:style>
  <w:style w:type="paragraph" w:customStyle="1" w:styleId="OList2">
    <w:name w:val="OList2"/>
    <w:basedOn w:val="OList1"/>
    <w:pPr>
      <w:tabs>
        <w:tab w:val="clear" w:pos="1134"/>
        <w:tab w:val="clear" w:pos="3686"/>
      </w:tabs>
      <w:ind w:left="3686" w:hanging="2126"/>
    </w:pPr>
  </w:style>
  <w:style w:type="paragraph" w:customStyle="1" w:styleId="StyleOList2Left225cmHanging425cm">
    <w:name w:val="Style OList2 + Left:  2.25 cm Hanging:  4.25 cm"/>
    <w:basedOn w:val="OList2"/>
    <w:pPr>
      <w:ind w:hanging="2410"/>
    </w:pPr>
  </w:style>
  <w:style w:type="paragraph" w:customStyle="1" w:styleId="OList3">
    <w:name w:val="OList3"/>
    <w:basedOn w:val="OList1"/>
    <w:pPr>
      <w:ind w:left="3686" w:hanging="2912"/>
    </w:pPr>
  </w:style>
  <w:style w:type="paragraph" w:customStyle="1" w:styleId="Appendix">
    <w:name w:val="Appendix"/>
    <w:basedOn w:val="ANNEX0"/>
    <w:pPr>
      <w:numPr>
        <w:numId w:val="0"/>
      </w:numPr>
      <w:ind w:left="1350" w:hanging="1350"/>
    </w:pPr>
  </w:style>
  <w:style w:type="paragraph" w:customStyle="1" w:styleId="AppH-1">
    <w:name w:val="AppH-1"/>
    <w:basedOn w:val="2"/>
    <w:pPr>
      <w:keepLines w:val="0"/>
      <w:numPr>
        <w:ilvl w:val="0"/>
        <w:numId w:val="0"/>
      </w:numPr>
      <w:spacing w:before="240" w:after="80"/>
    </w:pPr>
    <w:rPr>
      <w:bCs/>
      <w:iCs/>
      <w:lang w:val="en-CA"/>
    </w:rPr>
  </w:style>
  <w:style w:type="paragraph" w:customStyle="1" w:styleId="Annex-F-2">
    <w:name w:val="Annex-F-2"/>
    <w:basedOn w:val="3"/>
    <w:pPr>
      <w:keepLines w:val="0"/>
      <w:numPr>
        <w:ilvl w:val="0"/>
        <w:numId w:val="0"/>
      </w:numPr>
      <w:tabs>
        <w:tab w:val="num" w:pos="0"/>
      </w:tabs>
      <w:spacing w:before="240" w:after="80"/>
      <w:ind w:left="432" w:hanging="432"/>
    </w:pPr>
    <w:rPr>
      <w:bCs w:val="0"/>
      <w:iCs w:val="0"/>
    </w:rPr>
  </w:style>
  <w:style w:type="paragraph" w:customStyle="1" w:styleId="AppH-C">
    <w:name w:val="AppH-C"/>
    <w:basedOn w:val="2"/>
    <w:pPr>
      <w:keepLines w:val="0"/>
      <w:numPr>
        <w:ilvl w:val="0"/>
        <w:numId w:val="0"/>
      </w:numPr>
      <w:spacing w:before="240" w:after="80"/>
    </w:pPr>
    <w:rPr>
      <w:bCs/>
      <w:iCs/>
      <w:lang w:val="en-CA"/>
    </w:rPr>
  </w:style>
  <w:style w:type="paragraph" w:customStyle="1" w:styleId="Annex-F-7">
    <w:name w:val="Annex-F-7"/>
    <w:basedOn w:val="2"/>
    <w:pPr>
      <w:keepLines w:val="0"/>
      <w:numPr>
        <w:ilvl w:val="0"/>
        <w:numId w:val="0"/>
      </w:numPr>
      <w:spacing w:before="240" w:after="80"/>
    </w:pPr>
    <w:rPr>
      <w:bCs/>
      <w:iCs/>
      <w:lang w:val="en-CA"/>
    </w:rPr>
  </w:style>
  <w:style w:type="paragraph" w:customStyle="1" w:styleId="AppH-E">
    <w:name w:val="AppH-E"/>
    <w:basedOn w:val="2"/>
    <w:pPr>
      <w:keepLines w:val="0"/>
      <w:numPr>
        <w:ilvl w:val="0"/>
      </w:numPr>
      <w:tabs>
        <w:tab w:val="left" w:pos="851"/>
      </w:tabs>
      <w:spacing w:before="240" w:after="80"/>
      <w:ind w:left="709" w:hanging="425"/>
    </w:pPr>
    <w:rPr>
      <w:bCs/>
      <w:iCs/>
      <w:lang w:val="en-CA"/>
    </w:rPr>
  </w:style>
  <w:style w:type="paragraph" w:customStyle="1" w:styleId="IHOTitle">
    <w:name w:val="IHO Title"/>
    <w:basedOn w:val="Titlenoindex"/>
    <w:rPr>
      <w:color w:val="00000A"/>
      <w:sz w:val="28"/>
    </w:rPr>
  </w:style>
  <w:style w:type="paragraph" w:customStyle="1" w:styleId="IHOSubTitle">
    <w:name w:val="IHO SubTitle"/>
    <w:basedOn w:val="IHOTitle"/>
    <w:rPr>
      <w:sz w:val="24"/>
    </w:rPr>
  </w:style>
  <w:style w:type="paragraph" w:customStyle="1" w:styleId="IHOTitelNoIndex">
    <w:name w:val="IHO Titel No Index"/>
    <w:basedOn w:val="Titlenoindex"/>
    <w:rPr>
      <w:color w:val="00000A"/>
    </w:rPr>
  </w:style>
  <w:style w:type="paragraph" w:customStyle="1" w:styleId="IHOAbstractandIntro">
    <w:name w:val="IHO Abstract and Intro"/>
    <w:basedOn w:val="AbstractandIntro"/>
  </w:style>
  <w:style w:type="paragraph" w:customStyle="1" w:styleId="FihureTitle">
    <w:name w:val="Fihure Title"/>
    <w:basedOn w:val="Body0"/>
    <w:pPr>
      <w:jc w:val="center"/>
    </w:pPr>
    <w:rPr>
      <w:sz w:val="20"/>
    </w:rPr>
  </w:style>
  <w:style w:type="paragraph" w:customStyle="1" w:styleId="Table-Caption">
    <w:name w:val="Table-Caption"/>
    <w:basedOn w:val="a"/>
    <w:pPr>
      <w:spacing w:before="240" w:after="120"/>
      <w:ind w:left="1440" w:right="1440"/>
      <w:jc w:val="center"/>
    </w:pPr>
    <w:rPr>
      <w:rFonts w:eastAsia="Times New Roman" w:cs="Times New Roman"/>
      <w:b/>
      <w:sz w:val="20"/>
      <w:szCs w:val="20"/>
      <w:lang w:val="en-GB"/>
    </w:rPr>
  </w:style>
  <w:style w:type="paragraph" w:customStyle="1" w:styleId="Un-numberedHeading">
    <w:name w:val="Un-numbered Heading"/>
    <w:basedOn w:val="a"/>
    <w:rPr>
      <w:rFonts w:eastAsia="Times New Roman" w:cs="Times New Roman"/>
      <w:b/>
      <w:sz w:val="28"/>
      <w:szCs w:val="20"/>
      <w:lang w:val="en-GB"/>
    </w:rPr>
  </w:style>
  <w:style w:type="paragraph" w:customStyle="1" w:styleId="Fig-Caption">
    <w:name w:val="Fig-Caption"/>
    <w:basedOn w:val="a"/>
    <w:pPr>
      <w:ind w:left="1440" w:right="1440"/>
      <w:jc w:val="center"/>
    </w:pPr>
    <w:rPr>
      <w:rFonts w:eastAsia="Times New Roman" w:cs="Times New Roman"/>
      <w:b/>
      <w:sz w:val="20"/>
      <w:szCs w:val="20"/>
      <w:lang w:val="en-GB"/>
    </w:rPr>
  </w:style>
  <w:style w:type="paragraph" w:customStyle="1" w:styleId="ParagraphText">
    <w:name w:val="Paragraph Text"/>
    <w:basedOn w:val="a"/>
    <w:pPr>
      <w:spacing w:after="62"/>
    </w:pPr>
    <w:rPr>
      <w:rFonts w:eastAsia="MS Mincho" w:cs="Times New Roman"/>
      <w:sz w:val="20"/>
      <w:szCs w:val="16"/>
      <w:lang w:val="en-GB"/>
    </w:rPr>
  </w:style>
  <w:style w:type="paragraph" w:customStyle="1" w:styleId="AppH-F">
    <w:name w:val="AppH-F"/>
    <w:basedOn w:val="AppH-1"/>
  </w:style>
  <w:style w:type="paragraph" w:customStyle="1" w:styleId="AppH-D">
    <w:name w:val="AppH-D"/>
    <w:basedOn w:val="a"/>
  </w:style>
  <w:style w:type="paragraph" w:customStyle="1" w:styleId="Annex-F-3">
    <w:name w:val="Annex-F-3"/>
    <w:basedOn w:val="4"/>
    <w:pPr>
      <w:numPr>
        <w:ilvl w:val="0"/>
        <w:numId w:val="0"/>
      </w:numPr>
    </w:pPr>
  </w:style>
  <w:style w:type="paragraph" w:customStyle="1" w:styleId="Annex-F-4">
    <w:name w:val="Annex-F-4"/>
    <w:basedOn w:val="Annex-F-3"/>
    <w:pPr>
      <w:ind w:left="720" w:hanging="720"/>
    </w:pPr>
  </w:style>
  <w:style w:type="paragraph" w:customStyle="1" w:styleId="AppH-A">
    <w:name w:val="AppH-A"/>
    <w:basedOn w:val="2"/>
    <w:pPr>
      <w:keepLines w:val="0"/>
      <w:numPr>
        <w:ilvl w:val="0"/>
        <w:numId w:val="0"/>
      </w:numPr>
      <w:tabs>
        <w:tab w:val="left" w:pos="360"/>
        <w:tab w:val="left" w:pos="576"/>
      </w:tabs>
      <w:spacing w:before="240" w:after="80"/>
    </w:pPr>
    <w:rPr>
      <w:bCs/>
      <w:iCs/>
      <w:lang w:val="en-CA"/>
    </w:rPr>
  </w:style>
  <w:style w:type="paragraph" w:customStyle="1" w:styleId="Annex-F-1">
    <w:name w:val="Annex-F-1"/>
    <w:basedOn w:val="Annex-F-7"/>
  </w:style>
  <w:style w:type="paragraph" w:customStyle="1" w:styleId="AppH-D-1">
    <w:name w:val="AppH-D-1"/>
    <w:basedOn w:val="AppH-C"/>
    <w:pPr>
      <w:numPr>
        <w:numId w:val="1"/>
      </w:numPr>
    </w:pPr>
  </w:style>
  <w:style w:type="paragraph" w:customStyle="1" w:styleId="Figuretitle">
    <w:name w:val="Figure title"/>
    <w:basedOn w:val="a"/>
    <w:pPr>
      <w:spacing w:before="220" w:after="220" w:line="230" w:lineRule="atLeast"/>
      <w:jc w:val="center"/>
    </w:pPr>
    <w:rPr>
      <w:rFonts w:eastAsia="MS Mincho" w:cs="Times New Roman"/>
      <w:b/>
      <w:sz w:val="20"/>
      <w:szCs w:val="20"/>
      <w:lang w:val="en-GB"/>
    </w:rPr>
  </w:style>
  <w:style w:type="paragraph" w:customStyle="1" w:styleId="ListHeader">
    <w:name w:val="List Header"/>
    <w:pPr>
      <w:widowControl w:val="0"/>
      <w:shd w:val="clear" w:color="auto" w:fill="FFFFFF"/>
      <w:suppressAutoHyphens/>
      <w:spacing w:line="100" w:lineRule="atLeast"/>
    </w:pPr>
    <w:rPr>
      <w:rFonts w:ascii="Arial" w:hAnsi="Arial" w:cs="Arial"/>
      <w:b/>
      <w:bCs/>
      <w:i/>
      <w:iCs/>
      <w:color w:val="0000A0"/>
      <w:lang w:val="en-AU" w:eastAsia="ar-SA"/>
    </w:rPr>
  </w:style>
  <w:style w:type="paragraph" w:customStyle="1" w:styleId="zzCover">
    <w:name w:val="zzCover"/>
    <w:basedOn w:val="a"/>
    <w:pPr>
      <w:spacing w:after="220" w:line="230" w:lineRule="atLeast"/>
      <w:jc w:val="right"/>
    </w:pPr>
    <w:rPr>
      <w:rFonts w:eastAsia="MS Mincho" w:cs="Times New Roman"/>
      <w:b/>
      <w:szCs w:val="20"/>
      <w:lang w:val="en-GB"/>
    </w:rPr>
  </w:style>
  <w:style w:type="paragraph" w:customStyle="1" w:styleId="S122Heading1">
    <w:name w:val="S122Heading1"/>
    <w:basedOn w:val="1"/>
    <w:pPr>
      <w:numPr>
        <w:numId w:val="0"/>
      </w:numPr>
    </w:pPr>
  </w:style>
  <w:style w:type="paragraph" w:customStyle="1" w:styleId="S122Heading2">
    <w:name w:val="S122Heading2"/>
    <w:basedOn w:val="2"/>
    <w:pPr>
      <w:numPr>
        <w:ilvl w:val="0"/>
        <w:numId w:val="0"/>
      </w:numPr>
    </w:pPr>
  </w:style>
  <w:style w:type="paragraph" w:customStyle="1" w:styleId="S122Heading3">
    <w:name w:val="S122Heading3"/>
    <w:basedOn w:val="3"/>
    <w:pPr>
      <w:numPr>
        <w:ilvl w:val="0"/>
        <w:numId w:val="0"/>
      </w:numPr>
    </w:pPr>
  </w:style>
  <w:style w:type="paragraph" w:customStyle="1" w:styleId="Lev1Heading">
    <w:name w:val="Lev1_Heading"/>
    <w:basedOn w:val="ae"/>
    <w:pPr>
      <w:tabs>
        <w:tab w:val="num" w:pos="0"/>
      </w:tabs>
      <w:spacing w:after="160"/>
      <w:ind w:left="432" w:hanging="432"/>
    </w:pPr>
    <w:rPr>
      <w:b/>
    </w:rPr>
  </w:style>
  <w:style w:type="paragraph" w:customStyle="1" w:styleId="Lev2Heading">
    <w:name w:val="Lev2_Heading"/>
    <w:basedOn w:val="ae"/>
    <w:pPr>
      <w:spacing w:after="160"/>
    </w:pPr>
    <w:rPr>
      <w:b/>
      <w:sz w:val="22"/>
    </w:rPr>
  </w:style>
  <w:style w:type="paragraph" w:customStyle="1" w:styleId="Lev3Heading">
    <w:name w:val="Lev3_Heading"/>
    <w:basedOn w:val="ae"/>
    <w:pPr>
      <w:spacing w:after="160"/>
      <w:ind w:left="1225" w:hanging="1225"/>
    </w:pPr>
    <w:rPr>
      <w:b/>
      <w:sz w:val="22"/>
    </w:rPr>
  </w:style>
  <w:style w:type="paragraph" w:customStyle="1" w:styleId="Lev5Heading">
    <w:name w:val="Lev5_Heading"/>
    <w:basedOn w:val="ae"/>
    <w:pPr>
      <w:spacing w:after="160"/>
    </w:pPr>
    <w:rPr>
      <w:b/>
      <w:sz w:val="22"/>
    </w:rPr>
  </w:style>
  <w:style w:type="paragraph" w:customStyle="1" w:styleId="Level5Heading">
    <w:name w:val="Level5_Heading"/>
    <w:basedOn w:val="ae"/>
    <w:pPr>
      <w:spacing w:after="160"/>
      <w:ind w:left="0"/>
    </w:pPr>
    <w:rPr>
      <w:b/>
      <w:sz w:val="22"/>
    </w:rPr>
  </w:style>
  <w:style w:type="paragraph" w:customStyle="1" w:styleId="Lev4Heading">
    <w:name w:val="Lev4_Heading"/>
    <w:basedOn w:val="a"/>
  </w:style>
  <w:style w:type="paragraph" w:customStyle="1" w:styleId="Lev4-Heading">
    <w:name w:val="Lev4-Heading"/>
    <w:basedOn w:val="Lev4Heading"/>
    <w:rPr>
      <w:b/>
      <w:sz w:val="22"/>
    </w:rPr>
  </w:style>
  <w:style w:type="paragraph" w:customStyle="1" w:styleId="A10">
    <w:name w:val="A.1"/>
    <w:basedOn w:val="2"/>
    <w:pPr>
      <w:keepLines w:val="0"/>
      <w:numPr>
        <w:ilvl w:val="0"/>
        <w:numId w:val="0"/>
      </w:numPr>
      <w:tabs>
        <w:tab w:val="left" w:pos="360"/>
        <w:tab w:val="left" w:pos="500"/>
        <w:tab w:val="left" w:pos="720"/>
      </w:tabs>
      <w:spacing w:before="270" w:after="240" w:line="270" w:lineRule="exact"/>
      <w:jc w:val="both"/>
    </w:pPr>
    <w:rPr>
      <w:rFonts w:eastAsia="MS Mincho" w:cs="Times New Roman"/>
      <w:bCs/>
      <w:sz w:val="24"/>
      <w:szCs w:val="20"/>
      <w:lang w:val="en-GB"/>
    </w:rPr>
  </w:style>
  <w:style w:type="paragraph" w:customStyle="1" w:styleId="ANNEXN">
    <w:name w:val="ANNEXN"/>
    <w:basedOn w:val="ANNEX0"/>
    <w:pPr>
      <w:numPr>
        <w:numId w:val="0"/>
      </w:numPr>
      <w:spacing w:before="0" w:after="760" w:line="310" w:lineRule="exact"/>
      <w:ind w:left="1350" w:hanging="1350"/>
      <w:jc w:val="center"/>
    </w:pPr>
    <w:rPr>
      <w:rFonts w:eastAsia="MS Mincho" w:cs="Times New Roman"/>
      <w:szCs w:val="20"/>
      <w:lang w:val="en-GB"/>
    </w:rPr>
  </w:style>
  <w:style w:type="paragraph" w:customStyle="1" w:styleId="ANNEXZ">
    <w:name w:val="ANNEXZ"/>
    <w:basedOn w:val="ANNEX0"/>
    <w:pPr>
      <w:numPr>
        <w:numId w:val="0"/>
      </w:numPr>
      <w:spacing w:before="0" w:after="760" w:line="310" w:lineRule="exact"/>
      <w:ind w:left="1350" w:hanging="1350"/>
      <w:jc w:val="center"/>
    </w:pPr>
    <w:rPr>
      <w:rFonts w:eastAsia="MS Mincho" w:cs="Times New Roman"/>
      <w:szCs w:val="20"/>
      <w:lang w:val="en-GB"/>
    </w:rPr>
  </w:style>
  <w:style w:type="paragraph" w:customStyle="1" w:styleId="Definition">
    <w:name w:val="Definition"/>
    <w:basedOn w:val="a"/>
    <w:pPr>
      <w:spacing w:after="240" w:line="230" w:lineRule="atLeast"/>
      <w:jc w:val="both"/>
    </w:pPr>
    <w:rPr>
      <w:rFonts w:eastAsia="MS Mincho" w:cs="Times New Roman"/>
      <w:sz w:val="20"/>
      <w:szCs w:val="20"/>
      <w:lang w:val="en-GB"/>
    </w:rPr>
  </w:style>
  <w:style w:type="paragraph" w:customStyle="1" w:styleId="dl">
    <w:name w:val="dl"/>
    <w:basedOn w:val="a"/>
    <w:pPr>
      <w:spacing w:after="240" w:line="230" w:lineRule="atLeast"/>
      <w:ind w:left="800" w:hanging="400"/>
      <w:jc w:val="both"/>
    </w:pPr>
    <w:rPr>
      <w:rFonts w:eastAsia="MS Mincho" w:cs="Times New Roman"/>
      <w:sz w:val="20"/>
      <w:szCs w:val="20"/>
      <w:lang w:val="en-GB"/>
    </w:rPr>
  </w:style>
  <w:style w:type="paragraph" w:customStyle="1" w:styleId="Example">
    <w:name w:val="Example"/>
    <w:basedOn w:val="a"/>
    <w:pPr>
      <w:tabs>
        <w:tab w:val="left" w:pos="1360"/>
      </w:tabs>
      <w:spacing w:after="240" w:line="210" w:lineRule="atLeast"/>
      <w:jc w:val="both"/>
    </w:pPr>
    <w:rPr>
      <w:rFonts w:eastAsia="MS Mincho" w:cs="Times New Roman"/>
      <w:sz w:val="18"/>
      <w:szCs w:val="20"/>
      <w:lang w:val="en-GB"/>
    </w:rPr>
  </w:style>
  <w:style w:type="paragraph" w:customStyle="1" w:styleId="Figurefootnote">
    <w:name w:val="Figure footnote"/>
    <w:basedOn w:val="a"/>
    <w:pPr>
      <w:keepNext/>
      <w:tabs>
        <w:tab w:val="left" w:pos="340"/>
      </w:tabs>
      <w:spacing w:after="60" w:line="210" w:lineRule="atLeast"/>
      <w:jc w:val="both"/>
    </w:pPr>
    <w:rPr>
      <w:rFonts w:eastAsia="MS Mincho" w:cs="Times New Roman"/>
      <w:sz w:val="18"/>
      <w:szCs w:val="20"/>
      <w:lang w:val="en-GB"/>
    </w:rPr>
  </w:style>
  <w:style w:type="paragraph" w:customStyle="1" w:styleId="Foreword">
    <w:name w:val="Foreword"/>
    <w:basedOn w:val="a"/>
    <w:pPr>
      <w:spacing w:after="240" w:line="230" w:lineRule="atLeast"/>
      <w:jc w:val="both"/>
    </w:pPr>
    <w:rPr>
      <w:rFonts w:eastAsia="MS Mincho" w:cs="Times New Roman"/>
      <w:color w:val="0000FF"/>
      <w:sz w:val="20"/>
      <w:szCs w:val="20"/>
      <w:lang w:val="en-GB"/>
    </w:rPr>
  </w:style>
  <w:style w:type="paragraph" w:customStyle="1" w:styleId="Formula">
    <w:name w:val="Formula"/>
    <w:basedOn w:val="a"/>
    <w:pPr>
      <w:tabs>
        <w:tab w:val="right" w:pos="9752"/>
      </w:tabs>
      <w:spacing w:after="220" w:line="230" w:lineRule="atLeast"/>
      <w:ind w:left="403"/>
    </w:pPr>
    <w:rPr>
      <w:rFonts w:eastAsia="MS Mincho" w:cs="Times New Roman"/>
      <w:sz w:val="20"/>
      <w:szCs w:val="20"/>
      <w:lang w:val="en-GB"/>
    </w:rPr>
  </w:style>
  <w:style w:type="paragraph" w:customStyle="1" w:styleId="Introduction">
    <w:name w:val="Introduction"/>
    <w:basedOn w:val="a"/>
    <w:pPr>
      <w:keepNext/>
      <w:pageBreakBefore/>
      <w:tabs>
        <w:tab w:val="left" w:pos="400"/>
      </w:tabs>
      <w:spacing w:before="960" w:after="310" w:line="310" w:lineRule="exact"/>
    </w:pPr>
    <w:rPr>
      <w:rFonts w:eastAsia="MS Mincho" w:cs="Times New Roman"/>
      <w:b/>
      <w:sz w:val="28"/>
      <w:szCs w:val="20"/>
      <w:lang w:val="en-GB"/>
    </w:rPr>
  </w:style>
  <w:style w:type="paragraph" w:customStyle="1" w:styleId="MSDNFR">
    <w:name w:val="MSDNFR"/>
    <w:basedOn w:val="a"/>
    <w:pPr>
      <w:spacing w:after="240" w:line="220" w:lineRule="atLeast"/>
      <w:jc w:val="both"/>
    </w:pPr>
    <w:rPr>
      <w:rFonts w:eastAsia="MS Mincho" w:cs="Times New Roman"/>
      <w:color w:val="0000FF"/>
      <w:sz w:val="20"/>
      <w:szCs w:val="20"/>
      <w:lang w:val="en-GB"/>
    </w:rPr>
  </w:style>
  <w:style w:type="paragraph" w:customStyle="1" w:styleId="na2">
    <w:name w:val="na2"/>
    <w:basedOn w:val="A10"/>
    <w:pPr>
      <w:tabs>
        <w:tab w:val="clear" w:pos="360"/>
        <w:tab w:val="clear" w:pos="500"/>
        <w:tab w:val="clear" w:pos="720"/>
      </w:tabs>
    </w:pPr>
  </w:style>
  <w:style w:type="paragraph" w:customStyle="1" w:styleId="na3">
    <w:name w:val="na3"/>
    <w:basedOn w:val="a30"/>
    <w:pPr>
      <w:tabs>
        <w:tab w:val="clear" w:pos="640"/>
        <w:tab w:val="left" w:pos="880"/>
      </w:tabs>
    </w:pPr>
    <w:rPr>
      <w:rFonts w:cs="Times New Roman"/>
      <w:b w:val="0"/>
      <w:iCs w:val="0"/>
    </w:rPr>
  </w:style>
  <w:style w:type="paragraph" w:customStyle="1" w:styleId="na4">
    <w:name w:val="na4"/>
    <w:basedOn w:val="a40"/>
    <w:pPr>
      <w:tabs>
        <w:tab w:val="clear" w:pos="880"/>
        <w:tab w:val="left" w:pos="1060"/>
      </w:tabs>
      <w:jc w:val="left"/>
    </w:pPr>
    <w:rPr>
      <w:rFonts w:cs="Times New Roman"/>
      <w:bCs/>
      <w:color w:val="00000A"/>
    </w:rPr>
  </w:style>
  <w:style w:type="paragraph" w:customStyle="1" w:styleId="na5">
    <w:name w:val="na5"/>
    <w:basedOn w:val="a50"/>
    <w:rPr>
      <w:bCs/>
    </w:rPr>
  </w:style>
  <w:style w:type="paragraph" w:customStyle="1" w:styleId="na6">
    <w:name w:val="na6"/>
    <w:basedOn w:val="a60"/>
    <w:rPr>
      <w:color w:val="00000A"/>
    </w:rPr>
  </w:style>
  <w:style w:type="paragraph" w:customStyle="1" w:styleId="p2">
    <w:name w:val="p2"/>
    <w:basedOn w:val="a"/>
    <w:pPr>
      <w:tabs>
        <w:tab w:val="left" w:pos="560"/>
      </w:tabs>
      <w:spacing w:after="240" w:line="230" w:lineRule="atLeast"/>
      <w:jc w:val="both"/>
    </w:pPr>
    <w:rPr>
      <w:rFonts w:eastAsia="MS Mincho" w:cs="Times New Roman"/>
      <w:sz w:val="20"/>
      <w:szCs w:val="20"/>
      <w:lang w:val="en-GB"/>
    </w:rPr>
  </w:style>
  <w:style w:type="paragraph" w:customStyle="1" w:styleId="p3">
    <w:name w:val="p3"/>
    <w:basedOn w:val="a"/>
    <w:pPr>
      <w:tabs>
        <w:tab w:val="left" w:pos="720"/>
      </w:tabs>
      <w:spacing w:after="240" w:line="230" w:lineRule="atLeast"/>
      <w:jc w:val="both"/>
    </w:pPr>
    <w:rPr>
      <w:rFonts w:eastAsia="MS Mincho" w:cs="Times New Roman"/>
      <w:sz w:val="20"/>
      <w:szCs w:val="20"/>
      <w:lang w:val="en-GB"/>
    </w:rPr>
  </w:style>
  <w:style w:type="paragraph" w:customStyle="1" w:styleId="p4">
    <w:name w:val="p4"/>
    <w:basedOn w:val="a"/>
    <w:pPr>
      <w:tabs>
        <w:tab w:val="left" w:pos="1100"/>
      </w:tabs>
      <w:spacing w:after="240" w:line="230" w:lineRule="atLeast"/>
      <w:jc w:val="both"/>
    </w:pPr>
    <w:rPr>
      <w:rFonts w:eastAsia="MS Mincho" w:cs="Times New Roman"/>
      <w:sz w:val="20"/>
      <w:szCs w:val="20"/>
      <w:lang w:val="en-GB"/>
    </w:rPr>
  </w:style>
  <w:style w:type="paragraph" w:customStyle="1" w:styleId="p5">
    <w:name w:val="p5"/>
    <w:basedOn w:val="a"/>
    <w:pPr>
      <w:tabs>
        <w:tab w:val="left" w:pos="1100"/>
      </w:tabs>
      <w:spacing w:after="240" w:line="230" w:lineRule="atLeast"/>
      <w:jc w:val="both"/>
    </w:pPr>
    <w:rPr>
      <w:rFonts w:eastAsia="MS Mincho" w:cs="Times New Roman"/>
      <w:sz w:val="20"/>
      <w:szCs w:val="20"/>
      <w:lang w:val="en-GB"/>
    </w:rPr>
  </w:style>
  <w:style w:type="paragraph" w:customStyle="1" w:styleId="p6">
    <w:name w:val="p6"/>
    <w:basedOn w:val="a"/>
    <w:pPr>
      <w:tabs>
        <w:tab w:val="left" w:pos="1440"/>
      </w:tabs>
      <w:spacing w:after="240" w:line="230" w:lineRule="atLeast"/>
      <w:jc w:val="both"/>
    </w:pPr>
    <w:rPr>
      <w:rFonts w:eastAsia="MS Mincho" w:cs="Times New Roman"/>
      <w:sz w:val="20"/>
      <w:szCs w:val="20"/>
      <w:lang w:val="en-GB"/>
    </w:rPr>
  </w:style>
  <w:style w:type="paragraph" w:customStyle="1" w:styleId="RefNorm">
    <w:name w:val="RefNorm"/>
    <w:basedOn w:val="a"/>
    <w:pPr>
      <w:spacing w:after="240" w:line="230" w:lineRule="atLeast"/>
      <w:jc w:val="both"/>
    </w:pPr>
    <w:rPr>
      <w:rFonts w:eastAsia="MS Mincho" w:cs="Times New Roman"/>
      <w:sz w:val="20"/>
      <w:szCs w:val="20"/>
      <w:lang w:val="en-GB"/>
    </w:rPr>
  </w:style>
  <w:style w:type="paragraph" w:customStyle="1" w:styleId="Special">
    <w:name w:val="Special"/>
    <w:basedOn w:val="a"/>
    <w:pPr>
      <w:spacing w:after="240" w:line="230" w:lineRule="atLeast"/>
      <w:jc w:val="both"/>
    </w:pPr>
    <w:rPr>
      <w:rFonts w:eastAsia="MS Mincho" w:cs="Times New Roman"/>
      <w:sz w:val="20"/>
      <w:szCs w:val="20"/>
      <w:lang w:val="en-GB"/>
    </w:rPr>
  </w:style>
  <w:style w:type="paragraph" w:customStyle="1" w:styleId="Tablefootnote">
    <w:name w:val="Table footnote"/>
    <w:basedOn w:val="a"/>
    <w:pPr>
      <w:tabs>
        <w:tab w:val="left" w:pos="340"/>
      </w:tabs>
      <w:spacing w:before="60" w:after="60" w:line="190" w:lineRule="atLeast"/>
      <w:jc w:val="both"/>
    </w:pPr>
    <w:rPr>
      <w:rFonts w:eastAsia="MS Mincho" w:cs="Times New Roman"/>
      <w:szCs w:val="20"/>
      <w:lang w:val="en-GB"/>
    </w:rPr>
  </w:style>
  <w:style w:type="paragraph" w:customStyle="1" w:styleId="Terms">
    <w:name w:val="Term(s)"/>
    <w:basedOn w:val="a"/>
    <w:pPr>
      <w:keepNext/>
      <w:spacing w:line="230" w:lineRule="atLeast"/>
    </w:pPr>
    <w:rPr>
      <w:rFonts w:eastAsia="MS Mincho" w:cs="Times New Roman"/>
      <w:b/>
      <w:sz w:val="20"/>
      <w:szCs w:val="20"/>
      <w:lang w:val="en-GB"/>
    </w:rPr>
  </w:style>
  <w:style w:type="paragraph" w:customStyle="1" w:styleId="TermNum">
    <w:name w:val="TermNum"/>
    <w:basedOn w:val="a"/>
    <w:pPr>
      <w:keepNext/>
      <w:spacing w:line="230" w:lineRule="atLeast"/>
      <w:jc w:val="both"/>
    </w:pPr>
    <w:rPr>
      <w:rFonts w:eastAsia="MS Mincho" w:cs="Times New Roman"/>
      <w:b/>
      <w:sz w:val="20"/>
      <w:szCs w:val="20"/>
      <w:lang w:val="en-GB"/>
    </w:rPr>
  </w:style>
  <w:style w:type="paragraph" w:customStyle="1" w:styleId="zzBiblio">
    <w:name w:val="zzBiblio"/>
    <w:basedOn w:val="a"/>
    <w:pPr>
      <w:pageBreakBefore/>
      <w:spacing w:after="760" w:line="310" w:lineRule="exact"/>
      <w:jc w:val="center"/>
    </w:pPr>
    <w:rPr>
      <w:rFonts w:eastAsia="MS Mincho" w:cs="Times New Roman"/>
      <w:b/>
      <w:sz w:val="28"/>
      <w:szCs w:val="20"/>
      <w:lang w:val="en-GB"/>
    </w:rPr>
  </w:style>
  <w:style w:type="paragraph" w:customStyle="1" w:styleId="zzContents">
    <w:name w:val="zzContents"/>
    <w:basedOn w:val="Introduction"/>
    <w:pPr>
      <w:tabs>
        <w:tab w:val="clear" w:pos="400"/>
      </w:tabs>
    </w:pPr>
  </w:style>
  <w:style w:type="paragraph" w:customStyle="1" w:styleId="zzForeword">
    <w:name w:val="zzForeword"/>
    <w:basedOn w:val="Introduction"/>
    <w:pPr>
      <w:tabs>
        <w:tab w:val="clear" w:pos="400"/>
      </w:tabs>
    </w:pPr>
    <w:rPr>
      <w:color w:val="0000FF"/>
    </w:rPr>
  </w:style>
  <w:style w:type="paragraph" w:customStyle="1" w:styleId="zzHelp">
    <w:name w:val="zzHelp"/>
    <w:basedOn w:val="a"/>
    <w:pPr>
      <w:spacing w:after="240" w:line="230" w:lineRule="atLeast"/>
      <w:jc w:val="both"/>
    </w:pPr>
    <w:rPr>
      <w:rFonts w:eastAsia="MS Mincho" w:cs="Times New Roman"/>
      <w:color w:val="008000"/>
      <w:sz w:val="20"/>
      <w:szCs w:val="20"/>
      <w:lang w:val="en-GB"/>
    </w:rPr>
  </w:style>
  <w:style w:type="paragraph" w:customStyle="1" w:styleId="zzIndex">
    <w:name w:val="zzIndex"/>
    <w:basedOn w:val="zzBiblio"/>
  </w:style>
  <w:style w:type="paragraph" w:customStyle="1" w:styleId="zzLc5">
    <w:name w:val="zzLc5"/>
    <w:basedOn w:val="a"/>
    <w:pPr>
      <w:spacing w:after="240" w:line="230" w:lineRule="atLeast"/>
    </w:pPr>
    <w:rPr>
      <w:rFonts w:eastAsia="MS Mincho" w:cs="Times New Roman"/>
      <w:sz w:val="20"/>
      <w:szCs w:val="20"/>
      <w:lang w:val="en-GB"/>
    </w:rPr>
  </w:style>
  <w:style w:type="paragraph" w:customStyle="1" w:styleId="zzLc6">
    <w:name w:val="zzLc6"/>
    <w:basedOn w:val="a"/>
    <w:pPr>
      <w:spacing w:after="240" w:line="230" w:lineRule="atLeast"/>
    </w:pPr>
    <w:rPr>
      <w:rFonts w:eastAsia="MS Mincho" w:cs="Times New Roman"/>
      <w:sz w:val="20"/>
      <w:szCs w:val="20"/>
      <w:lang w:val="en-GB"/>
    </w:rPr>
  </w:style>
  <w:style w:type="paragraph" w:customStyle="1" w:styleId="zzSTDTitle">
    <w:name w:val="zzSTDTitle"/>
    <w:basedOn w:val="a"/>
    <w:pPr>
      <w:spacing w:before="400" w:after="760" w:line="350" w:lineRule="exact"/>
    </w:pPr>
    <w:rPr>
      <w:rFonts w:eastAsia="MS Mincho" w:cs="Times New Roman"/>
      <w:b/>
      <w:color w:val="0000FF"/>
      <w:sz w:val="32"/>
      <w:szCs w:val="20"/>
      <w:lang w:val="en-GB"/>
    </w:rPr>
  </w:style>
  <w:style w:type="paragraph" w:customStyle="1" w:styleId="Tabletext10">
    <w:name w:val="Table text (10)"/>
    <w:basedOn w:val="a"/>
    <w:pPr>
      <w:spacing w:before="60" w:after="60" w:line="230" w:lineRule="atLeast"/>
      <w:jc w:val="both"/>
    </w:pPr>
    <w:rPr>
      <w:rFonts w:eastAsia="MS Mincho" w:cs="Times New Roman"/>
      <w:sz w:val="20"/>
      <w:szCs w:val="20"/>
      <w:lang w:val="en-GB"/>
    </w:rPr>
  </w:style>
  <w:style w:type="paragraph" w:customStyle="1" w:styleId="Tabletext9">
    <w:name w:val="Table text (9)"/>
    <w:basedOn w:val="a"/>
    <w:pPr>
      <w:spacing w:before="60" w:after="60" w:line="210" w:lineRule="atLeast"/>
      <w:jc w:val="both"/>
    </w:pPr>
    <w:rPr>
      <w:rFonts w:eastAsia="MS Mincho" w:cs="Times New Roman"/>
      <w:sz w:val="18"/>
      <w:szCs w:val="20"/>
      <w:lang w:val="en-GB"/>
    </w:rPr>
  </w:style>
  <w:style w:type="paragraph" w:customStyle="1" w:styleId="Tabletext8">
    <w:name w:val="Table text (8)"/>
    <w:basedOn w:val="a"/>
    <w:pPr>
      <w:spacing w:before="60" w:after="60" w:line="190" w:lineRule="atLeast"/>
      <w:jc w:val="both"/>
    </w:pPr>
    <w:rPr>
      <w:rFonts w:eastAsia="MS Mincho" w:cs="Times New Roman"/>
      <w:szCs w:val="20"/>
      <w:lang w:val="en-GB"/>
    </w:rPr>
  </w:style>
  <w:style w:type="paragraph" w:customStyle="1" w:styleId="Tabletext7">
    <w:name w:val="Table text (7)"/>
    <w:basedOn w:val="a"/>
    <w:pPr>
      <w:spacing w:before="60" w:after="60" w:line="170" w:lineRule="atLeast"/>
      <w:jc w:val="both"/>
    </w:pPr>
    <w:rPr>
      <w:rFonts w:eastAsia="MS Mincho" w:cs="Times New Roman"/>
      <w:sz w:val="14"/>
      <w:szCs w:val="20"/>
      <w:lang w:val="en-GB"/>
    </w:rPr>
  </w:style>
  <w:style w:type="paragraph" w:customStyle="1" w:styleId="NormalWeb1">
    <w:name w:val="Normal (Web)1"/>
    <w:basedOn w:val="a"/>
    <w:rPr>
      <w:rFonts w:ascii="Times New Roman" w:eastAsia="Times New Roman" w:hAnsi="Times New Roman" w:cs="Times New Roman"/>
    </w:rPr>
  </w:style>
  <w:style w:type="paragraph" w:customStyle="1" w:styleId="NoSpacing1">
    <w:name w:val="No Spacing1"/>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uppressAutoHyphens/>
      <w:spacing w:line="100" w:lineRule="atLeast"/>
    </w:pPr>
    <w:rPr>
      <w:rFonts w:ascii="Courier New" w:hAnsi="Courier New"/>
      <w:lang w:val="en-GB" w:eastAsia="ar-SA"/>
    </w:rPr>
  </w:style>
  <w:style w:type="paragraph" w:customStyle="1" w:styleId="Small">
    <w:name w:val="Small"/>
    <w:basedOn w:val="a"/>
    <w:pPr>
      <w:widowControl w:val="0"/>
      <w:spacing w:before="20"/>
    </w:pPr>
    <w:rPr>
      <w:rFonts w:eastAsia="Times New Roman" w:cs="Times New Roman"/>
      <w:szCs w:val="16"/>
      <w:lang w:val="en-GB"/>
    </w:rPr>
  </w:style>
  <w:style w:type="paragraph" w:customStyle="1" w:styleId="TableContents">
    <w:name w:val="Table Contents"/>
    <w:basedOn w:val="a"/>
    <w:pPr>
      <w:suppressLineNumbers/>
    </w:pPr>
  </w:style>
  <w:style w:type="paragraph" w:customStyle="1" w:styleId="Heading10">
    <w:name w:val="Heading 10"/>
    <w:basedOn w:val="Heading"/>
    <w:next w:val="a0"/>
    <w:pPr>
      <w:tabs>
        <w:tab w:val="num" w:pos="0"/>
      </w:tabs>
      <w:ind w:left="1584" w:hanging="1584"/>
      <w:outlineLvl w:val="8"/>
    </w:pPr>
    <w:rPr>
      <w:b/>
      <w:bCs/>
      <w:sz w:val="21"/>
      <w:szCs w:val="21"/>
    </w:rPr>
  </w:style>
  <w:style w:type="paragraph" w:styleId="aff2">
    <w:name w:val="annotation text"/>
    <w:basedOn w:val="a"/>
    <w:link w:val="Char1"/>
    <w:uiPriority w:val="99"/>
    <w:semiHidden/>
    <w:unhideWhenUsed/>
    <w:pPr>
      <w:spacing w:line="240" w:lineRule="auto"/>
    </w:pPr>
    <w:rPr>
      <w:sz w:val="20"/>
      <w:szCs w:val="20"/>
    </w:rPr>
  </w:style>
  <w:style w:type="character" w:customStyle="1" w:styleId="Char1">
    <w:name w:val="메모 텍스트 Char"/>
    <w:basedOn w:val="a1"/>
    <w:link w:val="aff2"/>
    <w:uiPriority w:val="99"/>
    <w:semiHidden/>
    <w:rPr>
      <w:rFonts w:ascii="Arial" w:eastAsia="SimSun" w:hAnsi="Arial" w:cs="Arial"/>
      <w:color w:val="000000"/>
      <w:lang w:val="en-US" w:eastAsia="ar-SA"/>
    </w:rPr>
  </w:style>
  <w:style w:type="paragraph" w:styleId="aff3">
    <w:name w:val="annotation subject"/>
    <w:basedOn w:val="aff2"/>
    <w:next w:val="aff2"/>
    <w:link w:val="Char2"/>
    <w:uiPriority w:val="99"/>
    <w:semiHidden/>
    <w:unhideWhenUsed/>
    <w:rsid w:val="00CE5601"/>
    <w:rPr>
      <w:b/>
      <w:bCs/>
    </w:rPr>
  </w:style>
  <w:style w:type="character" w:customStyle="1" w:styleId="Char2">
    <w:name w:val="메모 주제 Char"/>
    <w:basedOn w:val="Char1"/>
    <w:link w:val="aff3"/>
    <w:uiPriority w:val="99"/>
    <w:semiHidden/>
    <w:rsid w:val="00CE5601"/>
    <w:rPr>
      <w:rFonts w:ascii="Arial" w:eastAsia="SimSun" w:hAnsi="Arial" w:cs="Arial"/>
      <w:b/>
      <w:bCs/>
      <w:color w:val="000000"/>
      <w:lang w:val="en-US" w:eastAsia="ar-SA"/>
    </w:rPr>
  </w:style>
  <w:style w:type="character" w:customStyle="1" w:styleId="Char">
    <w:name w:val="본문 Char"/>
    <w:basedOn w:val="a1"/>
    <w:link w:val="a0"/>
    <w:rsid w:val="00F333E0"/>
    <w:rPr>
      <w:rFonts w:ascii="Arial" w:eastAsia="SimSun" w:hAnsi="Arial" w:cs="Arial"/>
      <w:color w:val="000000"/>
      <w:sz w:val="22"/>
      <w:szCs w:val="24"/>
      <w:lang w:val="en-US" w:eastAsia="ar-SA"/>
    </w:rPr>
  </w:style>
  <w:style w:type="table" w:styleId="aff4">
    <w:name w:val="Table Grid"/>
    <w:basedOn w:val="a2"/>
    <w:rsid w:val="00B713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
    <w:name w:val="Mention"/>
    <w:basedOn w:val="a1"/>
    <w:uiPriority w:val="99"/>
    <w:semiHidden/>
    <w:unhideWhenUsed/>
    <w:rsid w:val="00734FE6"/>
    <w:rPr>
      <w:color w:val="2B579A"/>
      <w:shd w:val="clear" w:color="auto" w:fill="E6E6E6"/>
    </w:rPr>
  </w:style>
  <w:style w:type="paragraph" w:customStyle="1" w:styleId="aff5">
    <w:name w:val="바탕글"/>
    <w:basedOn w:val="a"/>
    <w:rsid w:val="008257B2"/>
    <w:pPr>
      <w:widowControl w:val="0"/>
      <w:suppressAutoHyphens w:val="0"/>
      <w:wordWrap w:val="0"/>
      <w:autoSpaceDE w:val="0"/>
      <w:autoSpaceDN w:val="0"/>
      <w:spacing w:line="384" w:lineRule="auto"/>
      <w:jc w:val="both"/>
      <w:textAlignment w:val="baseline"/>
    </w:pPr>
    <w:rPr>
      <w:rFonts w:ascii="굴림" w:eastAsia="굴림" w:hAnsi="굴림" w:cs="굴림"/>
      <w:sz w:val="20"/>
      <w:szCs w:val="20"/>
      <w:lang w:eastAsia="ko-KR"/>
    </w:rPr>
  </w:style>
  <w:style w:type="character" w:customStyle="1" w:styleId="2Char">
    <w:name w:val="제목 2 Char"/>
    <w:basedOn w:val="a1"/>
    <w:link w:val="2"/>
    <w:rsid w:val="008E0E01"/>
    <w:rPr>
      <w:rFonts w:ascii="Arial" w:eastAsia="SimSun" w:hAnsi="Arial" w:cs="Arial"/>
      <w:b/>
      <w:color w:val="000000"/>
      <w:sz w:val="22"/>
      <w:szCs w:val="22"/>
      <w:lang w:val="en-US" w:eastAsia="ar-SA"/>
    </w:rPr>
  </w:style>
  <w:style w:type="paragraph" w:customStyle="1" w:styleId="MS">
    <w:name w:val="MS바탕글"/>
    <w:basedOn w:val="a"/>
    <w:rsid w:val="008E0E01"/>
    <w:pPr>
      <w:widowControl w:val="0"/>
      <w:suppressAutoHyphens w:val="0"/>
      <w:wordWrap w:val="0"/>
      <w:autoSpaceDE w:val="0"/>
      <w:autoSpaceDN w:val="0"/>
      <w:spacing w:line="240" w:lineRule="auto"/>
      <w:jc w:val="both"/>
      <w:textAlignment w:val="baseline"/>
    </w:pPr>
    <w:rPr>
      <w:rFonts w:ascii="굴림" w:eastAsia="굴림" w:hAnsi="굴림" w:cs="굴림"/>
      <w:lang w:eastAsia="ko-KR"/>
    </w:rPr>
  </w:style>
  <w:style w:type="character" w:customStyle="1" w:styleId="Char0">
    <w:name w:val="일반 (웹) Char"/>
    <w:link w:val="afa"/>
    <w:uiPriority w:val="99"/>
    <w:rsid w:val="00FA44B3"/>
    <w:rPr>
      <w:rFonts w:eastAsia="Times New Roman"/>
      <w:color w:val="000000"/>
      <w:sz w:val="24"/>
      <w:szCs w:val="24"/>
      <w:lang w:val="en-US" w:eastAsia="ar-SA"/>
    </w:rPr>
  </w:style>
  <w:style w:type="paragraph" w:customStyle="1" w:styleId="subpara">
    <w:name w:val="sub para"/>
    <w:basedOn w:val="a"/>
    <w:rsid w:val="009B22F1"/>
    <w:pPr>
      <w:suppressAutoHyphens w:val="0"/>
      <w:spacing w:before="60" w:after="60" w:line="240" w:lineRule="auto"/>
      <w:ind w:left="1134" w:right="794" w:hanging="567"/>
      <w:jc w:val="both"/>
    </w:pPr>
    <w:rPr>
      <w:rFonts w:ascii="Arial Narrow" w:eastAsia="Times New Roman" w:hAnsi="Arial Narrow" w:cs="Times New Roman"/>
      <w:color w:val="auto"/>
      <w:sz w:val="22"/>
      <w:szCs w:val="20"/>
      <w:lang w:val="en-AU" w:eastAsia="en-US"/>
    </w:rPr>
  </w:style>
  <w:style w:type="paragraph" w:customStyle="1" w:styleId="Annexsection">
    <w:name w:val="Annex section"/>
    <w:basedOn w:val="2"/>
    <w:link w:val="AnnexsectionChar"/>
    <w:qFormat/>
    <w:rsid w:val="009B22F1"/>
    <w:pPr>
      <w:keepLines w:val="0"/>
      <w:numPr>
        <w:ilvl w:val="0"/>
        <w:numId w:val="0"/>
      </w:numPr>
      <w:tabs>
        <w:tab w:val="left" w:pos="540"/>
        <w:tab w:val="left" w:pos="700"/>
      </w:tabs>
      <w:spacing w:before="60" w:after="240" w:line="250" w:lineRule="exact"/>
    </w:pPr>
    <w:rPr>
      <w:rFonts w:ascii="Arial Narrow" w:eastAsia="MS Mincho" w:hAnsi="Arial Narrow" w:cs="Times New Roman"/>
      <w:bCs/>
      <w:color w:val="auto"/>
      <w:sz w:val="24"/>
      <w:lang w:val="en-GB" w:eastAsia="ja-JP"/>
    </w:rPr>
  </w:style>
  <w:style w:type="character" w:customStyle="1" w:styleId="AnnexsectionChar">
    <w:name w:val="Annex section Char"/>
    <w:link w:val="Annexsection"/>
    <w:rsid w:val="009B22F1"/>
    <w:rPr>
      <w:rFonts w:ascii="Arial Narrow" w:eastAsia="MS Mincho" w:hAnsi="Arial Narrow"/>
      <w:b/>
      <w:bCs/>
      <w:sz w:val="24"/>
      <w:szCs w:val="22"/>
      <w:lang w:val="en-GB" w:eastAsia="ja-JP"/>
    </w:rPr>
  </w:style>
  <w:style w:type="paragraph" w:customStyle="1" w:styleId="TableStyle1">
    <w:name w:val="Table Style 1"/>
    <w:rsid w:val="00EB6F64"/>
    <w:rPr>
      <w:rFonts w:ascii="Helvetica" w:eastAsia="Helvetica" w:hAnsi="Helvetica" w:cs="Helvetica"/>
      <w:b/>
      <w:bCs/>
      <w:color w:val="000000"/>
      <w:lang w:val="en-US" w:eastAsia="en-US"/>
    </w:rPr>
  </w:style>
  <w:style w:type="paragraph" w:customStyle="1" w:styleId="TableStyle2">
    <w:name w:val="Table Style 2"/>
    <w:rsid w:val="00EB6F64"/>
    <w:rPr>
      <w:rFonts w:ascii="Helvetica" w:eastAsia="Helvetica" w:hAnsi="Helvetica" w:cs="Helvetica"/>
      <w:color w:val="00000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09200">
      <w:bodyDiv w:val="1"/>
      <w:marLeft w:val="0"/>
      <w:marRight w:val="0"/>
      <w:marTop w:val="0"/>
      <w:marBottom w:val="0"/>
      <w:divBdr>
        <w:top w:val="none" w:sz="0" w:space="0" w:color="auto"/>
        <w:left w:val="none" w:sz="0" w:space="0" w:color="auto"/>
        <w:bottom w:val="none" w:sz="0" w:space="0" w:color="auto"/>
        <w:right w:val="none" w:sz="0" w:space="0" w:color="auto"/>
      </w:divBdr>
    </w:div>
    <w:div w:id="38936683">
      <w:bodyDiv w:val="1"/>
      <w:marLeft w:val="0"/>
      <w:marRight w:val="0"/>
      <w:marTop w:val="0"/>
      <w:marBottom w:val="0"/>
      <w:divBdr>
        <w:top w:val="none" w:sz="0" w:space="0" w:color="auto"/>
        <w:left w:val="none" w:sz="0" w:space="0" w:color="auto"/>
        <w:bottom w:val="none" w:sz="0" w:space="0" w:color="auto"/>
        <w:right w:val="none" w:sz="0" w:space="0" w:color="auto"/>
      </w:divBdr>
    </w:div>
    <w:div w:id="68967513">
      <w:bodyDiv w:val="1"/>
      <w:marLeft w:val="0"/>
      <w:marRight w:val="0"/>
      <w:marTop w:val="0"/>
      <w:marBottom w:val="0"/>
      <w:divBdr>
        <w:top w:val="none" w:sz="0" w:space="0" w:color="auto"/>
        <w:left w:val="none" w:sz="0" w:space="0" w:color="auto"/>
        <w:bottom w:val="none" w:sz="0" w:space="0" w:color="auto"/>
        <w:right w:val="none" w:sz="0" w:space="0" w:color="auto"/>
      </w:divBdr>
    </w:div>
    <w:div w:id="108553206">
      <w:bodyDiv w:val="1"/>
      <w:marLeft w:val="0"/>
      <w:marRight w:val="0"/>
      <w:marTop w:val="0"/>
      <w:marBottom w:val="0"/>
      <w:divBdr>
        <w:top w:val="none" w:sz="0" w:space="0" w:color="auto"/>
        <w:left w:val="none" w:sz="0" w:space="0" w:color="auto"/>
        <w:bottom w:val="none" w:sz="0" w:space="0" w:color="auto"/>
        <w:right w:val="none" w:sz="0" w:space="0" w:color="auto"/>
      </w:divBdr>
      <w:divsChild>
        <w:div w:id="1898277247">
          <w:marLeft w:val="0"/>
          <w:marRight w:val="0"/>
          <w:marTop w:val="0"/>
          <w:marBottom w:val="0"/>
          <w:divBdr>
            <w:top w:val="none" w:sz="0" w:space="0" w:color="auto"/>
            <w:left w:val="none" w:sz="0" w:space="0" w:color="auto"/>
            <w:bottom w:val="none" w:sz="0" w:space="0" w:color="auto"/>
            <w:right w:val="none" w:sz="0" w:space="0" w:color="auto"/>
          </w:divBdr>
        </w:div>
        <w:div w:id="1124927888">
          <w:marLeft w:val="0"/>
          <w:marRight w:val="0"/>
          <w:marTop w:val="0"/>
          <w:marBottom w:val="0"/>
          <w:divBdr>
            <w:top w:val="none" w:sz="0" w:space="0" w:color="auto"/>
            <w:left w:val="none" w:sz="0" w:space="0" w:color="auto"/>
            <w:bottom w:val="none" w:sz="0" w:space="0" w:color="auto"/>
            <w:right w:val="none" w:sz="0" w:space="0" w:color="auto"/>
          </w:divBdr>
        </w:div>
        <w:div w:id="1399784164">
          <w:marLeft w:val="0"/>
          <w:marRight w:val="0"/>
          <w:marTop w:val="0"/>
          <w:marBottom w:val="0"/>
          <w:divBdr>
            <w:top w:val="none" w:sz="0" w:space="0" w:color="auto"/>
            <w:left w:val="none" w:sz="0" w:space="0" w:color="auto"/>
            <w:bottom w:val="none" w:sz="0" w:space="0" w:color="auto"/>
            <w:right w:val="none" w:sz="0" w:space="0" w:color="auto"/>
          </w:divBdr>
        </w:div>
        <w:div w:id="1907571298">
          <w:marLeft w:val="0"/>
          <w:marRight w:val="0"/>
          <w:marTop w:val="0"/>
          <w:marBottom w:val="0"/>
          <w:divBdr>
            <w:top w:val="none" w:sz="0" w:space="0" w:color="auto"/>
            <w:left w:val="none" w:sz="0" w:space="0" w:color="auto"/>
            <w:bottom w:val="none" w:sz="0" w:space="0" w:color="auto"/>
            <w:right w:val="none" w:sz="0" w:space="0" w:color="auto"/>
          </w:divBdr>
        </w:div>
        <w:div w:id="1636569433">
          <w:marLeft w:val="0"/>
          <w:marRight w:val="0"/>
          <w:marTop w:val="0"/>
          <w:marBottom w:val="0"/>
          <w:divBdr>
            <w:top w:val="none" w:sz="0" w:space="0" w:color="auto"/>
            <w:left w:val="none" w:sz="0" w:space="0" w:color="auto"/>
            <w:bottom w:val="none" w:sz="0" w:space="0" w:color="auto"/>
            <w:right w:val="none" w:sz="0" w:space="0" w:color="auto"/>
          </w:divBdr>
        </w:div>
        <w:div w:id="111823933">
          <w:marLeft w:val="0"/>
          <w:marRight w:val="0"/>
          <w:marTop w:val="0"/>
          <w:marBottom w:val="0"/>
          <w:divBdr>
            <w:top w:val="none" w:sz="0" w:space="0" w:color="auto"/>
            <w:left w:val="none" w:sz="0" w:space="0" w:color="auto"/>
            <w:bottom w:val="none" w:sz="0" w:space="0" w:color="auto"/>
            <w:right w:val="none" w:sz="0" w:space="0" w:color="auto"/>
          </w:divBdr>
        </w:div>
        <w:div w:id="1808350491">
          <w:marLeft w:val="0"/>
          <w:marRight w:val="0"/>
          <w:marTop w:val="0"/>
          <w:marBottom w:val="0"/>
          <w:divBdr>
            <w:top w:val="none" w:sz="0" w:space="0" w:color="auto"/>
            <w:left w:val="none" w:sz="0" w:space="0" w:color="auto"/>
            <w:bottom w:val="none" w:sz="0" w:space="0" w:color="auto"/>
            <w:right w:val="none" w:sz="0" w:space="0" w:color="auto"/>
          </w:divBdr>
        </w:div>
        <w:div w:id="1560821941">
          <w:marLeft w:val="0"/>
          <w:marRight w:val="0"/>
          <w:marTop w:val="0"/>
          <w:marBottom w:val="0"/>
          <w:divBdr>
            <w:top w:val="none" w:sz="0" w:space="0" w:color="auto"/>
            <w:left w:val="none" w:sz="0" w:space="0" w:color="auto"/>
            <w:bottom w:val="none" w:sz="0" w:space="0" w:color="auto"/>
            <w:right w:val="none" w:sz="0" w:space="0" w:color="auto"/>
          </w:divBdr>
        </w:div>
        <w:div w:id="27537842">
          <w:marLeft w:val="0"/>
          <w:marRight w:val="0"/>
          <w:marTop w:val="0"/>
          <w:marBottom w:val="0"/>
          <w:divBdr>
            <w:top w:val="none" w:sz="0" w:space="0" w:color="auto"/>
            <w:left w:val="none" w:sz="0" w:space="0" w:color="auto"/>
            <w:bottom w:val="none" w:sz="0" w:space="0" w:color="auto"/>
            <w:right w:val="none" w:sz="0" w:space="0" w:color="auto"/>
          </w:divBdr>
        </w:div>
        <w:div w:id="127743690">
          <w:marLeft w:val="0"/>
          <w:marRight w:val="0"/>
          <w:marTop w:val="0"/>
          <w:marBottom w:val="0"/>
          <w:divBdr>
            <w:top w:val="none" w:sz="0" w:space="0" w:color="auto"/>
            <w:left w:val="none" w:sz="0" w:space="0" w:color="auto"/>
            <w:bottom w:val="none" w:sz="0" w:space="0" w:color="auto"/>
            <w:right w:val="none" w:sz="0" w:space="0" w:color="auto"/>
          </w:divBdr>
        </w:div>
      </w:divsChild>
    </w:div>
    <w:div w:id="145098324">
      <w:bodyDiv w:val="1"/>
      <w:marLeft w:val="0"/>
      <w:marRight w:val="0"/>
      <w:marTop w:val="0"/>
      <w:marBottom w:val="0"/>
      <w:divBdr>
        <w:top w:val="none" w:sz="0" w:space="0" w:color="auto"/>
        <w:left w:val="none" w:sz="0" w:space="0" w:color="auto"/>
        <w:bottom w:val="none" w:sz="0" w:space="0" w:color="auto"/>
        <w:right w:val="none" w:sz="0" w:space="0" w:color="auto"/>
      </w:divBdr>
    </w:div>
    <w:div w:id="156001366">
      <w:bodyDiv w:val="1"/>
      <w:marLeft w:val="0"/>
      <w:marRight w:val="0"/>
      <w:marTop w:val="0"/>
      <w:marBottom w:val="0"/>
      <w:divBdr>
        <w:top w:val="none" w:sz="0" w:space="0" w:color="auto"/>
        <w:left w:val="none" w:sz="0" w:space="0" w:color="auto"/>
        <w:bottom w:val="none" w:sz="0" w:space="0" w:color="auto"/>
        <w:right w:val="none" w:sz="0" w:space="0" w:color="auto"/>
      </w:divBdr>
    </w:div>
    <w:div w:id="181668591">
      <w:bodyDiv w:val="1"/>
      <w:marLeft w:val="0"/>
      <w:marRight w:val="0"/>
      <w:marTop w:val="0"/>
      <w:marBottom w:val="0"/>
      <w:divBdr>
        <w:top w:val="none" w:sz="0" w:space="0" w:color="auto"/>
        <w:left w:val="none" w:sz="0" w:space="0" w:color="auto"/>
        <w:bottom w:val="none" w:sz="0" w:space="0" w:color="auto"/>
        <w:right w:val="none" w:sz="0" w:space="0" w:color="auto"/>
      </w:divBdr>
    </w:div>
    <w:div w:id="217209869">
      <w:bodyDiv w:val="1"/>
      <w:marLeft w:val="0"/>
      <w:marRight w:val="0"/>
      <w:marTop w:val="0"/>
      <w:marBottom w:val="0"/>
      <w:divBdr>
        <w:top w:val="none" w:sz="0" w:space="0" w:color="auto"/>
        <w:left w:val="none" w:sz="0" w:space="0" w:color="auto"/>
        <w:bottom w:val="none" w:sz="0" w:space="0" w:color="auto"/>
        <w:right w:val="none" w:sz="0" w:space="0" w:color="auto"/>
      </w:divBdr>
    </w:div>
    <w:div w:id="218126850">
      <w:bodyDiv w:val="1"/>
      <w:marLeft w:val="0"/>
      <w:marRight w:val="0"/>
      <w:marTop w:val="0"/>
      <w:marBottom w:val="0"/>
      <w:divBdr>
        <w:top w:val="none" w:sz="0" w:space="0" w:color="auto"/>
        <w:left w:val="none" w:sz="0" w:space="0" w:color="auto"/>
        <w:bottom w:val="none" w:sz="0" w:space="0" w:color="auto"/>
        <w:right w:val="none" w:sz="0" w:space="0" w:color="auto"/>
      </w:divBdr>
    </w:div>
    <w:div w:id="236131540">
      <w:bodyDiv w:val="1"/>
      <w:marLeft w:val="0"/>
      <w:marRight w:val="0"/>
      <w:marTop w:val="0"/>
      <w:marBottom w:val="0"/>
      <w:divBdr>
        <w:top w:val="none" w:sz="0" w:space="0" w:color="auto"/>
        <w:left w:val="none" w:sz="0" w:space="0" w:color="auto"/>
        <w:bottom w:val="none" w:sz="0" w:space="0" w:color="auto"/>
        <w:right w:val="none" w:sz="0" w:space="0" w:color="auto"/>
      </w:divBdr>
    </w:div>
    <w:div w:id="268050659">
      <w:bodyDiv w:val="1"/>
      <w:marLeft w:val="0"/>
      <w:marRight w:val="0"/>
      <w:marTop w:val="0"/>
      <w:marBottom w:val="0"/>
      <w:divBdr>
        <w:top w:val="none" w:sz="0" w:space="0" w:color="auto"/>
        <w:left w:val="none" w:sz="0" w:space="0" w:color="auto"/>
        <w:bottom w:val="none" w:sz="0" w:space="0" w:color="auto"/>
        <w:right w:val="none" w:sz="0" w:space="0" w:color="auto"/>
      </w:divBdr>
    </w:div>
    <w:div w:id="336687741">
      <w:bodyDiv w:val="1"/>
      <w:marLeft w:val="0"/>
      <w:marRight w:val="0"/>
      <w:marTop w:val="0"/>
      <w:marBottom w:val="0"/>
      <w:divBdr>
        <w:top w:val="none" w:sz="0" w:space="0" w:color="auto"/>
        <w:left w:val="none" w:sz="0" w:space="0" w:color="auto"/>
        <w:bottom w:val="none" w:sz="0" w:space="0" w:color="auto"/>
        <w:right w:val="none" w:sz="0" w:space="0" w:color="auto"/>
      </w:divBdr>
    </w:div>
    <w:div w:id="337119330">
      <w:bodyDiv w:val="1"/>
      <w:marLeft w:val="0"/>
      <w:marRight w:val="0"/>
      <w:marTop w:val="0"/>
      <w:marBottom w:val="0"/>
      <w:divBdr>
        <w:top w:val="none" w:sz="0" w:space="0" w:color="auto"/>
        <w:left w:val="none" w:sz="0" w:space="0" w:color="auto"/>
        <w:bottom w:val="none" w:sz="0" w:space="0" w:color="auto"/>
        <w:right w:val="none" w:sz="0" w:space="0" w:color="auto"/>
      </w:divBdr>
    </w:div>
    <w:div w:id="347877625">
      <w:bodyDiv w:val="1"/>
      <w:marLeft w:val="0"/>
      <w:marRight w:val="0"/>
      <w:marTop w:val="0"/>
      <w:marBottom w:val="0"/>
      <w:divBdr>
        <w:top w:val="none" w:sz="0" w:space="0" w:color="auto"/>
        <w:left w:val="none" w:sz="0" w:space="0" w:color="auto"/>
        <w:bottom w:val="none" w:sz="0" w:space="0" w:color="auto"/>
        <w:right w:val="none" w:sz="0" w:space="0" w:color="auto"/>
      </w:divBdr>
    </w:div>
    <w:div w:id="355544111">
      <w:bodyDiv w:val="1"/>
      <w:marLeft w:val="0"/>
      <w:marRight w:val="0"/>
      <w:marTop w:val="0"/>
      <w:marBottom w:val="0"/>
      <w:divBdr>
        <w:top w:val="none" w:sz="0" w:space="0" w:color="auto"/>
        <w:left w:val="none" w:sz="0" w:space="0" w:color="auto"/>
        <w:bottom w:val="none" w:sz="0" w:space="0" w:color="auto"/>
        <w:right w:val="none" w:sz="0" w:space="0" w:color="auto"/>
      </w:divBdr>
    </w:div>
    <w:div w:id="356390782">
      <w:bodyDiv w:val="1"/>
      <w:marLeft w:val="0"/>
      <w:marRight w:val="0"/>
      <w:marTop w:val="0"/>
      <w:marBottom w:val="0"/>
      <w:divBdr>
        <w:top w:val="none" w:sz="0" w:space="0" w:color="auto"/>
        <w:left w:val="none" w:sz="0" w:space="0" w:color="auto"/>
        <w:bottom w:val="none" w:sz="0" w:space="0" w:color="auto"/>
        <w:right w:val="none" w:sz="0" w:space="0" w:color="auto"/>
      </w:divBdr>
    </w:div>
    <w:div w:id="372193752">
      <w:bodyDiv w:val="1"/>
      <w:marLeft w:val="0"/>
      <w:marRight w:val="0"/>
      <w:marTop w:val="0"/>
      <w:marBottom w:val="0"/>
      <w:divBdr>
        <w:top w:val="none" w:sz="0" w:space="0" w:color="auto"/>
        <w:left w:val="none" w:sz="0" w:space="0" w:color="auto"/>
        <w:bottom w:val="none" w:sz="0" w:space="0" w:color="auto"/>
        <w:right w:val="none" w:sz="0" w:space="0" w:color="auto"/>
      </w:divBdr>
    </w:div>
    <w:div w:id="486367085">
      <w:bodyDiv w:val="1"/>
      <w:marLeft w:val="0"/>
      <w:marRight w:val="0"/>
      <w:marTop w:val="0"/>
      <w:marBottom w:val="0"/>
      <w:divBdr>
        <w:top w:val="none" w:sz="0" w:space="0" w:color="auto"/>
        <w:left w:val="none" w:sz="0" w:space="0" w:color="auto"/>
        <w:bottom w:val="none" w:sz="0" w:space="0" w:color="auto"/>
        <w:right w:val="none" w:sz="0" w:space="0" w:color="auto"/>
      </w:divBdr>
    </w:div>
    <w:div w:id="499349908">
      <w:bodyDiv w:val="1"/>
      <w:marLeft w:val="0"/>
      <w:marRight w:val="0"/>
      <w:marTop w:val="0"/>
      <w:marBottom w:val="0"/>
      <w:divBdr>
        <w:top w:val="none" w:sz="0" w:space="0" w:color="auto"/>
        <w:left w:val="none" w:sz="0" w:space="0" w:color="auto"/>
        <w:bottom w:val="none" w:sz="0" w:space="0" w:color="auto"/>
        <w:right w:val="none" w:sz="0" w:space="0" w:color="auto"/>
      </w:divBdr>
    </w:div>
    <w:div w:id="502356570">
      <w:bodyDiv w:val="1"/>
      <w:marLeft w:val="0"/>
      <w:marRight w:val="0"/>
      <w:marTop w:val="0"/>
      <w:marBottom w:val="0"/>
      <w:divBdr>
        <w:top w:val="none" w:sz="0" w:space="0" w:color="auto"/>
        <w:left w:val="none" w:sz="0" w:space="0" w:color="auto"/>
        <w:bottom w:val="none" w:sz="0" w:space="0" w:color="auto"/>
        <w:right w:val="none" w:sz="0" w:space="0" w:color="auto"/>
      </w:divBdr>
    </w:div>
    <w:div w:id="547716812">
      <w:bodyDiv w:val="1"/>
      <w:marLeft w:val="0"/>
      <w:marRight w:val="0"/>
      <w:marTop w:val="0"/>
      <w:marBottom w:val="0"/>
      <w:divBdr>
        <w:top w:val="none" w:sz="0" w:space="0" w:color="auto"/>
        <w:left w:val="none" w:sz="0" w:space="0" w:color="auto"/>
        <w:bottom w:val="none" w:sz="0" w:space="0" w:color="auto"/>
        <w:right w:val="none" w:sz="0" w:space="0" w:color="auto"/>
      </w:divBdr>
    </w:div>
    <w:div w:id="585769467">
      <w:bodyDiv w:val="1"/>
      <w:marLeft w:val="0"/>
      <w:marRight w:val="0"/>
      <w:marTop w:val="0"/>
      <w:marBottom w:val="0"/>
      <w:divBdr>
        <w:top w:val="none" w:sz="0" w:space="0" w:color="auto"/>
        <w:left w:val="none" w:sz="0" w:space="0" w:color="auto"/>
        <w:bottom w:val="none" w:sz="0" w:space="0" w:color="auto"/>
        <w:right w:val="none" w:sz="0" w:space="0" w:color="auto"/>
      </w:divBdr>
    </w:div>
    <w:div w:id="592207407">
      <w:bodyDiv w:val="1"/>
      <w:marLeft w:val="0"/>
      <w:marRight w:val="0"/>
      <w:marTop w:val="0"/>
      <w:marBottom w:val="0"/>
      <w:divBdr>
        <w:top w:val="none" w:sz="0" w:space="0" w:color="auto"/>
        <w:left w:val="none" w:sz="0" w:space="0" w:color="auto"/>
        <w:bottom w:val="none" w:sz="0" w:space="0" w:color="auto"/>
        <w:right w:val="none" w:sz="0" w:space="0" w:color="auto"/>
      </w:divBdr>
    </w:div>
    <w:div w:id="593590750">
      <w:bodyDiv w:val="1"/>
      <w:marLeft w:val="0"/>
      <w:marRight w:val="0"/>
      <w:marTop w:val="0"/>
      <w:marBottom w:val="0"/>
      <w:divBdr>
        <w:top w:val="none" w:sz="0" w:space="0" w:color="auto"/>
        <w:left w:val="none" w:sz="0" w:space="0" w:color="auto"/>
        <w:bottom w:val="none" w:sz="0" w:space="0" w:color="auto"/>
        <w:right w:val="none" w:sz="0" w:space="0" w:color="auto"/>
      </w:divBdr>
    </w:div>
    <w:div w:id="594483071">
      <w:bodyDiv w:val="1"/>
      <w:marLeft w:val="0"/>
      <w:marRight w:val="0"/>
      <w:marTop w:val="0"/>
      <w:marBottom w:val="0"/>
      <w:divBdr>
        <w:top w:val="none" w:sz="0" w:space="0" w:color="auto"/>
        <w:left w:val="none" w:sz="0" w:space="0" w:color="auto"/>
        <w:bottom w:val="none" w:sz="0" w:space="0" w:color="auto"/>
        <w:right w:val="none" w:sz="0" w:space="0" w:color="auto"/>
      </w:divBdr>
    </w:div>
    <w:div w:id="617643174">
      <w:bodyDiv w:val="1"/>
      <w:marLeft w:val="0"/>
      <w:marRight w:val="0"/>
      <w:marTop w:val="0"/>
      <w:marBottom w:val="0"/>
      <w:divBdr>
        <w:top w:val="none" w:sz="0" w:space="0" w:color="auto"/>
        <w:left w:val="none" w:sz="0" w:space="0" w:color="auto"/>
        <w:bottom w:val="none" w:sz="0" w:space="0" w:color="auto"/>
        <w:right w:val="none" w:sz="0" w:space="0" w:color="auto"/>
      </w:divBdr>
    </w:div>
    <w:div w:id="668026362">
      <w:bodyDiv w:val="1"/>
      <w:marLeft w:val="0"/>
      <w:marRight w:val="0"/>
      <w:marTop w:val="0"/>
      <w:marBottom w:val="0"/>
      <w:divBdr>
        <w:top w:val="none" w:sz="0" w:space="0" w:color="auto"/>
        <w:left w:val="none" w:sz="0" w:space="0" w:color="auto"/>
        <w:bottom w:val="none" w:sz="0" w:space="0" w:color="auto"/>
        <w:right w:val="none" w:sz="0" w:space="0" w:color="auto"/>
      </w:divBdr>
    </w:div>
    <w:div w:id="684475650">
      <w:bodyDiv w:val="1"/>
      <w:marLeft w:val="0"/>
      <w:marRight w:val="0"/>
      <w:marTop w:val="0"/>
      <w:marBottom w:val="0"/>
      <w:divBdr>
        <w:top w:val="none" w:sz="0" w:space="0" w:color="auto"/>
        <w:left w:val="none" w:sz="0" w:space="0" w:color="auto"/>
        <w:bottom w:val="none" w:sz="0" w:space="0" w:color="auto"/>
        <w:right w:val="none" w:sz="0" w:space="0" w:color="auto"/>
      </w:divBdr>
    </w:div>
    <w:div w:id="709110878">
      <w:bodyDiv w:val="1"/>
      <w:marLeft w:val="0"/>
      <w:marRight w:val="0"/>
      <w:marTop w:val="0"/>
      <w:marBottom w:val="0"/>
      <w:divBdr>
        <w:top w:val="none" w:sz="0" w:space="0" w:color="auto"/>
        <w:left w:val="none" w:sz="0" w:space="0" w:color="auto"/>
        <w:bottom w:val="none" w:sz="0" w:space="0" w:color="auto"/>
        <w:right w:val="none" w:sz="0" w:space="0" w:color="auto"/>
      </w:divBdr>
    </w:div>
    <w:div w:id="763452228">
      <w:bodyDiv w:val="1"/>
      <w:marLeft w:val="0"/>
      <w:marRight w:val="0"/>
      <w:marTop w:val="0"/>
      <w:marBottom w:val="0"/>
      <w:divBdr>
        <w:top w:val="none" w:sz="0" w:space="0" w:color="auto"/>
        <w:left w:val="none" w:sz="0" w:space="0" w:color="auto"/>
        <w:bottom w:val="none" w:sz="0" w:space="0" w:color="auto"/>
        <w:right w:val="none" w:sz="0" w:space="0" w:color="auto"/>
      </w:divBdr>
    </w:div>
    <w:div w:id="815027954">
      <w:bodyDiv w:val="1"/>
      <w:marLeft w:val="0"/>
      <w:marRight w:val="0"/>
      <w:marTop w:val="0"/>
      <w:marBottom w:val="0"/>
      <w:divBdr>
        <w:top w:val="none" w:sz="0" w:space="0" w:color="auto"/>
        <w:left w:val="none" w:sz="0" w:space="0" w:color="auto"/>
        <w:bottom w:val="none" w:sz="0" w:space="0" w:color="auto"/>
        <w:right w:val="none" w:sz="0" w:space="0" w:color="auto"/>
      </w:divBdr>
    </w:div>
    <w:div w:id="846359447">
      <w:bodyDiv w:val="1"/>
      <w:marLeft w:val="0"/>
      <w:marRight w:val="0"/>
      <w:marTop w:val="0"/>
      <w:marBottom w:val="0"/>
      <w:divBdr>
        <w:top w:val="none" w:sz="0" w:space="0" w:color="auto"/>
        <w:left w:val="none" w:sz="0" w:space="0" w:color="auto"/>
        <w:bottom w:val="none" w:sz="0" w:space="0" w:color="auto"/>
        <w:right w:val="none" w:sz="0" w:space="0" w:color="auto"/>
      </w:divBdr>
      <w:divsChild>
        <w:div w:id="838278401">
          <w:marLeft w:val="0"/>
          <w:marRight w:val="0"/>
          <w:marTop w:val="0"/>
          <w:marBottom w:val="0"/>
          <w:divBdr>
            <w:top w:val="none" w:sz="0" w:space="0" w:color="auto"/>
            <w:left w:val="none" w:sz="0" w:space="0" w:color="auto"/>
            <w:bottom w:val="none" w:sz="0" w:space="0" w:color="auto"/>
            <w:right w:val="none" w:sz="0" w:space="0" w:color="auto"/>
          </w:divBdr>
        </w:div>
        <w:div w:id="1250650158">
          <w:marLeft w:val="0"/>
          <w:marRight w:val="0"/>
          <w:marTop w:val="0"/>
          <w:marBottom w:val="0"/>
          <w:divBdr>
            <w:top w:val="none" w:sz="0" w:space="0" w:color="auto"/>
            <w:left w:val="none" w:sz="0" w:space="0" w:color="auto"/>
            <w:bottom w:val="none" w:sz="0" w:space="0" w:color="auto"/>
            <w:right w:val="none" w:sz="0" w:space="0" w:color="auto"/>
          </w:divBdr>
        </w:div>
        <w:div w:id="1533227618">
          <w:marLeft w:val="0"/>
          <w:marRight w:val="0"/>
          <w:marTop w:val="0"/>
          <w:marBottom w:val="0"/>
          <w:divBdr>
            <w:top w:val="none" w:sz="0" w:space="0" w:color="auto"/>
            <w:left w:val="none" w:sz="0" w:space="0" w:color="auto"/>
            <w:bottom w:val="none" w:sz="0" w:space="0" w:color="auto"/>
            <w:right w:val="none" w:sz="0" w:space="0" w:color="auto"/>
          </w:divBdr>
        </w:div>
        <w:div w:id="1681197884">
          <w:marLeft w:val="0"/>
          <w:marRight w:val="0"/>
          <w:marTop w:val="0"/>
          <w:marBottom w:val="0"/>
          <w:divBdr>
            <w:top w:val="none" w:sz="0" w:space="0" w:color="auto"/>
            <w:left w:val="none" w:sz="0" w:space="0" w:color="auto"/>
            <w:bottom w:val="none" w:sz="0" w:space="0" w:color="auto"/>
            <w:right w:val="none" w:sz="0" w:space="0" w:color="auto"/>
          </w:divBdr>
        </w:div>
        <w:div w:id="76246728">
          <w:marLeft w:val="0"/>
          <w:marRight w:val="0"/>
          <w:marTop w:val="0"/>
          <w:marBottom w:val="0"/>
          <w:divBdr>
            <w:top w:val="none" w:sz="0" w:space="0" w:color="auto"/>
            <w:left w:val="none" w:sz="0" w:space="0" w:color="auto"/>
            <w:bottom w:val="none" w:sz="0" w:space="0" w:color="auto"/>
            <w:right w:val="none" w:sz="0" w:space="0" w:color="auto"/>
          </w:divBdr>
        </w:div>
        <w:div w:id="228004030">
          <w:marLeft w:val="0"/>
          <w:marRight w:val="0"/>
          <w:marTop w:val="0"/>
          <w:marBottom w:val="0"/>
          <w:divBdr>
            <w:top w:val="none" w:sz="0" w:space="0" w:color="auto"/>
            <w:left w:val="none" w:sz="0" w:space="0" w:color="auto"/>
            <w:bottom w:val="none" w:sz="0" w:space="0" w:color="auto"/>
            <w:right w:val="none" w:sz="0" w:space="0" w:color="auto"/>
          </w:divBdr>
        </w:div>
        <w:div w:id="1419056242">
          <w:marLeft w:val="0"/>
          <w:marRight w:val="0"/>
          <w:marTop w:val="0"/>
          <w:marBottom w:val="0"/>
          <w:divBdr>
            <w:top w:val="none" w:sz="0" w:space="0" w:color="auto"/>
            <w:left w:val="none" w:sz="0" w:space="0" w:color="auto"/>
            <w:bottom w:val="none" w:sz="0" w:space="0" w:color="auto"/>
            <w:right w:val="none" w:sz="0" w:space="0" w:color="auto"/>
          </w:divBdr>
        </w:div>
        <w:div w:id="1978760086">
          <w:marLeft w:val="0"/>
          <w:marRight w:val="0"/>
          <w:marTop w:val="0"/>
          <w:marBottom w:val="0"/>
          <w:divBdr>
            <w:top w:val="none" w:sz="0" w:space="0" w:color="auto"/>
            <w:left w:val="none" w:sz="0" w:space="0" w:color="auto"/>
            <w:bottom w:val="none" w:sz="0" w:space="0" w:color="auto"/>
            <w:right w:val="none" w:sz="0" w:space="0" w:color="auto"/>
          </w:divBdr>
        </w:div>
        <w:div w:id="1531457717">
          <w:marLeft w:val="0"/>
          <w:marRight w:val="0"/>
          <w:marTop w:val="0"/>
          <w:marBottom w:val="0"/>
          <w:divBdr>
            <w:top w:val="none" w:sz="0" w:space="0" w:color="auto"/>
            <w:left w:val="none" w:sz="0" w:space="0" w:color="auto"/>
            <w:bottom w:val="none" w:sz="0" w:space="0" w:color="auto"/>
            <w:right w:val="none" w:sz="0" w:space="0" w:color="auto"/>
          </w:divBdr>
        </w:div>
        <w:div w:id="636035473">
          <w:marLeft w:val="0"/>
          <w:marRight w:val="0"/>
          <w:marTop w:val="0"/>
          <w:marBottom w:val="0"/>
          <w:divBdr>
            <w:top w:val="none" w:sz="0" w:space="0" w:color="auto"/>
            <w:left w:val="none" w:sz="0" w:space="0" w:color="auto"/>
            <w:bottom w:val="none" w:sz="0" w:space="0" w:color="auto"/>
            <w:right w:val="none" w:sz="0" w:space="0" w:color="auto"/>
          </w:divBdr>
        </w:div>
        <w:div w:id="1054041219">
          <w:marLeft w:val="0"/>
          <w:marRight w:val="0"/>
          <w:marTop w:val="0"/>
          <w:marBottom w:val="0"/>
          <w:divBdr>
            <w:top w:val="none" w:sz="0" w:space="0" w:color="auto"/>
            <w:left w:val="none" w:sz="0" w:space="0" w:color="auto"/>
            <w:bottom w:val="none" w:sz="0" w:space="0" w:color="auto"/>
            <w:right w:val="none" w:sz="0" w:space="0" w:color="auto"/>
          </w:divBdr>
        </w:div>
        <w:div w:id="779765770">
          <w:marLeft w:val="0"/>
          <w:marRight w:val="0"/>
          <w:marTop w:val="0"/>
          <w:marBottom w:val="0"/>
          <w:divBdr>
            <w:top w:val="none" w:sz="0" w:space="0" w:color="auto"/>
            <w:left w:val="none" w:sz="0" w:space="0" w:color="auto"/>
            <w:bottom w:val="none" w:sz="0" w:space="0" w:color="auto"/>
            <w:right w:val="none" w:sz="0" w:space="0" w:color="auto"/>
          </w:divBdr>
        </w:div>
        <w:div w:id="1109738451">
          <w:marLeft w:val="0"/>
          <w:marRight w:val="0"/>
          <w:marTop w:val="0"/>
          <w:marBottom w:val="0"/>
          <w:divBdr>
            <w:top w:val="none" w:sz="0" w:space="0" w:color="auto"/>
            <w:left w:val="none" w:sz="0" w:space="0" w:color="auto"/>
            <w:bottom w:val="none" w:sz="0" w:space="0" w:color="auto"/>
            <w:right w:val="none" w:sz="0" w:space="0" w:color="auto"/>
          </w:divBdr>
        </w:div>
        <w:div w:id="13576176">
          <w:marLeft w:val="0"/>
          <w:marRight w:val="0"/>
          <w:marTop w:val="0"/>
          <w:marBottom w:val="0"/>
          <w:divBdr>
            <w:top w:val="none" w:sz="0" w:space="0" w:color="auto"/>
            <w:left w:val="none" w:sz="0" w:space="0" w:color="auto"/>
            <w:bottom w:val="none" w:sz="0" w:space="0" w:color="auto"/>
            <w:right w:val="none" w:sz="0" w:space="0" w:color="auto"/>
          </w:divBdr>
        </w:div>
        <w:div w:id="684330936">
          <w:marLeft w:val="0"/>
          <w:marRight w:val="0"/>
          <w:marTop w:val="0"/>
          <w:marBottom w:val="0"/>
          <w:divBdr>
            <w:top w:val="none" w:sz="0" w:space="0" w:color="auto"/>
            <w:left w:val="none" w:sz="0" w:space="0" w:color="auto"/>
            <w:bottom w:val="none" w:sz="0" w:space="0" w:color="auto"/>
            <w:right w:val="none" w:sz="0" w:space="0" w:color="auto"/>
          </w:divBdr>
        </w:div>
        <w:div w:id="134107543">
          <w:marLeft w:val="0"/>
          <w:marRight w:val="0"/>
          <w:marTop w:val="0"/>
          <w:marBottom w:val="0"/>
          <w:divBdr>
            <w:top w:val="none" w:sz="0" w:space="0" w:color="auto"/>
            <w:left w:val="none" w:sz="0" w:space="0" w:color="auto"/>
            <w:bottom w:val="none" w:sz="0" w:space="0" w:color="auto"/>
            <w:right w:val="none" w:sz="0" w:space="0" w:color="auto"/>
          </w:divBdr>
        </w:div>
        <w:div w:id="875316705">
          <w:marLeft w:val="0"/>
          <w:marRight w:val="0"/>
          <w:marTop w:val="0"/>
          <w:marBottom w:val="0"/>
          <w:divBdr>
            <w:top w:val="none" w:sz="0" w:space="0" w:color="auto"/>
            <w:left w:val="none" w:sz="0" w:space="0" w:color="auto"/>
            <w:bottom w:val="none" w:sz="0" w:space="0" w:color="auto"/>
            <w:right w:val="none" w:sz="0" w:space="0" w:color="auto"/>
          </w:divBdr>
        </w:div>
        <w:div w:id="1463157775">
          <w:marLeft w:val="0"/>
          <w:marRight w:val="0"/>
          <w:marTop w:val="0"/>
          <w:marBottom w:val="0"/>
          <w:divBdr>
            <w:top w:val="none" w:sz="0" w:space="0" w:color="auto"/>
            <w:left w:val="none" w:sz="0" w:space="0" w:color="auto"/>
            <w:bottom w:val="none" w:sz="0" w:space="0" w:color="auto"/>
            <w:right w:val="none" w:sz="0" w:space="0" w:color="auto"/>
          </w:divBdr>
        </w:div>
        <w:div w:id="912010069">
          <w:marLeft w:val="0"/>
          <w:marRight w:val="0"/>
          <w:marTop w:val="0"/>
          <w:marBottom w:val="0"/>
          <w:divBdr>
            <w:top w:val="none" w:sz="0" w:space="0" w:color="auto"/>
            <w:left w:val="none" w:sz="0" w:space="0" w:color="auto"/>
            <w:bottom w:val="none" w:sz="0" w:space="0" w:color="auto"/>
            <w:right w:val="none" w:sz="0" w:space="0" w:color="auto"/>
          </w:divBdr>
        </w:div>
        <w:div w:id="1786535347">
          <w:marLeft w:val="0"/>
          <w:marRight w:val="0"/>
          <w:marTop w:val="0"/>
          <w:marBottom w:val="0"/>
          <w:divBdr>
            <w:top w:val="none" w:sz="0" w:space="0" w:color="auto"/>
            <w:left w:val="none" w:sz="0" w:space="0" w:color="auto"/>
            <w:bottom w:val="none" w:sz="0" w:space="0" w:color="auto"/>
            <w:right w:val="none" w:sz="0" w:space="0" w:color="auto"/>
          </w:divBdr>
        </w:div>
        <w:div w:id="1356619061">
          <w:marLeft w:val="0"/>
          <w:marRight w:val="0"/>
          <w:marTop w:val="0"/>
          <w:marBottom w:val="0"/>
          <w:divBdr>
            <w:top w:val="none" w:sz="0" w:space="0" w:color="auto"/>
            <w:left w:val="none" w:sz="0" w:space="0" w:color="auto"/>
            <w:bottom w:val="none" w:sz="0" w:space="0" w:color="auto"/>
            <w:right w:val="none" w:sz="0" w:space="0" w:color="auto"/>
          </w:divBdr>
        </w:div>
        <w:div w:id="1542940988">
          <w:marLeft w:val="0"/>
          <w:marRight w:val="0"/>
          <w:marTop w:val="0"/>
          <w:marBottom w:val="0"/>
          <w:divBdr>
            <w:top w:val="none" w:sz="0" w:space="0" w:color="auto"/>
            <w:left w:val="none" w:sz="0" w:space="0" w:color="auto"/>
            <w:bottom w:val="none" w:sz="0" w:space="0" w:color="auto"/>
            <w:right w:val="none" w:sz="0" w:space="0" w:color="auto"/>
          </w:divBdr>
        </w:div>
        <w:div w:id="1434010975">
          <w:marLeft w:val="0"/>
          <w:marRight w:val="0"/>
          <w:marTop w:val="0"/>
          <w:marBottom w:val="0"/>
          <w:divBdr>
            <w:top w:val="none" w:sz="0" w:space="0" w:color="auto"/>
            <w:left w:val="none" w:sz="0" w:space="0" w:color="auto"/>
            <w:bottom w:val="none" w:sz="0" w:space="0" w:color="auto"/>
            <w:right w:val="none" w:sz="0" w:space="0" w:color="auto"/>
          </w:divBdr>
        </w:div>
        <w:div w:id="1929383598">
          <w:marLeft w:val="0"/>
          <w:marRight w:val="0"/>
          <w:marTop w:val="0"/>
          <w:marBottom w:val="0"/>
          <w:divBdr>
            <w:top w:val="none" w:sz="0" w:space="0" w:color="auto"/>
            <w:left w:val="none" w:sz="0" w:space="0" w:color="auto"/>
            <w:bottom w:val="none" w:sz="0" w:space="0" w:color="auto"/>
            <w:right w:val="none" w:sz="0" w:space="0" w:color="auto"/>
          </w:divBdr>
        </w:div>
        <w:div w:id="981426816">
          <w:marLeft w:val="0"/>
          <w:marRight w:val="0"/>
          <w:marTop w:val="0"/>
          <w:marBottom w:val="0"/>
          <w:divBdr>
            <w:top w:val="none" w:sz="0" w:space="0" w:color="auto"/>
            <w:left w:val="none" w:sz="0" w:space="0" w:color="auto"/>
            <w:bottom w:val="none" w:sz="0" w:space="0" w:color="auto"/>
            <w:right w:val="none" w:sz="0" w:space="0" w:color="auto"/>
          </w:divBdr>
        </w:div>
        <w:div w:id="1710373264">
          <w:marLeft w:val="0"/>
          <w:marRight w:val="0"/>
          <w:marTop w:val="0"/>
          <w:marBottom w:val="0"/>
          <w:divBdr>
            <w:top w:val="none" w:sz="0" w:space="0" w:color="auto"/>
            <w:left w:val="none" w:sz="0" w:space="0" w:color="auto"/>
            <w:bottom w:val="none" w:sz="0" w:space="0" w:color="auto"/>
            <w:right w:val="none" w:sz="0" w:space="0" w:color="auto"/>
          </w:divBdr>
        </w:div>
        <w:div w:id="1655603066">
          <w:marLeft w:val="0"/>
          <w:marRight w:val="0"/>
          <w:marTop w:val="0"/>
          <w:marBottom w:val="0"/>
          <w:divBdr>
            <w:top w:val="none" w:sz="0" w:space="0" w:color="auto"/>
            <w:left w:val="none" w:sz="0" w:space="0" w:color="auto"/>
            <w:bottom w:val="none" w:sz="0" w:space="0" w:color="auto"/>
            <w:right w:val="none" w:sz="0" w:space="0" w:color="auto"/>
          </w:divBdr>
        </w:div>
        <w:div w:id="127936843">
          <w:marLeft w:val="0"/>
          <w:marRight w:val="0"/>
          <w:marTop w:val="0"/>
          <w:marBottom w:val="0"/>
          <w:divBdr>
            <w:top w:val="none" w:sz="0" w:space="0" w:color="auto"/>
            <w:left w:val="none" w:sz="0" w:space="0" w:color="auto"/>
            <w:bottom w:val="none" w:sz="0" w:space="0" w:color="auto"/>
            <w:right w:val="none" w:sz="0" w:space="0" w:color="auto"/>
          </w:divBdr>
        </w:div>
        <w:div w:id="969475094">
          <w:marLeft w:val="0"/>
          <w:marRight w:val="0"/>
          <w:marTop w:val="0"/>
          <w:marBottom w:val="0"/>
          <w:divBdr>
            <w:top w:val="none" w:sz="0" w:space="0" w:color="auto"/>
            <w:left w:val="none" w:sz="0" w:space="0" w:color="auto"/>
            <w:bottom w:val="none" w:sz="0" w:space="0" w:color="auto"/>
            <w:right w:val="none" w:sz="0" w:space="0" w:color="auto"/>
          </w:divBdr>
        </w:div>
        <w:div w:id="1020398136">
          <w:marLeft w:val="0"/>
          <w:marRight w:val="0"/>
          <w:marTop w:val="0"/>
          <w:marBottom w:val="0"/>
          <w:divBdr>
            <w:top w:val="none" w:sz="0" w:space="0" w:color="auto"/>
            <w:left w:val="none" w:sz="0" w:space="0" w:color="auto"/>
            <w:bottom w:val="none" w:sz="0" w:space="0" w:color="auto"/>
            <w:right w:val="none" w:sz="0" w:space="0" w:color="auto"/>
          </w:divBdr>
        </w:div>
        <w:div w:id="132019380">
          <w:marLeft w:val="0"/>
          <w:marRight w:val="0"/>
          <w:marTop w:val="0"/>
          <w:marBottom w:val="0"/>
          <w:divBdr>
            <w:top w:val="none" w:sz="0" w:space="0" w:color="auto"/>
            <w:left w:val="none" w:sz="0" w:space="0" w:color="auto"/>
            <w:bottom w:val="none" w:sz="0" w:space="0" w:color="auto"/>
            <w:right w:val="none" w:sz="0" w:space="0" w:color="auto"/>
          </w:divBdr>
        </w:div>
        <w:div w:id="893586446">
          <w:marLeft w:val="0"/>
          <w:marRight w:val="0"/>
          <w:marTop w:val="0"/>
          <w:marBottom w:val="0"/>
          <w:divBdr>
            <w:top w:val="none" w:sz="0" w:space="0" w:color="auto"/>
            <w:left w:val="none" w:sz="0" w:space="0" w:color="auto"/>
            <w:bottom w:val="none" w:sz="0" w:space="0" w:color="auto"/>
            <w:right w:val="none" w:sz="0" w:space="0" w:color="auto"/>
          </w:divBdr>
        </w:div>
        <w:div w:id="273366461">
          <w:marLeft w:val="0"/>
          <w:marRight w:val="0"/>
          <w:marTop w:val="0"/>
          <w:marBottom w:val="0"/>
          <w:divBdr>
            <w:top w:val="none" w:sz="0" w:space="0" w:color="auto"/>
            <w:left w:val="none" w:sz="0" w:space="0" w:color="auto"/>
            <w:bottom w:val="none" w:sz="0" w:space="0" w:color="auto"/>
            <w:right w:val="none" w:sz="0" w:space="0" w:color="auto"/>
          </w:divBdr>
        </w:div>
        <w:div w:id="531191482">
          <w:marLeft w:val="0"/>
          <w:marRight w:val="0"/>
          <w:marTop w:val="0"/>
          <w:marBottom w:val="0"/>
          <w:divBdr>
            <w:top w:val="none" w:sz="0" w:space="0" w:color="auto"/>
            <w:left w:val="none" w:sz="0" w:space="0" w:color="auto"/>
            <w:bottom w:val="none" w:sz="0" w:space="0" w:color="auto"/>
            <w:right w:val="none" w:sz="0" w:space="0" w:color="auto"/>
          </w:divBdr>
        </w:div>
        <w:div w:id="985475739">
          <w:marLeft w:val="0"/>
          <w:marRight w:val="0"/>
          <w:marTop w:val="0"/>
          <w:marBottom w:val="0"/>
          <w:divBdr>
            <w:top w:val="none" w:sz="0" w:space="0" w:color="auto"/>
            <w:left w:val="none" w:sz="0" w:space="0" w:color="auto"/>
            <w:bottom w:val="none" w:sz="0" w:space="0" w:color="auto"/>
            <w:right w:val="none" w:sz="0" w:space="0" w:color="auto"/>
          </w:divBdr>
        </w:div>
        <w:div w:id="596837863">
          <w:marLeft w:val="0"/>
          <w:marRight w:val="0"/>
          <w:marTop w:val="0"/>
          <w:marBottom w:val="0"/>
          <w:divBdr>
            <w:top w:val="none" w:sz="0" w:space="0" w:color="auto"/>
            <w:left w:val="none" w:sz="0" w:space="0" w:color="auto"/>
            <w:bottom w:val="none" w:sz="0" w:space="0" w:color="auto"/>
            <w:right w:val="none" w:sz="0" w:space="0" w:color="auto"/>
          </w:divBdr>
        </w:div>
        <w:div w:id="1864635667">
          <w:marLeft w:val="0"/>
          <w:marRight w:val="0"/>
          <w:marTop w:val="0"/>
          <w:marBottom w:val="0"/>
          <w:divBdr>
            <w:top w:val="none" w:sz="0" w:space="0" w:color="auto"/>
            <w:left w:val="none" w:sz="0" w:space="0" w:color="auto"/>
            <w:bottom w:val="none" w:sz="0" w:space="0" w:color="auto"/>
            <w:right w:val="none" w:sz="0" w:space="0" w:color="auto"/>
          </w:divBdr>
        </w:div>
        <w:div w:id="2117208760">
          <w:marLeft w:val="0"/>
          <w:marRight w:val="0"/>
          <w:marTop w:val="0"/>
          <w:marBottom w:val="0"/>
          <w:divBdr>
            <w:top w:val="none" w:sz="0" w:space="0" w:color="auto"/>
            <w:left w:val="none" w:sz="0" w:space="0" w:color="auto"/>
            <w:bottom w:val="none" w:sz="0" w:space="0" w:color="auto"/>
            <w:right w:val="none" w:sz="0" w:space="0" w:color="auto"/>
          </w:divBdr>
        </w:div>
        <w:div w:id="1053578153">
          <w:marLeft w:val="0"/>
          <w:marRight w:val="0"/>
          <w:marTop w:val="0"/>
          <w:marBottom w:val="0"/>
          <w:divBdr>
            <w:top w:val="none" w:sz="0" w:space="0" w:color="auto"/>
            <w:left w:val="none" w:sz="0" w:space="0" w:color="auto"/>
            <w:bottom w:val="none" w:sz="0" w:space="0" w:color="auto"/>
            <w:right w:val="none" w:sz="0" w:space="0" w:color="auto"/>
          </w:divBdr>
        </w:div>
        <w:div w:id="251814971">
          <w:marLeft w:val="0"/>
          <w:marRight w:val="0"/>
          <w:marTop w:val="0"/>
          <w:marBottom w:val="0"/>
          <w:divBdr>
            <w:top w:val="none" w:sz="0" w:space="0" w:color="auto"/>
            <w:left w:val="none" w:sz="0" w:space="0" w:color="auto"/>
            <w:bottom w:val="none" w:sz="0" w:space="0" w:color="auto"/>
            <w:right w:val="none" w:sz="0" w:space="0" w:color="auto"/>
          </w:divBdr>
        </w:div>
        <w:div w:id="1425614402">
          <w:marLeft w:val="0"/>
          <w:marRight w:val="0"/>
          <w:marTop w:val="0"/>
          <w:marBottom w:val="0"/>
          <w:divBdr>
            <w:top w:val="none" w:sz="0" w:space="0" w:color="auto"/>
            <w:left w:val="none" w:sz="0" w:space="0" w:color="auto"/>
            <w:bottom w:val="none" w:sz="0" w:space="0" w:color="auto"/>
            <w:right w:val="none" w:sz="0" w:space="0" w:color="auto"/>
          </w:divBdr>
        </w:div>
        <w:div w:id="1249120559">
          <w:marLeft w:val="0"/>
          <w:marRight w:val="0"/>
          <w:marTop w:val="0"/>
          <w:marBottom w:val="0"/>
          <w:divBdr>
            <w:top w:val="none" w:sz="0" w:space="0" w:color="auto"/>
            <w:left w:val="none" w:sz="0" w:space="0" w:color="auto"/>
            <w:bottom w:val="none" w:sz="0" w:space="0" w:color="auto"/>
            <w:right w:val="none" w:sz="0" w:space="0" w:color="auto"/>
          </w:divBdr>
        </w:div>
        <w:div w:id="1423259009">
          <w:marLeft w:val="0"/>
          <w:marRight w:val="0"/>
          <w:marTop w:val="0"/>
          <w:marBottom w:val="0"/>
          <w:divBdr>
            <w:top w:val="none" w:sz="0" w:space="0" w:color="auto"/>
            <w:left w:val="none" w:sz="0" w:space="0" w:color="auto"/>
            <w:bottom w:val="none" w:sz="0" w:space="0" w:color="auto"/>
            <w:right w:val="none" w:sz="0" w:space="0" w:color="auto"/>
          </w:divBdr>
        </w:div>
        <w:div w:id="1087653205">
          <w:marLeft w:val="0"/>
          <w:marRight w:val="0"/>
          <w:marTop w:val="0"/>
          <w:marBottom w:val="0"/>
          <w:divBdr>
            <w:top w:val="none" w:sz="0" w:space="0" w:color="auto"/>
            <w:left w:val="none" w:sz="0" w:space="0" w:color="auto"/>
            <w:bottom w:val="none" w:sz="0" w:space="0" w:color="auto"/>
            <w:right w:val="none" w:sz="0" w:space="0" w:color="auto"/>
          </w:divBdr>
        </w:div>
        <w:div w:id="1748378107">
          <w:marLeft w:val="0"/>
          <w:marRight w:val="0"/>
          <w:marTop w:val="0"/>
          <w:marBottom w:val="0"/>
          <w:divBdr>
            <w:top w:val="none" w:sz="0" w:space="0" w:color="auto"/>
            <w:left w:val="none" w:sz="0" w:space="0" w:color="auto"/>
            <w:bottom w:val="none" w:sz="0" w:space="0" w:color="auto"/>
            <w:right w:val="none" w:sz="0" w:space="0" w:color="auto"/>
          </w:divBdr>
        </w:div>
      </w:divsChild>
    </w:div>
    <w:div w:id="865560048">
      <w:bodyDiv w:val="1"/>
      <w:marLeft w:val="0"/>
      <w:marRight w:val="0"/>
      <w:marTop w:val="0"/>
      <w:marBottom w:val="0"/>
      <w:divBdr>
        <w:top w:val="none" w:sz="0" w:space="0" w:color="auto"/>
        <w:left w:val="none" w:sz="0" w:space="0" w:color="auto"/>
        <w:bottom w:val="none" w:sz="0" w:space="0" w:color="auto"/>
        <w:right w:val="none" w:sz="0" w:space="0" w:color="auto"/>
      </w:divBdr>
    </w:div>
    <w:div w:id="895287697">
      <w:bodyDiv w:val="1"/>
      <w:marLeft w:val="0"/>
      <w:marRight w:val="0"/>
      <w:marTop w:val="0"/>
      <w:marBottom w:val="0"/>
      <w:divBdr>
        <w:top w:val="none" w:sz="0" w:space="0" w:color="auto"/>
        <w:left w:val="none" w:sz="0" w:space="0" w:color="auto"/>
        <w:bottom w:val="none" w:sz="0" w:space="0" w:color="auto"/>
        <w:right w:val="none" w:sz="0" w:space="0" w:color="auto"/>
      </w:divBdr>
    </w:div>
    <w:div w:id="975451412">
      <w:bodyDiv w:val="1"/>
      <w:marLeft w:val="0"/>
      <w:marRight w:val="0"/>
      <w:marTop w:val="0"/>
      <w:marBottom w:val="0"/>
      <w:divBdr>
        <w:top w:val="none" w:sz="0" w:space="0" w:color="auto"/>
        <w:left w:val="none" w:sz="0" w:space="0" w:color="auto"/>
        <w:bottom w:val="none" w:sz="0" w:space="0" w:color="auto"/>
        <w:right w:val="none" w:sz="0" w:space="0" w:color="auto"/>
      </w:divBdr>
    </w:div>
    <w:div w:id="981160128">
      <w:bodyDiv w:val="1"/>
      <w:marLeft w:val="0"/>
      <w:marRight w:val="0"/>
      <w:marTop w:val="0"/>
      <w:marBottom w:val="0"/>
      <w:divBdr>
        <w:top w:val="none" w:sz="0" w:space="0" w:color="auto"/>
        <w:left w:val="none" w:sz="0" w:space="0" w:color="auto"/>
        <w:bottom w:val="none" w:sz="0" w:space="0" w:color="auto"/>
        <w:right w:val="none" w:sz="0" w:space="0" w:color="auto"/>
      </w:divBdr>
    </w:div>
    <w:div w:id="1041589388">
      <w:bodyDiv w:val="1"/>
      <w:marLeft w:val="0"/>
      <w:marRight w:val="0"/>
      <w:marTop w:val="0"/>
      <w:marBottom w:val="0"/>
      <w:divBdr>
        <w:top w:val="none" w:sz="0" w:space="0" w:color="auto"/>
        <w:left w:val="none" w:sz="0" w:space="0" w:color="auto"/>
        <w:bottom w:val="none" w:sz="0" w:space="0" w:color="auto"/>
        <w:right w:val="none" w:sz="0" w:space="0" w:color="auto"/>
      </w:divBdr>
    </w:div>
    <w:div w:id="1119952549">
      <w:bodyDiv w:val="1"/>
      <w:marLeft w:val="0"/>
      <w:marRight w:val="0"/>
      <w:marTop w:val="0"/>
      <w:marBottom w:val="0"/>
      <w:divBdr>
        <w:top w:val="none" w:sz="0" w:space="0" w:color="auto"/>
        <w:left w:val="none" w:sz="0" w:space="0" w:color="auto"/>
        <w:bottom w:val="none" w:sz="0" w:space="0" w:color="auto"/>
        <w:right w:val="none" w:sz="0" w:space="0" w:color="auto"/>
      </w:divBdr>
    </w:div>
    <w:div w:id="1134257354">
      <w:bodyDiv w:val="1"/>
      <w:marLeft w:val="0"/>
      <w:marRight w:val="0"/>
      <w:marTop w:val="0"/>
      <w:marBottom w:val="0"/>
      <w:divBdr>
        <w:top w:val="none" w:sz="0" w:space="0" w:color="auto"/>
        <w:left w:val="none" w:sz="0" w:space="0" w:color="auto"/>
        <w:bottom w:val="none" w:sz="0" w:space="0" w:color="auto"/>
        <w:right w:val="none" w:sz="0" w:space="0" w:color="auto"/>
      </w:divBdr>
    </w:div>
    <w:div w:id="1152912360">
      <w:bodyDiv w:val="1"/>
      <w:marLeft w:val="0"/>
      <w:marRight w:val="0"/>
      <w:marTop w:val="0"/>
      <w:marBottom w:val="0"/>
      <w:divBdr>
        <w:top w:val="none" w:sz="0" w:space="0" w:color="auto"/>
        <w:left w:val="none" w:sz="0" w:space="0" w:color="auto"/>
        <w:bottom w:val="none" w:sz="0" w:space="0" w:color="auto"/>
        <w:right w:val="none" w:sz="0" w:space="0" w:color="auto"/>
      </w:divBdr>
    </w:div>
    <w:div w:id="1152987229">
      <w:bodyDiv w:val="1"/>
      <w:marLeft w:val="0"/>
      <w:marRight w:val="0"/>
      <w:marTop w:val="0"/>
      <w:marBottom w:val="0"/>
      <w:divBdr>
        <w:top w:val="none" w:sz="0" w:space="0" w:color="auto"/>
        <w:left w:val="none" w:sz="0" w:space="0" w:color="auto"/>
        <w:bottom w:val="none" w:sz="0" w:space="0" w:color="auto"/>
        <w:right w:val="none" w:sz="0" w:space="0" w:color="auto"/>
      </w:divBdr>
    </w:div>
    <w:div w:id="1164400027">
      <w:bodyDiv w:val="1"/>
      <w:marLeft w:val="0"/>
      <w:marRight w:val="0"/>
      <w:marTop w:val="0"/>
      <w:marBottom w:val="0"/>
      <w:divBdr>
        <w:top w:val="none" w:sz="0" w:space="0" w:color="auto"/>
        <w:left w:val="none" w:sz="0" w:space="0" w:color="auto"/>
        <w:bottom w:val="none" w:sz="0" w:space="0" w:color="auto"/>
        <w:right w:val="none" w:sz="0" w:space="0" w:color="auto"/>
      </w:divBdr>
    </w:div>
    <w:div w:id="1171599261">
      <w:bodyDiv w:val="1"/>
      <w:marLeft w:val="0"/>
      <w:marRight w:val="0"/>
      <w:marTop w:val="0"/>
      <w:marBottom w:val="0"/>
      <w:divBdr>
        <w:top w:val="none" w:sz="0" w:space="0" w:color="auto"/>
        <w:left w:val="none" w:sz="0" w:space="0" w:color="auto"/>
        <w:bottom w:val="none" w:sz="0" w:space="0" w:color="auto"/>
        <w:right w:val="none" w:sz="0" w:space="0" w:color="auto"/>
      </w:divBdr>
    </w:div>
    <w:div w:id="1174302168">
      <w:bodyDiv w:val="1"/>
      <w:marLeft w:val="0"/>
      <w:marRight w:val="0"/>
      <w:marTop w:val="0"/>
      <w:marBottom w:val="0"/>
      <w:divBdr>
        <w:top w:val="none" w:sz="0" w:space="0" w:color="auto"/>
        <w:left w:val="none" w:sz="0" w:space="0" w:color="auto"/>
        <w:bottom w:val="none" w:sz="0" w:space="0" w:color="auto"/>
        <w:right w:val="none" w:sz="0" w:space="0" w:color="auto"/>
      </w:divBdr>
    </w:div>
    <w:div w:id="1184172709">
      <w:bodyDiv w:val="1"/>
      <w:marLeft w:val="0"/>
      <w:marRight w:val="0"/>
      <w:marTop w:val="0"/>
      <w:marBottom w:val="0"/>
      <w:divBdr>
        <w:top w:val="none" w:sz="0" w:space="0" w:color="auto"/>
        <w:left w:val="none" w:sz="0" w:space="0" w:color="auto"/>
        <w:bottom w:val="none" w:sz="0" w:space="0" w:color="auto"/>
        <w:right w:val="none" w:sz="0" w:space="0" w:color="auto"/>
      </w:divBdr>
    </w:div>
    <w:div w:id="1185247431">
      <w:bodyDiv w:val="1"/>
      <w:marLeft w:val="0"/>
      <w:marRight w:val="0"/>
      <w:marTop w:val="0"/>
      <w:marBottom w:val="0"/>
      <w:divBdr>
        <w:top w:val="none" w:sz="0" w:space="0" w:color="auto"/>
        <w:left w:val="none" w:sz="0" w:space="0" w:color="auto"/>
        <w:bottom w:val="none" w:sz="0" w:space="0" w:color="auto"/>
        <w:right w:val="none" w:sz="0" w:space="0" w:color="auto"/>
      </w:divBdr>
    </w:div>
    <w:div w:id="1187864773">
      <w:bodyDiv w:val="1"/>
      <w:marLeft w:val="0"/>
      <w:marRight w:val="0"/>
      <w:marTop w:val="0"/>
      <w:marBottom w:val="0"/>
      <w:divBdr>
        <w:top w:val="none" w:sz="0" w:space="0" w:color="auto"/>
        <w:left w:val="none" w:sz="0" w:space="0" w:color="auto"/>
        <w:bottom w:val="none" w:sz="0" w:space="0" w:color="auto"/>
        <w:right w:val="none" w:sz="0" w:space="0" w:color="auto"/>
      </w:divBdr>
    </w:div>
    <w:div w:id="1220743671">
      <w:bodyDiv w:val="1"/>
      <w:marLeft w:val="0"/>
      <w:marRight w:val="0"/>
      <w:marTop w:val="0"/>
      <w:marBottom w:val="0"/>
      <w:divBdr>
        <w:top w:val="none" w:sz="0" w:space="0" w:color="auto"/>
        <w:left w:val="none" w:sz="0" w:space="0" w:color="auto"/>
        <w:bottom w:val="none" w:sz="0" w:space="0" w:color="auto"/>
        <w:right w:val="none" w:sz="0" w:space="0" w:color="auto"/>
      </w:divBdr>
    </w:div>
    <w:div w:id="1234393780">
      <w:bodyDiv w:val="1"/>
      <w:marLeft w:val="0"/>
      <w:marRight w:val="0"/>
      <w:marTop w:val="0"/>
      <w:marBottom w:val="0"/>
      <w:divBdr>
        <w:top w:val="none" w:sz="0" w:space="0" w:color="auto"/>
        <w:left w:val="none" w:sz="0" w:space="0" w:color="auto"/>
        <w:bottom w:val="none" w:sz="0" w:space="0" w:color="auto"/>
        <w:right w:val="none" w:sz="0" w:space="0" w:color="auto"/>
      </w:divBdr>
    </w:div>
    <w:div w:id="1287348269">
      <w:bodyDiv w:val="1"/>
      <w:marLeft w:val="0"/>
      <w:marRight w:val="0"/>
      <w:marTop w:val="0"/>
      <w:marBottom w:val="0"/>
      <w:divBdr>
        <w:top w:val="none" w:sz="0" w:space="0" w:color="auto"/>
        <w:left w:val="none" w:sz="0" w:space="0" w:color="auto"/>
        <w:bottom w:val="none" w:sz="0" w:space="0" w:color="auto"/>
        <w:right w:val="none" w:sz="0" w:space="0" w:color="auto"/>
      </w:divBdr>
    </w:div>
    <w:div w:id="1309742483">
      <w:bodyDiv w:val="1"/>
      <w:marLeft w:val="0"/>
      <w:marRight w:val="0"/>
      <w:marTop w:val="0"/>
      <w:marBottom w:val="0"/>
      <w:divBdr>
        <w:top w:val="none" w:sz="0" w:space="0" w:color="auto"/>
        <w:left w:val="none" w:sz="0" w:space="0" w:color="auto"/>
        <w:bottom w:val="none" w:sz="0" w:space="0" w:color="auto"/>
        <w:right w:val="none" w:sz="0" w:space="0" w:color="auto"/>
      </w:divBdr>
    </w:div>
    <w:div w:id="1353537023">
      <w:bodyDiv w:val="1"/>
      <w:marLeft w:val="0"/>
      <w:marRight w:val="0"/>
      <w:marTop w:val="0"/>
      <w:marBottom w:val="0"/>
      <w:divBdr>
        <w:top w:val="none" w:sz="0" w:space="0" w:color="auto"/>
        <w:left w:val="none" w:sz="0" w:space="0" w:color="auto"/>
        <w:bottom w:val="none" w:sz="0" w:space="0" w:color="auto"/>
        <w:right w:val="none" w:sz="0" w:space="0" w:color="auto"/>
      </w:divBdr>
    </w:div>
    <w:div w:id="1354575082">
      <w:bodyDiv w:val="1"/>
      <w:marLeft w:val="0"/>
      <w:marRight w:val="0"/>
      <w:marTop w:val="0"/>
      <w:marBottom w:val="0"/>
      <w:divBdr>
        <w:top w:val="none" w:sz="0" w:space="0" w:color="auto"/>
        <w:left w:val="none" w:sz="0" w:space="0" w:color="auto"/>
        <w:bottom w:val="none" w:sz="0" w:space="0" w:color="auto"/>
        <w:right w:val="none" w:sz="0" w:space="0" w:color="auto"/>
      </w:divBdr>
    </w:div>
    <w:div w:id="1389186407">
      <w:bodyDiv w:val="1"/>
      <w:marLeft w:val="0"/>
      <w:marRight w:val="0"/>
      <w:marTop w:val="0"/>
      <w:marBottom w:val="0"/>
      <w:divBdr>
        <w:top w:val="none" w:sz="0" w:space="0" w:color="auto"/>
        <w:left w:val="none" w:sz="0" w:space="0" w:color="auto"/>
        <w:bottom w:val="none" w:sz="0" w:space="0" w:color="auto"/>
        <w:right w:val="none" w:sz="0" w:space="0" w:color="auto"/>
      </w:divBdr>
    </w:div>
    <w:div w:id="1398820354">
      <w:bodyDiv w:val="1"/>
      <w:marLeft w:val="0"/>
      <w:marRight w:val="0"/>
      <w:marTop w:val="0"/>
      <w:marBottom w:val="0"/>
      <w:divBdr>
        <w:top w:val="none" w:sz="0" w:space="0" w:color="auto"/>
        <w:left w:val="none" w:sz="0" w:space="0" w:color="auto"/>
        <w:bottom w:val="none" w:sz="0" w:space="0" w:color="auto"/>
        <w:right w:val="none" w:sz="0" w:space="0" w:color="auto"/>
      </w:divBdr>
    </w:div>
    <w:div w:id="1421102676">
      <w:bodyDiv w:val="1"/>
      <w:marLeft w:val="0"/>
      <w:marRight w:val="0"/>
      <w:marTop w:val="0"/>
      <w:marBottom w:val="0"/>
      <w:divBdr>
        <w:top w:val="none" w:sz="0" w:space="0" w:color="auto"/>
        <w:left w:val="none" w:sz="0" w:space="0" w:color="auto"/>
        <w:bottom w:val="none" w:sz="0" w:space="0" w:color="auto"/>
        <w:right w:val="none" w:sz="0" w:space="0" w:color="auto"/>
      </w:divBdr>
    </w:div>
    <w:div w:id="1428304848">
      <w:bodyDiv w:val="1"/>
      <w:marLeft w:val="0"/>
      <w:marRight w:val="0"/>
      <w:marTop w:val="0"/>
      <w:marBottom w:val="0"/>
      <w:divBdr>
        <w:top w:val="none" w:sz="0" w:space="0" w:color="auto"/>
        <w:left w:val="none" w:sz="0" w:space="0" w:color="auto"/>
        <w:bottom w:val="none" w:sz="0" w:space="0" w:color="auto"/>
        <w:right w:val="none" w:sz="0" w:space="0" w:color="auto"/>
      </w:divBdr>
    </w:div>
    <w:div w:id="1449737837">
      <w:bodyDiv w:val="1"/>
      <w:marLeft w:val="0"/>
      <w:marRight w:val="0"/>
      <w:marTop w:val="0"/>
      <w:marBottom w:val="0"/>
      <w:divBdr>
        <w:top w:val="none" w:sz="0" w:space="0" w:color="auto"/>
        <w:left w:val="none" w:sz="0" w:space="0" w:color="auto"/>
        <w:bottom w:val="none" w:sz="0" w:space="0" w:color="auto"/>
        <w:right w:val="none" w:sz="0" w:space="0" w:color="auto"/>
      </w:divBdr>
    </w:div>
    <w:div w:id="1459491769">
      <w:bodyDiv w:val="1"/>
      <w:marLeft w:val="0"/>
      <w:marRight w:val="0"/>
      <w:marTop w:val="0"/>
      <w:marBottom w:val="0"/>
      <w:divBdr>
        <w:top w:val="none" w:sz="0" w:space="0" w:color="auto"/>
        <w:left w:val="none" w:sz="0" w:space="0" w:color="auto"/>
        <w:bottom w:val="none" w:sz="0" w:space="0" w:color="auto"/>
        <w:right w:val="none" w:sz="0" w:space="0" w:color="auto"/>
      </w:divBdr>
    </w:div>
    <w:div w:id="1476680065">
      <w:bodyDiv w:val="1"/>
      <w:marLeft w:val="0"/>
      <w:marRight w:val="0"/>
      <w:marTop w:val="0"/>
      <w:marBottom w:val="0"/>
      <w:divBdr>
        <w:top w:val="none" w:sz="0" w:space="0" w:color="auto"/>
        <w:left w:val="none" w:sz="0" w:space="0" w:color="auto"/>
        <w:bottom w:val="none" w:sz="0" w:space="0" w:color="auto"/>
        <w:right w:val="none" w:sz="0" w:space="0" w:color="auto"/>
      </w:divBdr>
    </w:div>
    <w:div w:id="1523394631">
      <w:bodyDiv w:val="1"/>
      <w:marLeft w:val="0"/>
      <w:marRight w:val="0"/>
      <w:marTop w:val="0"/>
      <w:marBottom w:val="0"/>
      <w:divBdr>
        <w:top w:val="none" w:sz="0" w:space="0" w:color="auto"/>
        <w:left w:val="none" w:sz="0" w:space="0" w:color="auto"/>
        <w:bottom w:val="none" w:sz="0" w:space="0" w:color="auto"/>
        <w:right w:val="none" w:sz="0" w:space="0" w:color="auto"/>
      </w:divBdr>
    </w:div>
    <w:div w:id="1528906822">
      <w:bodyDiv w:val="1"/>
      <w:marLeft w:val="0"/>
      <w:marRight w:val="0"/>
      <w:marTop w:val="0"/>
      <w:marBottom w:val="0"/>
      <w:divBdr>
        <w:top w:val="none" w:sz="0" w:space="0" w:color="auto"/>
        <w:left w:val="none" w:sz="0" w:space="0" w:color="auto"/>
        <w:bottom w:val="none" w:sz="0" w:space="0" w:color="auto"/>
        <w:right w:val="none" w:sz="0" w:space="0" w:color="auto"/>
      </w:divBdr>
    </w:div>
    <w:div w:id="1698851711">
      <w:bodyDiv w:val="1"/>
      <w:marLeft w:val="0"/>
      <w:marRight w:val="0"/>
      <w:marTop w:val="0"/>
      <w:marBottom w:val="0"/>
      <w:divBdr>
        <w:top w:val="none" w:sz="0" w:space="0" w:color="auto"/>
        <w:left w:val="none" w:sz="0" w:space="0" w:color="auto"/>
        <w:bottom w:val="none" w:sz="0" w:space="0" w:color="auto"/>
        <w:right w:val="none" w:sz="0" w:space="0" w:color="auto"/>
      </w:divBdr>
    </w:div>
    <w:div w:id="1717192118">
      <w:bodyDiv w:val="1"/>
      <w:marLeft w:val="0"/>
      <w:marRight w:val="0"/>
      <w:marTop w:val="0"/>
      <w:marBottom w:val="0"/>
      <w:divBdr>
        <w:top w:val="none" w:sz="0" w:space="0" w:color="auto"/>
        <w:left w:val="none" w:sz="0" w:space="0" w:color="auto"/>
        <w:bottom w:val="none" w:sz="0" w:space="0" w:color="auto"/>
        <w:right w:val="none" w:sz="0" w:space="0" w:color="auto"/>
      </w:divBdr>
    </w:div>
    <w:div w:id="1745837926">
      <w:bodyDiv w:val="1"/>
      <w:marLeft w:val="0"/>
      <w:marRight w:val="0"/>
      <w:marTop w:val="0"/>
      <w:marBottom w:val="0"/>
      <w:divBdr>
        <w:top w:val="none" w:sz="0" w:space="0" w:color="auto"/>
        <w:left w:val="none" w:sz="0" w:space="0" w:color="auto"/>
        <w:bottom w:val="none" w:sz="0" w:space="0" w:color="auto"/>
        <w:right w:val="none" w:sz="0" w:space="0" w:color="auto"/>
      </w:divBdr>
    </w:div>
    <w:div w:id="1750886929">
      <w:bodyDiv w:val="1"/>
      <w:marLeft w:val="0"/>
      <w:marRight w:val="0"/>
      <w:marTop w:val="0"/>
      <w:marBottom w:val="0"/>
      <w:divBdr>
        <w:top w:val="none" w:sz="0" w:space="0" w:color="auto"/>
        <w:left w:val="none" w:sz="0" w:space="0" w:color="auto"/>
        <w:bottom w:val="none" w:sz="0" w:space="0" w:color="auto"/>
        <w:right w:val="none" w:sz="0" w:space="0" w:color="auto"/>
      </w:divBdr>
    </w:div>
    <w:div w:id="1763984976">
      <w:bodyDiv w:val="1"/>
      <w:marLeft w:val="0"/>
      <w:marRight w:val="0"/>
      <w:marTop w:val="0"/>
      <w:marBottom w:val="0"/>
      <w:divBdr>
        <w:top w:val="none" w:sz="0" w:space="0" w:color="auto"/>
        <w:left w:val="none" w:sz="0" w:space="0" w:color="auto"/>
        <w:bottom w:val="none" w:sz="0" w:space="0" w:color="auto"/>
        <w:right w:val="none" w:sz="0" w:space="0" w:color="auto"/>
      </w:divBdr>
    </w:div>
    <w:div w:id="1773545769">
      <w:bodyDiv w:val="1"/>
      <w:marLeft w:val="0"/>
      <w:marRight w:val="0"/>
      <w:marTop w:val="0"/>
      <w:marBottom w:val="0"/>
      <w:divBdr>
        <w:top w:val="none" w:sz="0" w:space="0" w:color="auto"/>
        <w:left w:val="none" w:sz="0" w:space="0" w:color="auto"/>
        <w:bottom w:val="none" w:sz="0" w:space="0" w:color="auto"/>
        <w:right w:val="none" w:sz="0" w:space="0" w:color="auto"/>
      </w:divBdr>
    </w:div>
    <w:div w:id="1843232394">
      <w:bodyDiv w:val="1"/>
      <w:marLeft w:val="0"/>
      <w:marRight w:val="0"/>
      <w:marTop w:val="0"/>
      <w:marBottom w:val="0"/>
      <w:divBdr>
        <w:top w:val="none" w:sz="0" w:space="0" w:color="auto"/>
        <w:left w:val="none" w:sz="0" w:space="0" w:color="auto"/>
        <w:bottom w:val="none" w:sz="0" w:space="0" w:color="auto"/>
        <w:right w:val="none" w:sz="0" w:space="0" w:color="auto"/>
      </w:divBdr>
    </w:div>
    <w:div w:id="1869292883">
      <w:bodyDiv w:val="1"/>
      <w:marLeft w:val="0"/>
      <w:marRight w:val="0"/>
      <w:marTop w:val="0"/>
      <w:marBottom w:val="0"/>
      <w:divBdr>
        <w:top w:val="none" w:sz="0" w:space="0" w:color="auto"/>
        <w:left w:val="none" w:sz="0" w:space="0" w:color="auto"/>
        <w:bottom w:val="none" w:sz="0" w:space="0" w:color="auto"/>
        <w:right w:val="none" w:sz="0" w:space="0" w:color="auto"/>
      </w:divBdr>
    </w:div>
    <w:div w:id="1889563115">
      <w:bodyDiv w:val="1"/>
      <w:marLeft w:val="0"/>
      <w:marRight w:val="0"/>
      <w:marTop w:val="0"/>
      <w:marBottom w:val="0"/>
      <w:divBdr>
        <w:top w:val="none" w:sz="0" w:space="0" w:color="auto"/>
        <w:left w:val="none" w:sz="0" w:space="0" w:color="auto"/>
        <w:bottom w:val="none" w:sz="0" w:space="0" w:color="auto"/>
        <w:right w:val="none" w:sz="0" w:space="0" w:color="auto"/>
      </w:divBdr>
    </w:div>
    <w:div w:id="1918173814">
      <w:bodyDiv w:val="1"/>
      <w:marLeft w:val="0"/>
      <w:marRight w:val="0"/>
      <w:marTop w:val="0"/>
      <w:marBottom w:val="0"/>
      <w:divBdr>
        <w:top w:val="none" w:sz="0" w:space="0" w:color="auto"/>
        <w:left w:val="none" w:sz="0" w:space="0" w:color="auto"/>
        <w:bottom w:val="none" w:sz="0" w:space="0" w:color="auto"/>
        <w:right w:val="none" w:sz="0" w:space="0" w:color="auto"/>
      </w:divBdr>
    </w:div>
    <w:div w:id="1957638104">
      <w:bodyDiv w:val="1"/>
      <w:marLeft w:val="0"/>
      <w:marRight w:val="0"/>
      <w:marTop w:val="0"/>
      <w:marBottom w:val="0"/>
      <w:divBdr>
        <w:top w:val="none" w:sz="0" w:space="0" w:color="auto"/>
        <w:left w:val="none" w:sz="0" w:space="0" w:color="auto"/>
        <w:bottom w:val="none" w:sz="0" w:space="0" w:color="auto"/>
        <w:right w:val="none" w:sz="0" w:space="0" w:color="auto"/>
      </w:divBdr>
    </w:div>
    <w:div w:id="2004123023">
      <w:bodyDiv w:val="1"/>
      <w:marLeft w:val="0"/>
      <w:marRight w:val="0"/>
      <w:marTop w:val="0"/>
      <w:marBottom w:val="0"/>
      <w:divBdr>
        <w:top w:val="none" w:sz="0" w:space="0" w:color="auto"/>
        <w:left w:val="none" w:sz="0" w:space="0" w:color="auto"/>
        <w:bottom w:val="none" w:sz="0" w:space="0" w:color="auto"/>
        <w:right w:val="none" w:sz="0" w:space="0" w:color="auto"/>
      </w:divBdr>
    </w:div>
    <w:div w:id="2017611692">
      <w:bodyDiv w:val="1"/>
      <w:marLeft w:val="0"/>
      <w:marRight w:val="0"/>
      <w:marTop w:val="0"/>
      <w:marBottom w:val="0"/>
      <w:divBdr>
        <w:top w:val="none" w:sz="0" w:space="0" w:color="auto"/>
        <w:left w:val="none" w:sz="0" w:space="0" w:color="auto"/>
        <w:bottom w:val="none" w:sz="0" w:space="0" w:color="auto"/>
        <w:right w:val="none" w:sz="0" w:space="0" w:color="auto"/>
      </w:divBdr>
    </w:div>
    <w:div w:id="2043820099">
      <w:bodyDiv w:val="1"/>
      <w:marLeft w:val="0"/>
      <w:marRight w:val="0"/>
      <w:marTop w:val="0"/>
      <w:marBottom w:val="0"/>
      <w:divBdr>
        <w:top w:val="none" w:sz="0" w:space="0" w:color="auto"/>
        <w:left w:val="none" w:sz="0" w:space="0" w:color="auto"/>
        <w:bottom w:val="none" w:sz="0" w:space="0" w:color="auto"/>
        <w:right w:val="none" w:sz="0" w:space="0" w:color="auto"/>
      </w:divBdr>
    </w:div>
    <w:div w:id="2076470688">
      <w:bodyDiv w:val="1"/>
      <w:marLeft w:val="0"/>
      <w:marRight w:val="0"/>
      <w:marTop w:val="0"/>
      <w:marBottom w:val="0"/>
      <w:divBdr>
        <w:top w:val="none" w:sz="0" w:space="0" w:color="auto"/>
        <w:left w:val="none" w:sz="0" w:space="0" w:color="auto"/>
        <w:bottom w:val="none" w:sz="0" w:space="0" w:color="auto"/>
        <w:right w:val="none" w:sz="0" w:space="0" w:color="auto"/>
      </w:divBdr>
    </w:div>
    <w:div w:id="2097091999">
      <w:bodyDiv w:val="1"/>
      <w:marLeft w:val="0"/>
      <w:marRight w:val="0"/>
      <w:marTop w:val="0"/>
      <w:marBottom w:val="0"/>
      <w:divBdr>
        <w:top w:val="none" w:sz="0" w:space="0" w:color="auto"/>
        <w:left w:val="none" w:sz="0" w:space="0" w:color="auto"/>
        <w:bottom w:val="none" w:sz="0" w:space="0" w:color="auto"/>
        <w:right w:val="none" w:sz="0" w:space="0" w:color="auto"/>
      </w:divBdr>
    </w:div>
    <w:div w:id="2106143363">
      <w:bodyDiv w:val="1"/>
      <w:marLeft w:val="0"/>
      <w:marRight w:val="0"/>
      <w:marTop w:val="0"/>
      <w:marBottom w:val="0"/>
      <w:divBdr>
        <w:top w:val="none" w:sz="0" w:space="0" w:color="auto"/>
        <w:left w:val="none" w:sz="0" w:space="0" w:color="auto"/>
        <w:bottom w:val="none" w:sz="0" w:space="0" w:color="auto"/>
        <w:right w:val="none" w:sz="0" w:space="0" w:color="auto"/>
      </w:divBdr>
    </w:div>
    <w:div w:id="2122718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hyperlink" Target="http://www.epsg-registry.org/"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9.png"/><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epsg-registry.org/" TargetMode="External"/><Relationship Id="rId4" Type="http://schemas.openxmlformats.org/officeDocument/2006/relationships/settings" Target="settings.xml"/><Relationship Id="rId9" Type="http://schemas.openxmlformats.org/officeDocument/2006/relationships/hyperlink" Target="http://www.wipo.int/treaties/en/ip/berne/trtdocs_wo001.html" TargetMode="External"/><Relationship Id="rId14" Type="http://schemas.openxmlformats.org/officeDocument/2006/relationships/image" Target="media/image5.emf"/><Relationship Id="rId22" Type="http://schemas.openxmlformats.org/officeDocument/2006/relationships/image" Target="media/image11.emf"/><Relationship Id="rId27" Type="http://schemas.openxmlformats.org/officeDocument/2006/relationships/footer" Target="footer4.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990E6E-5B73-4EB0-A788-5F19C588C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50</Pages>
  <Words>13443</Words>
  <Characters>76629</Characters>
  <Application>Microsoft Office Word</Application>
  <DocSecurity>0</DocSecurity>
  <Lines>638</Lines>
  <Paragraphs>179</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Eivind</dc:creator>
  <cp:keywords/>
  <cp:lastModifiedBy>user</cp:lastModifiedBy>
  <cp:revision>6</cp:revision>
  <cp:lastPrinted>1900-01-01T07:00:00Z</cp:lastPrinted>
  <dcterms:created xsi:type="dcterms:W3CDTF">2021-03-12T23:15:00Z</dcterms:created>
  <dcterms:modified xsi:type="dcterms:W3CDTF">2021-03-16T06:31:00Z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